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55B844" w14:textId="51641761" w:rsidR="00345E3B" w:rsidRPr="00345E3B" w:rsidRDefault="00345E3B" w:rsidP="00345E3B">
      <w:pPr>
        <w:shd w:val="clear" w:color="auto" w:fill="F9F9FB"/>
        <w:spacing w:before="400" w:after="120" w:line="240" w:lineRule="auto"/>
        <w:jc w:val="right"/>
        <w:rPr>
          <w:rFonts w:ascii="Questa-Regular" w:eastAsia="Times New Roman" w:hAnsi="Questa-Regular" w:cs="Times New Roman"/>
          <w:b/>
          <w:bCs/>
          <w:color w:val="212529"/>
          <w:sz w:val="32"/>
          <w:szCs w:val="32"/>
          <w:lang w:eastAsia="da-DK"/>
        </w:rPr>
      </w:pPr>
      <w:bookmarkStart w:id="0" w:name="_GoBack"/>
      <w:bookmarkEnd w:id="0"/>
      <w:r w:rsidRPr="00D47B46">
        <w:rPr>
          <w:rFonts w:ascii="Questa-Regular" w:eastAsia="Times New Roman" w:hAnsi="Questa-Regular" w:cs="Times New Roman"/>
          <w:b/>
          <w:bCs/>
          <w:color w:val="212529"/>
          <w:sz w:val="32"/>
          <w:szCs w:val="32"/>
          <w:lang w:eastAsia="da-DK"/>
        </w:rPr>
        <w:t>Bilag</w:t>
      </w:r>
      <w:r w:rsidRPr="00345E3B">
        <w:rPr>
          <w:rFonts w:ascii="Questa-Regular" w:eastAsia="Times New Roman" w:hAnsi="Questa-Regular" w:cs="Times New Roman"/>
          <w:b/>
          <w:bCs/>
          <w:color w:val="212529"/>
          <w:sz w:val="32"/>
          <w:szCs w:val="32"/>
          <w:lang w:eastAsia="da-DK"/>
        </w:rPr>
        <w:t xml:space="preserve"> 1</w:t>
      </w:r>
    </w:p>
    <w:p w14:paraId="088AB776" w14:textId="77777777" w:rsidR="00345E3B" w:rsidRPr="00345E3B" w:rsidRDefault="00345E3B" w:rsidP="00345E3B">
      <w:pPr>
        <w:shd w:val="clear" w:color="auto" w:fill="F9F9FB"/>
        <w:spacing w:after="120" w:line="240" w:lineRule="auto"/>
        <w:jc w:val="center"/>
        <w:rPr>
          <w:rFonts w:ascii="Questa-Regular" w:eastAsia="Times New Roman" w:hAnsi="Questa-Regular" w:cs="Times New Roman"/>
          <w:b/>
          <w:bCs/>
          <w:color w:val="212529"/>
          <w:sz w:val="28"/>
          <w:szCs w:val="28"/>
          <w:lang w:eastAsia="da-DK"/>
        </w:rPr>
      </w:pPr>
      <w:r w:rsidRPr="00345E3B">
        <w:rPr>
          <w:rFonts w:ascii="Questa-Regular" w:eastAsia="Times New Roman" w:hAnsi="Questa-Regular" w:cs="Times New Roman"/>
          <w:b/>
          <w:bCs/>
          <w:color w:val="212529"/>
          <w:sz w:val="28"/>
          <w:szCs w:val="28"/>
          <w:lang w:eastAsia="da-DK"/>
        </w:rPr>
        <w:t>Specifikke adgangskrav ved de enkelte erhvervsakademiuddannelser og professionsbacheloruddannelser</w:t>
      </w:r>
    </w:p>
    <w:p w14:paraId="4CACEA88" w14:textId="77777777" w:rsidR="00345E3B" w:rsidRPr="00345E3B" w:rsidRDefault="00345E3B" w:rsidP="00345E3B">
      <w:pPr>
        <w:shd w:val="clear" w:color="auto" w:fill="F9F9FB"/>
        <w:spacing w:after="0" w:line="240" w:lineRule="auto"/>
        <w:rPr>
          <w:rFonts w:ascii="Questa-Regular" w:eastAsia="Times New Roman" w:hAnsi="Questa-Regular" w:cs="Times New Roman"/>
          <w:color w:val="212529"/>
          <w:sz w:val="19"/>
          <w:szCs w:val="19"/>
          <w:lang w:eastAsia="da-DK"/>
        </w:rPr>
      </w:pPr>
      <w:r w:rsidRPr="00345E3B">
        <w:rPr>
          <w:rFonts w:ascii="Questa-Regular" w:eastAsia="Times New Roman" w:hAnsi="Questa-Regular" w:cs="Times New Roman"/>
          <w:b/>
          <w:bCs/>
          <w:i/>
          <w:iCs/>
          <w:color w:val="212529"/>
          <w:sz w:val="19"/>
          <w:szCs w:val="19"/>
          <w:lang w:eastAsia="da-DK"/>
        </w:rPr>
        <w:t>Erhvervsakademiuddannelser</w:t>
      </w:r>
    </w:p>
    <w:p w14:paraId="20AE33E2" w14:textId="77777777" w:rsidR="00345E3B" w:rsidRPr="00345E3B" w:rsidRDefault="00345E3B" w:rsidP="00345E3B">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345E3B">
        <w:rPr>
          <w:rFonts w:ascii="Questa-Regular" w:eastAsia="Times New Roman" w:hAnsi="Questa-Regular" w:cs="Times New Roman"/>
          <w:b/>
          <w:bCs/>
          <w:color w:val="212529"/>
          <w:sz w:val="23"/>
          <w:szCs w:val="23"/>
          <w:lang w:eastAsia="da-DK"/>
        </w:rPr>
        <w:t>Bio- og laboratorieteknisk område</w:t>
      </w:r>
    </w:p>
    <w:tbl>
      <w:tblPr>
        <w:tblW w:w="0" w:type="auto"/>
        <w:tblCellMar>
          <w:left w:w="0" w:type="dxa"/>
          <w:right w:w="0" w:type="dxa"/>
        </w:tblCellMar>
        <w:tblLook w:val="04A0" w:firstRow="1" w:lastRow="0" w:firstColumn="1" w:lastColumn="0" w:noHBand="0" w:noVBand="1"/>
      </w:tblPr>
      <w:tblGrid>
        <w:gridCol w:w="9638"/>
      </w:tblGrid>
      <w:tr w:rsidR="00345E3B" w:rsidRPr="00D47B46" w14:paraId="357BCEC4" w14:textId="77777777" w:rsidTr="00345E3B">
        <w:tc>
          <w:tcPr>
            <w:tcW w:w="0" w:type="auto"/>
            <w:tcBorders>
              <w:top w:val="nil"/>
              <w:left w:val="nil"/>
              <w:bottom w:val="nil"/>
              <w:right w:val="nil"/>
            </w:tcBorders>
            <w:hideMark/>
          </w:tcPr>
          <w:tbl>
            <w:tblPr>
              <w:tblW w:w="10650" w:type="dxa"/>
              <w:tblCellMar>
                <w:top w:w="15" w:type="dxa"/>
                <w:left w:w="15" w:type="dxa"/>
                <w:bottom w:w="15" w:type="dxa"/>
                <w:right w:w="15" w:type="dxa"/>
              </w:tblCellMar>
              <w:tblLook w:val="04A0" w:firstRow="1" w:lastRow="0" w:firstColumn="1" w:lastColumn="0" w:noHBand="0" w:noVBand="1"/>
            </w:tblPr>
            <w:tblGrid>
              <w:gridCol w:w="1975"/>
              <w:gridCol w:w="8675"/>
            </w:tblGrid>
            <w:tr w:rsidR="00345E3B" w:rsidRPr="00345E3B" w14:paraId="6C177C7C" w14:textId="77777777" w:rsidTr="002F64DA">
              <w:tc>
                <w:tcPr>
                  <w:tcW w:w="1975" w:type="dxa"/>
                  <w:tcBorders>
                    <w:top w:val="single" w:sz="8" w:space="0" w:color="000000"/>
                    <w:left w:val="single" w:sz="8" w:space="0" w:color="000000"/>
                    <w:bottom w:val="single" w:sz="8" w:space="0" w:color="000000"/>
                    <w:right w:val="single" w:sz="8" w:space="0" w:color="000000"/>
                  </w:tcBorders>
                  <w:hideMark/>
                </w:tcPr>
                <w:p w14:paraId="56091BB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w:t>
                  </w:r>
                </w:p>
              </w:tc>
              <w:tc>
                <w:tcPr>
                  <w:tcW w:w="8675" w:type="dxa"/>
                  <w:tcBorders>
                    <w:top w:val="single" w:sz="8" w:space="0" w:color="000000"/>
                    <w:left w:val="single" w:sz="8" w:space="0" w:color="000000"/>
                    <w:bottom w:val="single" w:sz="8" w:space="0" w:color="000000"/>
                    <w:right w:val="single" w:sz="8" w:space="0" w:color="000000"/>
                  </w:tcBorders>
                  <w:hideMark/>
                </w:tcPr>
                <w:p w14:paraId="3679720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Uddannelsesspecifikke adgangskrav</w:t>
                  </w:r>
                </w:p>
              </w:tc>
            </w:tr>
            <w:tr w:rsidR="00345E3B" w:rsidRPr="00345E3B" w14:paraId="5B391FD5" w14:textId="77777777" w:rsidTr="002F64DA">
              <w:tc>
                <w:tcPr>
                  <w:tcW w:w="1975" w:type="dxa"/>
                  <w:tcBorders>
                    <w:top w:val="single" w:sz="8" w:space="0" w:color="000000"/>
                    <w:left w:val="single" w:sz="8" w:space="0" w:color="000000"/>
                    <w:bottom w:val="single" w:sz="8" w:space="0" w:color="000000"/>
                    <w:right w:val="single" w:sz="8" w:space="0" w:color="000000"/>
                  </w:tcBorders>
                  <w:hideMark/>
                </w:tcPr>
                <w:p w14:paraId="5C0F7F0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Ernæringsteknolog</w:t>
                  </w:r>
                </w:p>
              </w:tc>
              <w:tc>
                <w:tcPr>
                  <w:tcW w:w="8675" w:type="dxa"/>
                  <w:tcBorders>
                    <w:top w:val="single" w:sz="8" w:space="0" w:color="000000"/>
                    <w:left w:val="single" w:sz="8" w:space="0" w:color="000000"/>
                    <w:bottom w:val="single" w:sz="8" w:space="0" w:color="000000"/>
                    <w:right w:val="single" w:sz="8" w:space="0" w:color="000000"/>
                  </w:tcBorders>
                  <w:hideMark/>
                </w:tcPr>
                <w:p w14:paraId="5988412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Ansøgere optages på erhvervsakademiuddannelsen inden for procesteknologi, se procesteknolog</w:t>
                  </w:r>
                </w:p>
              </w:tc>
            </w:tr>
            <w:tr w:rsidR="00345E3B" w:rsidRPr="00345E3B" w14:paraId="3A737BC0" w14:textId="77777777" w:rsidTr="002F64DA">
              <w:tc>
                <w:tcPr>
                  <w:tcW w:w="1975" w:type="dxa"/>
                  <w:tcBorders>
                    <w:top w:val="single" w:sz="8" w:space="0" w:color="000000"/>
                    <w:left w:val="single" w:sz="8" w:space="0" w:color="000000"/>
                    <w:bottom w:val="single" w:sz="8" w:space="0" w:color="000000"/>
                    <w:right w:val="single" w:sz="8" w:space="0" w:color="000000"/>
                  </w:tcBorders>
                  <w:hideMark/>
                </w:tcPr>
                <w:p w14:paraId="398708F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Fødevareteknolog</w:t>
                  </w:r>
                </w:p>
              </w:tc>
              <w:tc>
                <w:tcPr>
                  <w:tcW w:w="8675" w:type="dxa"/>
                  <w:tcBorders>
                    <w:top w:val="single" w:sz="8" w:space="0" w:color="000000"/>
                    <w:left w:val="single" w:sz="8" w:space="0" w:color="000000"/>
                    <w:bottom w:val="single" w:sz="8" w:space="0" w:color="000000"/>
                    <w:right w:val="single" w:sz="8" w:space="0" w:color="000000"/>
                  </w:tcBorders>
                  <w:hideMark/>
                </w:tcPr>
                <w:p w14:paraId="0C6FDCB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Ansøgere optages på erhvervsakademiuddannelsen inden for procesteknologi, se procesteknolog</w:t>
                  </w:r>
                </w:p>
              </w:tc>
            </w:tr>
            <w:tr w:rsidR="00345E3B" w:rsidRPr="00345E3B" w14:paraId="358730E0" w14:textId="77777777" w:rsidTr="002F64DA">
              <w:tc>
                <w:tcPr>
                  <w:tcW w:w="1975" w:type="dxa"/>
                  <w:tcBorders>
                    <w:top w:val="single" w:sz="8" w:space="0" w:color="000000"/>
                    <w:left w:val="single" w:sz="8" w:space="0" w:color="000000"/>
                    <w:bottom w:val="single" w:sz="8" w:space="0" w:color="000000"/>
                    <w:right w:val="single" w:sz="8" w:space="0" w:color="000000"/>
                  </w:tcBorders>
                  <w:hideMark/>
                </w:tcPr>
                <w:p w14:paraId="7B5F46B8"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Jordbrugsteknolog</w:t>
                  </w:r>
                  <w:proofErr w:type="spellEnd"/>
                  <w:r w:rsidRPr="00345E3B">
                    <w:rPr>
                      <w:rFonts w:ascii="Times New Roman" w:eastAsia="Times New Roman" w:hAnsi="Times New Roman" w:cs="Times New Roman"/>
                      <w:sz w:val="19"/>
                      <w:szCs w:val="19"/>
                      <w:lang w:val="en-US" w:eastAsia="da-DK"/>
                    </w:rPr>
                    <w:t xml:space="preserve"> (AP Graduate in </w:t>
                  </w:r>
                  <w:proofErr w:type="spellStart"/>
                  <w:r w:rsidRPr="00345E3B">
                    <w:rPr>
                      <w:rFonts w:ascii="Times New Roman" w:eastAsia="Times New Roman" w:hAnsi="Times New Roman" w:cs="Times New Roman"/>
                      <w:sz w:val="19"/>
                      <w:szCs w:val="19"/>
                      <w:lang w:val="en-US" w:eastAsia="da-DK"/>
                    </w:rPr>
                    <w:t>Agro</w:t>
                  </w:r>
                  <w:proofErr w:type="spellEnd"/>
                  <w:r w:rsidRPr="00345E3B">
                    <w:rPr>
                      <w:rFonts w:ascii="Times New Roman" w:eastAsia="Times New Roman" w:hAnsi="Times New Roman" w:cs="Times New Roman"/>
                      <w:sz w:val="19"/>
                      <w:szCs w:val="19"/>
                      <w:lang w:val="en-US" w:eastAsia="da-DK"/>
                    </w:rPr>
                    <w:t xml:space="preserve"> Business and Landscape Management)</w:t>
                  </w:r>
                </w:p>
              </w:tc>
              <w:tc>
                <w:tcPr>
                  <w:tcW w:w="8675" w:type="dxa"/>
                  <w:tcBorders>
                    <w:top w:val="single" w:sz="8" w:space="0" w:color="000000"/>
                    <w:left w:val="single" w:sz="8" w:space="0" w:color="000000"/>
                    <w:bottom w:val="single" w:sz="8" w:space="0" w:color="000000"/>
                    <w:right w:val="single" w:sz="8" w:space="0" w:color="000000"/>
                  </w:tcBorders>
                  <w:hideMark/>
                </w:tcPr>
                <w:p w14:paraId="1128F61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6B764DF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Matematik C og enten bioteknologi A eller kemi C</w:t>
                  </w:r>
                </w:p>
                <w:p w14:paraId="349AB72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2E704D1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Anlægsgartner (trin 2)</w:t>
                  </w:r>
                </w:p>
                <w:p w14:paraId="254B79D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dyrepasser (trin 2)</w:t>
                  </w:r>
                </w:p>
                <w:p w14:paraId="5B8D6C2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gartner (trin 2)</w:t>
                  </w:r>
                </w:p>
                <w:p w14:paraId="5B7A8EC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greenkeeper (trin 2)</w:t>
                  </w:r>
                </w:p>
                <w:p w14:paraId="07C418C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landbrugsuddannelsen (med specialer eller trin 2)</w:t>
                  </w:r>
                </w:p>
                <w:p w14:paraId="08F72B6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produktionsgartner (trin 2)</w:t>
                  </w:r>
                </w:p>
                <w:p w14:paraId="0D493FED" w14:textId="7D313073"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skov- og naturteknik</w:t>
                  </w:r>
                  <w:ins w:id="1" w:author="Rikke Lise Simested" w:date="2024-11-05T09:08:00Z">
                    <w:r w:rsidR="003447BC">
                      <w:rPr>
                        <w:rFonts w:ascii="Times New Roman" w:eastAsia="Times New Roman" w:hAnsi="Times New Roman" w:cs="Times New Roman"/>
                        <w:sz w:val="19"/>
                        <w:szCs w:val="19"/>
                        <w:lang w:eastAsia="da-DK"/>
                      </w:rPr>
                      <w:t>er</w:t>
                    </w:r>
                  </w:ins>
                  <w:r w:rsidRPr="00345E3B">
                    <w:rPr>
                      <w:rFonts w:ascii="Times New Roman" w:eastAsia="Times New Roman" w:hAnsi="Times New Roman" w:cs="Times New Roman"/>
                      <w:sz w:val="19"/>
                      <w:szCs w:val="19"/>
                      <w:lang w:eastAsia="da-DK"/>
                    </w:rPr>
                    <w:t xml:space="preserve"> (trin 2)</w:t>
                  </w:r>
                </w:p>
                <w:p w14:paraId="4E26265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væksthusgartner (trin 2)</w:t>
                  </w:r>
                </w:p>
                <w:p w14:paraId="289996C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2739E22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72A4C84E" w14:textId="67F57517" w:rsidR="005842A4"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Matematik C og enten </w:t>
                  </w:r>
                  <w:del w:id="2" w:author="Rikke Lise Simested" w:date="2024-10-21T13:35:00Z">
                    <w:r w:rsidRPr="00345E3B" w:rsidDel="001B362B">
                      <w:rPr>
                        <w:rFonts w:ascii="Times New Roman" w:eastAsia="Times New Roman" w:hAnsi="Times New Roman" w:cs="Times New Roman"/>
                        <w:sz w:val="19"/>
                        <w:szCs w:val="19"/>
                        <w:lang w:eastAsia="da-DK"/>
                      </w:rPr>
                      <w:delText xml:space="preserve">bioteknologi A eller </w:delText>
                    </w:r>
                  </w:del>
                  <w:r w:rsidRPr="00345E3B">
                    <w:rPr>
                      <w:rFonts w:ascii="Times New Roman" w:eastAsia="Times New Roman" w:hAnsi="Times New Roman" w:cs="Times New Roman"/>
                      <w:sz w:val="19"/>
                      <w:szCs w:val="19"/>
                      <w:lang w:eastAsia="da-DK"/>
                    </w:rPr>
                    <w:t xml:space="preserve">fysik C eller kemi C eller </w:t>
                  </w:r>
                </w:p>
                <w:p w14:paraId="36A53AA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naturfag C</w:t>
                  </w:r>
                </w:p>
                <w:p w14:paraId="7BC78B6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313BE8D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6260C58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64666218" w14:textId="77777777" w:rsidTr="002F64DA">
              <w:tc>
                <w:tcPr>
                  <w:tcW w:w="1975" w:type="dxa"/>
                  <w:tcBorders>
                    <w:top w:val="single" w:sz="8" w:space="0" w:color="000000"/>
                    <w:left w:val="single" w:sz="8" w:space="0" w:color="000000"/>
                    <w:bottom w:val="single" w:sz="8" w:space="0" w:color="000000"/>
                    <w:right w:val="single" w:sz="8" w:space="0" w:color="000000"/>
                  </w:tcBorders>
                  <w:hideMark/>
                </w:tcPr>
                <w:p w14:paraId="1E6AD0E0"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Laborant</w:t>
                  </w:r>
                  <w:proofErr w:type="spellEnd"/>
                  <w:r w:rsidRPr="00345E3B">
                    <w:rPr>
                      <w:rFonts w:ascii="Times New Roman" w:eastAsia="Times New Roman" w:hAnsi="Times New Roman" w:cs="Times New Roman"/>
                      <w:sz w:val="19"/>
                      <w:szCs w:val="19"/>
                      <w:lang w:val="en-US" w:eastAsia="da-DK"/>
                    </w:rPr>
                    <w:t xml:space="preserve"> (AP Graduate in Chemical and Biotechnical Science)</w:t>
                  </w:r>
                </w:p>
              </w:tc>
              <w:tc>
                <w:tcPr>
                  <w:tcW w:w="8675" w:type="dxa"/>
                  <w:tcBorders>
                    <w:top w:val="single" w:sz="8" w:space="0" w:color="000000"/>
                    <w:left w:val="single" w:sz="8" w:space="0" w:color="000000"/>
                    <w:bottom w:val="single" w:sz="8" w:space="0" w:color="000000"/>
                    <w:right w:val="single" w:sz="8" w:space="0" w:color="000000"/>
                  </w:tcBorders>
                  <w:hideMark/>
                </w:tcPr>
                <w:p w14:paraId="02DBF08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4AA6312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Matematik C og enten bioteknologi A eller kemi C</w:t>
                  </w:r>
                </w:p>
                <w:p w14:paraId="64B83FB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0B7065AF" w14:textId="2EE22FC1"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Matematik C og enten </w:t>
                  </w:r>
                  <w:del w:id="3" w:author="Rikke Lise Simested" w:date="2024-10-21T13:36:00Z">
                    <w:r w:rsidRPr="00345E3B" w:rsidDel="009D3CF4">
                      <w:rPr>
                        <w:rFonts w:ascii="Times New Roman" w:eastAsia="Times New Roman" w:hAnsi="Times New Roman" w:cs="Times New Roman"/>
                        <w:sz w:val="19"/>
                        <w:szCs w:val="19"/>
                        <w:lang w:eastAsia="da-DK"/>
                      </w:rPr>
                      <w:delText xml:space="preserve">bioteknologi A eller </w:delText>
                    </w:r>
                  </w:del>
                  <w:r w:rsidRPr="00345E3B">
                    <w:rPr>
                      <w:rFonts w:ascii="Times New Roman" w:eastAsia="Times New Roman" w:hAnsi="Times New Roman" w:cs="Times New Roman"/>
                      <w:sz w:val="19"/>
                      <w:szCs w:val="19"/>
                      <w:lang w:eastAsia="da-DK"/>
                    </w:rPr>
                    <w:t>kemi C eller naturfag C</w:t>
                  </w:r>
                </w:p>
                <w:p w14:paraId="71F9B22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133387B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commentRangeStart w:id="4"/>
                  <w:r w:rsidRPr="00345E3B">
                    <w:rPr>
                      <w:rFonts w:ascii="Times New Roman" w:eastAsia="Times New Roman" w:hAnsi="Times New Roman" w:cs="Times New Roman"/>
                      <w:sz w:val="19"/>
                      <w:szCs w:val="19"/>
                      <w:lang w:eastAsia="da-DK"/>
                    </w:rPr>
                    <w:t>Adgangseksamen til ingeniøruddannelserne</w:t>
                  </w:r>
                  <w:commentRangeEnd w:id="4"/>
                  <w:r w:rsidR="005842A4">
                    <w:rPr>
                      <w:rStyle w:val="Kommentarhenvisning"/>
                    </w:rPr>
                    <w:commentReference w:id="4"/>
                  </w:r>
                </w:p>
                <w:p w14:paraId="3AEB18EE" w14:textId="77777777" w:rsidR="00345E3B" w:rsidRPr="00345E3B" w:rsidDel="005842A4" w:rsidRDefault="005842A4" w:rsidP="00345E3B">
                  <w:pPr>
                    <w:spacing w:after="0" w:line="240" w:lineRule="auto"/>
                    <w:rPr>
                      <w:del w:id="5" w:author="Rikke Lise Simested" w:date="2024-10-21T08:29:00Z"/>
                      <w:rFonts w:ascii="Times New Roman" w:eastAsia="Times New Roman" w:hAnsi="Times New Roman" w:cs="Times New Roman"/>
                      <w:sz w:val="19"/>
                      <w:szCs w:val="19"/>
                      <w:lang w:eastAsia="da-DK"/>
                    </w:rPr>
                  </w:pPr>
                  <w:ins w:id="6" w:author="Rikke Lise Simested" w:date="2024-10-21T08:29:00Z">
                    <w:r>
                      <w:rPr>
                        <w:rFonts w:ascii="Times New Roman" w:eastAsia="Times New Roman" w:hAnsi="Times New Roman" w:cs="Times New Roman"/>
                        <w:i/>
                        <w:iCs/>
                        <w:sz w:val="19"/>
                        <w:szCs w:val="19"/>
                        <w:lang w:eastAsia="da-DK"/>
                      </w:rPr>
                      <w:t>Ingen s</w:t>
                    </w:r>
                  </w:ins>
                  <w:del w:id="7" w:author="Rikke Lise Simested" w:date="2024-10-21T08:29:00Z">
                    <w:r w:rsidR="00345E3B" w:rsidRPr="00345E3B" w:rsidDel="005842A4">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 xml:space="preserve">pecifikke </w:t>
                  </w:r>
                  <w:proofErr w:type="spellStart"/>
                  <w:r w:rsidR="00345E3B" w:rsidRPr="00345E3B">
                    <w:rPr>
                      <w:rFonts w:ascii="Times New Roman" w:eastAsia="Times New Roman" w:hAnsi="Times New Roman" w:cs="Times New Roman"/>
                      <w:i/>
                      <w:iCs/>
                      <w:sz w:val="19"/>
                      <w:szCs w:val="19"/>
                      <w:lang w:eastAsia="da-DK"/>
                    </w:rPr>
                    <w:t>adgangskrav</w:t>
                  </w:r>
                  <w:del w:id="8" w:author="Rikke Lise Simested" w:date="2024-10-21T08:29:00Z">
                    <w:r w:rsidR="00345E3B" w:rsidRPr="00345E3B" w:rsidDel="005842A4">
                      <w:rPr>
                        <w:rFonts w:ascii="Times New Roman" w:eastAsia="Times New Roman" w:hAnsi="Times New Roman" w:cs="Times New Roman"/>
                        <w:i/>
                        <w:iCs/>
                        <w:sz w:val="19"/>
                        <w:szCs w:val="19"/>
                        <w:lang w:eastAsia="da-DK"/>
                      </w:rPr>
                      <w:delText>:</w:delText>
                    </w:r>
                    <w:r w:rsidR="00345E3B" w:rsidRPr="00345E3B" w:rsidDel="005842A4">
                      <w:rPr>
                        <w:rFonts w:ascii="Times New Roman" w:eastAsia="Times New Roman" w:hAnsi="Times New Roman" w:cs="Times New Roman"/>
                        <w:sz w:val="19"/>
                        <w:szCs w:val="19"/>
                        <w:lang w:eastAsia="da-DK"/>
                      </w:rPr>
                      <w:delText> Matematik C og enten bioteknologi A eller kemi C</w:delText>
                    </w:r>
                  </w:del>
                </w:p>
                <w:p w14:paraId="68282FE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Eller</w:t>
                  </w:r>
                  <w:proofErr w:type="spellEnd"/>
                  <w:r w:rsidRPr="00345E3B">
                    <w:rPr>
                      <w:rFonts w:ascii="Times New Roman" w:eastAsia="Times New Roman" w:hAnsi="Times New Roman" w:cs="Times New Roman"/>
                      <w:sz w:val="19"/>
                      <w:szCs w:val="19"/>
                      <w:lang w:eastAsia="da-DK"/>
                    </w:rPr>
                    <w:t>:</w:t>
                  </w:r>
                </w:p>
                <w:p w14:paraId="68C3DCFB" w14:textId="34A38674" w:rsidR="00345E3B" w:rsidRPr="00345E3B" w:rsidRDefault="00345E3B" w:rsidP="00345E3B">
                  <w:pPr>
                    <w:spacing w:after="0" w:line="240" w:lineRule="auto"/>
                    <w:rPr>
                      <w:rFonts w:ascii="Times New Roman" w:eastAsia="Times New Roman" w:hAnsi="Times New Roman" w:cs="Times New Roman"/>
                      <w:sz w:val="19"/>
                      <w:szCs w:val="19"/>
                      <w:lang w:eastAsia="da-DK"/>
                    </w:rPr>
                  </w:pPr>
                  <w:del w:id="9" w:author="Rikke Lise Simested" w:date="2024-11-12T13:34:00Z">
                    <w:r w:rsidRPr="00345E3B" w:rsidDel="00377B88">
                      <w:rPr>
                        <w:rFonts w:ascii="Times New Roman" w:eastAsia="Times New Roman" w:hAnsi="Times New Roman" w:cs="Times New Roman"/>
                        <w:sz w:val="19"/>
                        <w:szCs w:val="19"/>
                        <w:lang w:eastAsia="da-DK"/>
                      </w:rPr>
                      <w:delText xml:space="preserve">4 eller </w:delText>
                    </w:r>
                  </w:del>
                  <w:r w:rsidRPr="00345E3B">
                    <w:rPr>
                      <w:rFonts w:ascii="Times New Roman" w:eastAsia="Times New Roman" w:hAnsi="Times New Roman" w:cs="Times New Roman"/>
                      <w:sz w:val="19"/>
                      <w:szCs w:val="19"/>
                      <w:lang w:eastAsia="da-DK"/>
                    </w:rPr>
                    <w:t>5 gymnasiale enkeltfag</w:t>
                  </w:r>
                  <w:del w:id="10" w:author="Rikke Lise Simested" w:date="2024-10-21T14:15:00Z">
                    <w:r w:rsidRPr="00345E3B" w:rsidDel="0043334B">
                      <w:rPr>
                        <w:rFonts w:ascii="Times New Roman" w:eastAsia="Times New Roman" w:hAnsi="Times New Roman" w:cs="Times New Roman"/>
                        <w:sz w:val="19"/>
                        <w:szCs w:val="19"/>
                        <w:lang w:eastAsia="da-DK"/>
                      </w:rPr>
                      <w:delText xml:space="preserve"> i form af følgende nedenstående nummererede krav</w:delText>
                    </w:r>
                  </w:del>
                  <w:r w:rsidRPr="00345E3B">
                    <w:rPr>
                      <w:rFonts w:ascii="Times New Roman" w:eastAsia="Times New Roman" w:hAnsi="Times New Roman" w:cs="Times New Roman"/>
                      <w:sz w:val="19"/>
                      <w:szCs w:val="19"/>
                      <w:lang w:eastAsia="da-DK"/>
                    </w:rPr>
                    <w:t>:</w:t>
                  </w:r>
                </w:p>
                <w:p w14:paraId="3D017E5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1. Dansk A</w:t>
                  </w:r>
                </w:p>
                <w:p w14:paraId="7D59DFA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2. Engelsk B</w:t>
                  </w:r>
                </w:p>
                <w:p w14:paraId="7BE5B4A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3. Matematik C</w:t>
                  </w:r>
                </w:p>
                <w:p w14:paraId="0CFC526F" w14:textId="77777777" w:rsidR="003F0451" w:rsidRDefault="00345E3B" w:rsidP="00345E3B">
                  <w:pPr>
                    <w:spacing w:after="0" w:line="240" w:lineRule="auto"/>
                    <w:rPr>
                      <w:ins w:id="11" w:author="Rikke Lise Simested" w:date="2024-11-08T10:06:00Z"/>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4. </w:t>
                  </w:r>
                  <w:del w:id="12" w:author="Rikke Lise Simested" w:date="2024-11-08T10:06:00Z">
                    <w:r w:rsidRPr="00345E3B" w:rsidDel="003F0451">
                      <w:rPr>
                        <w:rFonts w:ascii="Times New Roman" w:eastAsia="Times New Roman" w:hAnsi="Times New Roman" w:cs="Times New Roman"/>
                        <w:sz w:val="19"/>
                        <w:szCs w:val="19"/>
                        <w:lang w:eastAsia="da-DK"/>
                      </w:rPr>
                      <w:delText xml:space="preserve">Bioteknologi A eller både </w:delText>
                    </w:r>
                  </w:del>
                  <w:ins w:id="13" w:author="Rikke Lise Simested" w:date="2024-11-08T10:06:00Z">
                    <w:r w:rsidR="003F0451">
                      <w:rPr>
                        <w:rFonts w:ascii="Times New Roman" w:eastAsia="Times New Roman" w:hAnsi="Times New Roman" w:cs="Times New Roman"/>
                        <w:sz w:val="19"/>
                        <w:szCs w:val="19"/>
                        <w:lang w:eastAsia="da-DK"/>
                      </w:rPr>
                      <w:t>B</w:t>
                    </w:r>
                  </w:ins>
                  <w:del w:id="14" w:author="Rikke Lise Simested" w:date="2024-11-08T10:06:00Z">
                    <w:r w:rsidRPr="00345E3B" w:rsidDel="003F0451">
                      <w:rPr>
                        <w:rFonts w:ascii="Times New Roman" w:eastAsia="Times New Roman" w:hAnsi="Times New Roman" w:cs="Times New Roman"/>
                        <w:sz w:val="19"/>
                        <w:szCs w:val="19"/>
                        <w:lang w:eastAsia="da-DK"/>
                      </w:rPr>
                      <w:delText>b</w:delText>
                    </w:r>
                  </w:del>
                  <w:r w:rsidRPr="00345E3B">
                    <w:rPr>
                      <w:rFonts w:ascii="Times New Roman" w:eastAsia="Times New Roman" w:hAnsi="Times New Roman" w:cs="Times New Roman"/>
                      <w:sz w:val="19"/>
                      <w:szCs w:val="19"/>
                      <w:lang w:eastAsia="da-DK"/>
                    </w:rPr>
                    <w:t xml:space="preserve">iologi C </w:t>
                  </w:r>
                </w:p>
                <w:p w14:paraId="365134E1" w14:textId="24C41F4C" w:rsidR="00345E3B" w:rsidRPr="00345E3B" w:rsidRDefault="003F0451" w:rsidP="00345E3B">
                  <w:pPr>
                    <w:spacing w:after="0" w:line="240" w:lineRule="auto"/>
                    <w:rPr>
                      <w:rFonts w:ascii="Times New Roman" w:eastAsia="Times New Roman" w:hAnsi="Times New Roman" w:cs="Times New Roman"/>
                      <w:sz w:val="19"/>
                      <w:szCs w:val="19"/>
                      <w:lang w:eastAsia="da-DK"/>
                    </w:rPr>
                  </w:pPr>
                  <w:ins w:id="15" w:author="Rikke Lise Simested" w:date="2024-11-08T10:06:00Z">
                    <w:r>
                      <w:rPr>
                        <w:rFonts w:ascii="Times New Roman" w:eastAsia="Times New Roman" w:hAnsi="Times New Roman" w:cs="Times New Roman"/>
                        <w:sz w:val="19"/>
                        <w:szCs w:val="19"/>
                        <w:lang w:eastAsia="da-DK"/>
                      </w:rPr>
                      <w:t>5. K</w:t>
                    </w:r>
                  </w:ins>
                  <w:del w:id="16" w:author="Rikke Lise Simested" w:date="2024-11-08T10:06:00Z">
                    <w:r w:rsidR="00345E3B" w:rsidRPr="00345E3B" w:rsidDel="003F0451">
                      <w:rPr>
                        <w:rFonts w:ascii="Times New Roman" w:eastAsia="Times New Roman" w:hAnsi="Times New Roman" w:cs="Times New Roman"/>
                        <w:sz w:val="19"/>
                        <w:szCs w:val="19"/>
                        <w:lang w:eastAsia="da-DK"/>
                      </w:rPr>
                      <w:delText>og k</w:delText>
                    </w:r>
                  </w:del>
                  <w:r w:rsidR="00345E3B" w:rsidRPr="00345E3B">
                    <w:rPr>
                      <w:rFonts w:ascii="Times New Roman" w:eastAsia="Times New Roman" w:hAnsi="Times New Roman" w:cs="Times New Roman"/>
                      <w:sz w:val="19"/>
                      <w:szCs w:val="19"/>
                      <w:lang w:eastAsia="da-DK"/>
                    </w:rPr>
                    <w:t>emi C</w:t>
                  </w:r>
                </w:p>
              </w:tc>
            </w:tr>
            <w:tr w:rsidR="00345E3B" w:rsidRPr="00345E3B" w14:paraId="55AE92D0" w14:textId="77777777" w:rsidTr="002F64DA">
              <w:tc>
                <w:tcPr>
                  <w:tcW w:w="1975" w:type="dxa"/>
                  <w:tcBorders>
                    <w:top w:val="single" w:sz="8" w:space="0" w:color="000000"/>
                    <w:left w:val="single" w:sz="8" w:space="0" w:color="000000"/>
                    <w:bottom w:val="single" w:sz="8" w:space="0" w:color="000000"/>
                    <w:right w:val="single" w:sz="8" w:space="0" w:color="000000"/>
                  </w:tcBorders>
                  <w:hideMark/>
                </w:tcPr>
                <w:p w14:paraId="46CE2210"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Miljøteknolog (AP Graduate in Environmental Technology)</w:t>
                  </w:r>
                </w:p>
              </w:tc>
              <w:tc>
                <w:tcPr>
                  <w:tcW w:w="8675" w:type="dxa"/>
                  <w:tcBorders>
                    <w:top w:val="single" w:sz="8" w:space="0" w:color="000000"/>
                    <w:left w:val="single" w:sz="8" w:space="0" w:color="000000"/>
                    <w:bottom w:val="single" w:sz="8" w:space="0" w:color="000000"/>
                    <w:right w:val="single" w:sz="8" w:space="0" w:color="000000"/>
                  </w:tcBorders>
                  <w:hideMark/>
                </w:tcPr>
                <w:p w14:paraId="6CFD968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5783B2C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Matematik C og enten bioteknologi A eller kemi C</w:t>
                  </w:r>
                </w:p>
                <w:p w14:paraId="726E1C9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054B8B59" w14:textId="407D5108"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Matematik D og </w:t>
                  </w:r>
                  <w:del w:id="17" w:author="Rikke Lise Simested" w:date="2024-10-21T13:36:00Z">
                    <w:r w:rsidRPr="00345E3B" w:rsidDel="009D3CF4">
                      <w:rPr>
                        <w:rFonts w:ascii="Times New Roman" w:eastAsia="Times New Roman" w:hAnsi="Times New Roman" w:cs="Times New Roman"/>
                        <w:sz w:val="19"/>
                        <w:szCs w:val="19"/>
                        <w:lang w:eastAsia="da-DK"/>
                      </w:rPr>
                      <w:delText xml:space="preserve">enten bioteknologi A eller </w:delText>
                    </w:r>
                  </w:del>
                  <w:r w:rsidRPr="00345E3B">
                    <w:rPr>
                      <w:rFonts w:ascii="Times New Roman" w:eastAsia="Times New Roman" w:hAnsi="Times New Roman" w:cs="Times New Roman"/>
                      <w:sz w:val="19"/>
                      <w:szCs w:val="19"/>
                      <w:lang w:eastAsia="da-DK"/>
                    </w:rPr>
                    <w:t>kemi C</w:t>
                  </w:r>
                </w:p>
                <w:p w14:paraId="3E2D9BB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commentRangeStart w:id="18"/>
                  <w:r w:rsidRPr="00345E3B">
                    <w:rPr>
                      <w:rFonts w:ascii="Times New Roman" w:eastAsia="Times New Roman" w:hAnsi="Times New Roman" w:cs="Times New Roman"/>
                      <w:b/>
                      <w:bCs/>
                      <w:sz w:val="19"/>
                      <w:szCs w:val="19"/>
                      <w:lang w:eastAsia="da-DK"/>
                    </w:rPr>
                    <w:t>Anden adgang</w:t>
                  </w:r>
                  <w:commentRangeEnd w:id="18"/>
                  <w:r w:rsidR="006B0B6E">
                    <w:rPr>
                      <w:rStyle w:val="Kommentarhenvisning"/>
                    </w:rPr>
                    <w:commentReference w:id="18"/>
                  </w:r>
                </w:p>
                <w:p w14:paraId="76BA9E4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705706D8" w14:textId="77777777" w:rsidR="00345E3B" w:rsidRPr="00345E3B" w:rsidRDefault="005842A4" w:rsidP="00345E3B">
                  <w:pPr>
                    <w:spacing w:after="0" w:line="240" w:lineRule="auto"/>
                    <w:rPr>
                      <w:rFonts w:ascii="Times New Roman" w:eastAsia="Times New Roman" w:hAnsi="Times New Roman" w:cs="Times New Roman"/>
                      <w:sz w:val="19"/>
                      <w:szCs w:val="19"/>
                      <w:lang w:eastAsia="da-DK"/>
                    </w:rPr>
                  </w:pPr>
                  <w:ins w:id="19" w:author="Rikke Lise Simested" w:date="2024-10-21T08:34:00Z">
                    <w:r>
                      <w:rPr>
                        <w:rFonts w:ascii="Times New Roman" w:eastAsia="Times New Roman" w:hAnsi="Times New Roman" w:cs="Times New Roman"/>
                        <w:i/>
                        <w:iCs/>
                        <w:sz w:val="19"/>
                        <w:szCs w:val="19"/>
                        <w:lang w:eastAsia="da-DK"/>
                      </w:rPr>
                      <w:t>Ingen s</w:t>
                    </w:r>
                  </w:ins>
                  <w:del w:id="20" w:author="Rikke Lise Simested" w:date="2024-10-21T08:34:00Z">
                    <w:r w:rsidR="00345E3B" w:rsidRPr="00345E3B" w:rsidDel="005842A4">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r w:rsidR="00345E3B" w:rsidRPr="00345E3B">
                    <w:rPr>
                      <w:rFonts w:ascii="Times New Roman" w:eastAsia="Times New Roman" w:hAnsi="Times New Roman" w:cs="Times New Roman"/>
                      <w:sz w:val="19"/>
                      <w:szCs w:val="19"/>
                      <w:lang w:eastAsia="da-DK"/>
                    </w:rPr>
                    <w:t> </w:t>
                  </w:r>
                  <w:del w:id="21" w:author="Rikke Lise Simested" w:date="2024-10-21T08:34:00Z">
                    <w:r w:rsidR="00345E3B" w:rsidRPr="00345E3B" w:rsidDel="005842A4">
                      <w:rPr>
                        <w:rFonts w:ascii="Times New Roman" w:eastAsia="Times New Roman" w:hAnsi="Times New Roman" w:cs="Times New Roman"/>
                        <w:sz w:val="19"/>
                        <w:szCs w:val="19"/>
                        <w:lang w:eastAsia="da-DK"/>
                      </w:rPr>
                      <w:delText>Matematik C og enten bioteknologi A eller kemi C</w:delText>
                    </w:r>
                  </w:del>
                </w:p>
              </w:tc>
            </w:tr>
            <w:tr w:rsidR="00345E3B" w:rsidRPr="00345E3B" w14:paraId="79CA7184" w14:textId="77777777" w:rsidTr="002F64DA">
              <w:trPr>
                <w:trHeight w:val="810"/>
              </w:trPr>
              <w:tc>
                <w:tcPr>
                  <w:tcW w:w="1975" w:type="dxa"/>
                  <w:tcBorders>
                    <w:top w:val="single" w:sz="8" w:space="0" w:color="000000"/>
                    <w:left w:val="single" w:sz="8" w:space="0" w:color="000000"/>
                    <w:bottom w:val="single" w:sz="8" w:space="0" w:color="000000"/>
                    <w:right w:val="single" w:sz="8" w:space="0" w:color="000000"/>
                  </w:tcBorders>
                  <w:hideMark/>
                </w:tcPr>
                <w:p w14:paraId="254329A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Procesteknolog (ernærings-, fødevare-, mejeri- og procesteknologi) (AP </w:t>
                  </w:r>
                  <w:proofErr w:type="spellStart"/>
                  <w:r w:rsidRPr="00345E3B">
                    <w:rPr>
                      <w:rFonts w:ascii="Times New Roman" w:eastAsia="Times New Roman" w:hAnsi="Times New Roman" w:cs="Times New Roman"/>
                      <w:sz w:val="19"/>
                      <w:szCs w:val="19"/>
                      <w:lang w:eastAsia="da-DK"/>
                    </w:rPr>
                    <w:t>Graduate</w:t>
                  </w:r>
                  <w:proofErr w:type="spellEnd"/>
                  <w:r w:rsidRPr="00345E3B">
                    <w:rPr>
                      <w:rFonts w:ascii="Times New Roman" w:eastAsia="Times New Roman" w:hAnsi="Times New Roman" w:cs="Times New Roman"/>
                      <w:sz w:val="19"/>
                      <w:szCs w:val="19"/>
                      <w:lang w:eastAsia="da-DK"/>
                    </w:rPr>
                    <w:t xml:space="preserve"> in Nutrition and Technology)</w:t>
                  </w:r>
                </w:p>
              </w:tc>
              <w:tc>
                <w:tcPr>
                  <w:tcW w:w="8675" w:type="dxa"/>
                  <w:tcBorders>
                    <w:top w:val="single" w:sz="8" w:space="0" w:color="000000"/>
                    <w:left w:val="single" w:sz="8" w:space="0" w:color="000000"/>
                    <w:bottom w:val="single" w:sz="8" w:space="0" w:color="000000"/>
                    <w:right w:val="single" w:sz="8" w:space="0" w:color="000000"/>
                  </w:tcBorders>
                  <w:hideMark/>
                </w:tcPr>
                <w:p w14:paraId="1CA0C6D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5EF8757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Matematik C og enten bioteknologi A eller kemi C</w:t>
                  </w:r>
                </w:p>
                <w:p w14:paraId="7CBFA79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5F8CC5E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Bager (trin 2)</w:t>
                  </w:r>
                </w:p>
                <w:p w14:paraId="369254B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bager og konditor (trin 2)</w:t>
                  </w:r>
                </w:p>
                <w:p w14:paraId="26C7CF3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ernæringsassistent (trin 2)</w:t>
                  </w:r>
                </w:p>
                <w:p w14:paraId="5A660ED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lastRenderedPageBreak/>
                    <w:t>gastronom (med specialer)</w:t>
                  </w:r>
                </w:p>
                <w:p w14:paraId="1853D9A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gourmetslagter (med specialer)</w:t>
                  </w:r>
                </w:p>
                <w:p w14:paraId="63D167B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konditor (trin 2)</w:t>
                  </w:r>
                </w:p>
                <w:p w14:paraId="7385542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mejerist (trin 2)</w:t>
                  </w:r>
                </w:p>
                <w:p w14:paraId="5CF9AF6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procesoperatør (trin 2)</w:t>
                  </w:r>
                </w:p>
                <w:p w14:paraId="71CC24B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slagter (med specialer)</w:t>
                  </w:r>
                </w:p>
                <w:p w14:paraId="3FAA6AA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07CB978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2880518F" w14:textId="4F7A3A5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Matematik C og </w:t>
                  </w:r>
                  <w:del w:id="22" w:author="Rikke Lise Simested" w:date="2024-10-21T13:37:00Z">
                    <w:r w:rsidRPr="00345E3B" w:rsidDel="009D3CF4">
                      <w:rPr>
                        <w:rFonts w:ascii="Times New Roman" w:eastAsia="Times New Roman" w:hAnsi="Times New Roman" w:cs="Times New Roman"/>
                        <w:sz w:val="19"/>
                        <w:szCs w:val="19"/>
                        <w:lang w:eastAsia="da-DK"/>
                      </w:rPr>
                      <w:delText xml:space="preserve">enten bioteknologi A eller </w:delText>
                    </w:r>
                  </w:del>
                  <w:r w:rsidRPr="00345E3B">
                    <w:rPr>
                      <w:rFonts w:ascii="Times New Roman" w:eastAsia="Times New Roman" w:hAnsi="Times New Roman" w:cs="Times New Roman"/>
                      <w:sz w:val="19"/>
                      <w:szCs w:val="19"/>
                      <w:lang w:eastAsia="da-DK"/>
                    </w:rPr>
                    <w:t>kemi C</w:t>
                  </w:r>
                </w:p>
                <w:p w14:paraId="5DC5B40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0498BC5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727E7E9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bl>
          <w:p w14:paraId="6671C412" w14:textId="77777777" w:rsidR="00345E3B" w:rsidRPr="00345E3B" w:rsidRDefault="00345E3B" w:rsidP="00345E3B">
            <w:pPr>
              <w:spacing w:before="200" w:after="200" w:line="240" w:lineRule="auto"/>
              <w:rPr>
                <w:rFonts w:ascii="Times New Roman" w:eastAsia="Times New Roman" w:hAnsi="Times New Roman" w:cs="Times New Roman"/>
                <w:sz w:val="23"/>
                <w:szCs w:val="23"/>
                <w:lang w:eastAsia="da-DK"/>
              </w:rPr>
            </w:pPr>
          </w:p>
        </w:tc>
      </w:tr>
    </w:tbl>
    <w:p w14:paraId="69B80214" w14:textId="77777777" w:rsidR="00345E3B" w:rsidRPr="00345E3B" w:rsidRDefault="00345E3B" w:rsidP="00345E3B">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345E3B">
        <w:rPr>
          <w:rFonts w:ascii="Questa-Regular" w:eastAsia="Times New Roman" w:hAnsi="Questa-Regular" w:cs="Times New Roman"/>
          <w:b/>
          <w:bCs/>
          <w:color w:val="212529"/>
          <w:sz w:val="23"/>
          <w:szCs w:val="23"/>
          <w:lang w:eastAsia="da-DK"/>
        </w:rPr>
        <w:lastRenderedPageBreak/>
        <w:t>It-faglige område</w:t>
      </w:r>
    </w:p>
    <w:tbl>
      <w:tblPr>
        <w:tblW w:w="0" w:type="auto"/>
        <w:tblCellMar>
          <w:left w:w="0" w:type="dxa"/>
          <w:right w:w="0" w:type="dxa"/>
        </w:tblCellMar>
        <w:tblLook w:val="04A0" w:firstRow="1" w:lastRow="0" w:firstColumn="1" w:lastColumn="0" w:noHBand="0" w:noVBand="1"/>
      </w:tblPr>
      <w:tblGrid>
        <w:gridCol w:w="9638"/>
      </w:tblGrid>
      <w:tr w:rsidR="00345E3B" w:rsidRPr="00345E3B" w14:paraId="35D67DD0" w14:textId="77777777" w:rsidTr="00345E3B">
        <w:tc>
          <w:tcPr>
            <w:tcW w:w="0" w:type="auto"/>
            <w:tcBorders>
              <w:top w:val="nil"/>
              <w:left w:val="nil"/>
              <w:bottom w:val="nil"/>
              <w:right w:val="nil"/>
            </w:tcBorders>
            <w:hideMark/>
          </w:tcPr>
          <w:tbl>
            <w:tblPr>
              <w:tblW w:w="10635" w:type="dxa"/>
              <w:tblCellMar>
                <w:top w:w="15" w:type="dxa"/>
                <w:left w:w="15" w:type="dxa"/>
                <w:bottom w:w="15" w:type="dxa"/>
                <w:right w:w="15" w:type="dxa"/>
              </w:tblCellMar>
              <w:tblLook w:val="04A0" w:firstRow="1" w:lastRow="0" w:firstColumn="1" w:lastColumn="0" w:noHBand="0" w:noVBand="1"/>
            </w:tblPr>
            <w:tblGrid>
              <w:gridCol w:w="1975"/>
              <w:gridCol w:w="8660"/>
            </w:tblGrid>
            <w:tr w:rsidR="00345E3B" w:rsidRPr="00345E3B" w14:paraId="6204EBBC" w14:textId="77777777" w:rsidTr="002F64DA">
              <w:tc>
                <w:tcPr>
                  <w:tcW w:w="1975" w:type="dxa"/>
                  <w:tcBorders>
                    <w:top w:val="single" w:sz="8" w:space="0" w:color="000000"/>
                    <w:left w:val="single" w:sz="8" w:space="0" w:color="000000"/>
                    <w:bottom w:val="single" w:sz="8" w:space="0" w:color="000000"/>
                    <w:right w:val="single" w:sz="8" w:space="0" w:color="000000"/>
                  </w:tcBorders>
                  <w:hideMark/>
                </w:tcPr>
                <w:p w14:paraId="5334A10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w:t>
                  </w:r>
                </w:p>
              </w:tc>
              <w:tc>
                <w:tcPr>
                  <w:tcW w:w="8660" w:type="dxa"/>
                  <w:tcBorders>
                    <w:top w:val="single" w:sz="8" w:space="0" w:color="000000"/>
                    <w:left w:val="single" w:sz="8" w:space="0" w:color="000000"/>
                    <w:bottom w:val="single" w:sz="8" w:space="0" w:color="000000"/>
                    <w:right w:val="single" w:sz="8" w:space="0" w:color="000000"/>
                  </w:tcBorders>
                  <w:hideMark/>
                </w:tcPr>
                <w:p w14:paraId="2512EC6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Uddannelsesspecifikke adgangskrav</w:t>
                  </w:r>
                </w:p>
              </w:tc>
            </w:tr>
            <w:tr w:rsidR="00345E3B" w:rsidRPr="00345E3B" w14:paraId="71AAD6B1" w14:textId="77777777" w:rsidTr="002F64DA">
              <w:tc>
                <w:tcPr>
                  <w:tcW w:w="1975" w:type="dxa"/>
                  <w:tcBorders>
                    <w:top w:val="single" w:sz="8" w:space="0" w:color="000000"/>
                    <w:left w:val="single" w:sz="8" w:space="0" w:color="000000"/>
                    <w:bottom w:val="single" w:sz="8" w:space="0" w:color="000000"/>
                    <w:right w:val="single" w:sz="8" w:space="0" w:color="000000"/>
                  </w:tcBorders>
                  <w:hideMark/>
                </w:tcPr>
                <w:p w14:paraId="71D478D7"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Datamatiker</w:t>
                  </w:r>
                  <w:proofErr w:type="spellEnd"/>
                  <w:r w:rsidRPr="00345E3B">
                    <w:rPr>
                      <w:rFonts w:ascii="Times New Roman" w:eastAsia="Times New Roman" w:hAnsi="Times New Roman" w:cs="Times New Roman"/>
                      <w:sz w:val="19"/>
                      <w:szCs w:val="19"/>
                      <w:lang w:val="en-US" w:eastAsia="da-DK"/>
                    </w:rPr>
                    <w:t xml:space="preserve"> (AP Graduate in Computer Science)</w:t>
                  </w:r>
                </w:p>
              </w:tc>
              <w:tc>
                <w:tcPr>
                  <w:tcW w:w="8660" w:type="dxa"/>
                  <w:tcBorders>
                    <w:top w:val="single" w:sz="8" w:space="0" w:color="000000"/>
                    <w:left w:val="single" w:sz="8" w:space="0" w:color="000000"/>
                    <w:bottom w:val="single" w:sz="8" w:space="0" w:color="000000"/>
                    <w:right w:val="single" w:sz="8" w:space="0" w:color="000000"/>
                  </w:tcBorders>
                  <w:hideMark/>
                </w:tcPr>
                <w:p w14:paraId="7F2CBF5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72B695A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Matematik B</w:t>
                  </w:r>
                </w:p>
                <w:p w14:paraId="6198D28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3ED2812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Matematik B</w:t>
                  </w:r>
                </w:p>
                <w:p w14:paraId="2CB1A0C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357152C0" w14:textId="7DC38B78" w:rsidR="00345E3B" w:rsidRPr="00345E3B" w:rsidDel="009D3CF4" w:rsidRDefault="00345E3B" w:rsidP="00345E3B">
                  <w:pPr>
                    <w:spacing w:after="0" w:line="240" w:lineRule="auto"/>
                    <w:rPr>
                      <w:del w:id="23" w:author="Rikke Lise Simested" w:date="2024-10-21T13:37:00Z"/>
                      <w:rFonts w:ascii="Times New Roman" w:eastAsia="Times New Roman" w:hAnsi="Times New Roman" w:cs="Times New Roman"/>
                      <w:sz w:val="19"/>
                      <w:szCs w:val="19"/>
                      <w:lang w:eastAsia="da-DK"/>
                    </w:rPr>
                  </w:pPr>
                  <w:commentRangeStart w:id="24"/>
                  <w:del w:id="25" w:author="Rikke Lise Simested" w:date="2024-10-21T13:37:00Z">
                    <w:r w:rsidRPr="00345E3B" w:rsidDel="009D3CF4">
                      <w:rPr>
                        <w:rFonts w:ascii="Times New Roman" w:eastAsia="Times New Roman" w:hAnsi="Times New Roman" w:cs="Times New Roman"/>
                        <w:sz w:val="19"/>
                        <w:szCs w:val="19"/>
                        <w:lang w:eastAsia="da-DK"/>
                      </w:rPr>
                      <w:delText>Adgangseksamen til ingeniøruddannelserne</w:delText>
                    </w:r>
                  </w:del>
                </w:p>
                <w:p w14:paraId="57805788" w14:textId="2CC6779A" w:rsidR="00345E3B" w:rsidRPr="00345E3B" w:rsidRDefault="00345E3B" w:rsidP="00345E3B">
                  <w:pPr>
                    <w:spacing w:after="0" w:line="240" w:lineRule="auto"/>
                    <w:rPr>
                      <w:rFonts w:ascii="Times New Roman" w:eastAsia="Times New Roman" w:hAnsi="Times New Roman" w:cs="Times New Roman"/>
                      <w:sz w:val="19"/>
                      <w:szCs w:val="19"/>
                      <w:lang w:eastAsia="da-DK"/>
                    </w:rPr>
                  </w:pPr>
                  <w:del w:id="26" w:author="Rikke Lise Simested" w:date="2024-10-21T13:37:00Z">
                    <w:r w:rsidRPr="00345E3B" w:rsidDel="009D3CF4">
                      <w:rPr>
                        <w:rFonts w:ascii="Times New Roman" w:eastAsia="Times New Roman" w:hAnsi="Times New Roman" w:cs="Times New Roman"/>
                        <w:i/>
                        <w:iCs/>
                        <w:sz w:val="19"/>
                        <w:szCs w:val="19"/>
                        <w:lang w:eastAsia="da-DK"/>
                      </w:rPr>
                      <w:delText>Specifikke adgangskrav:</w:delText>
                    </w:r>
                    <w:r w:rsidRPr="00345E3B" w:rsidDel="009D3CF4">
                      <w:rPr>
                        <w:rFonts w:ascii="Times New Roman" w:eastAsia="Times New Roman" w:hAnsi="Times New Roman" w:cs="Times New Roman"/>
                        <w:sz w:val="19"/>
                        <w:szCs w:val="19"/>
                        <w:lang w:eastAsia="da-DK"/>
                      </w:rPr>
                      <w:delText> Matematik B</w:delText>
                    </w:r>
                    <w:commentRangeEnd w:id="24"/>
                    <w:r w:rsidR="005842A4" w:rsidDel="009D3CF4">
                      <w:rPr>
                        <w:rStyle w:val="Kommentarhenvisning"/>
                      </w:rPr>
                      <w:commentReference w:id="24"/>
                    </w:r>
                  </w:del>
                </w:p>
              </w:tc>
            </w:tr>
            <w:tr w:rsidR="00345E3B" w:rsidRPr="00345E3B" w14:paraId="239B840D" w14:textId="77777777" w:rsidTr="002F64DA">
              <w:tc>
                <w:tcPr>
                  <w:tcW w:w="1975" w:type="dxa"/>
                  <w:tcBorders>
                    <w:top w:val="single" w:sz="8" w:space="0" w:color="000000"/>
                    <w:left w:val="single" w:sz="8" w:space="0" w:color="000000"/>
                    <w:bottom w:val="single" w:sz="8" w:space="0" w:color="000000"/>
                    <w:right w:val="single" w:sz="8" w:space="0" w:color="000000"/>
                  </w:tcBorders>
                  <w:hideMark/>
                </w:tcPr>
                <w:p w14:paraId="41FB3FC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Elektronikteknolog</w:t>
                  </w:r>
                </w:p>
              </w:tc>
              <w:tc>
                <w:tcPr>
                  <w:tcW w:w="8660" w:type="dxa"/>
                  <w:tcBorders>
                    <w:top w:val="single" w:sz="8" w:space="0" w:color="000000"/>
                    <w:left w:val="single" w:sz="8" w:space="0" w:color="000000"/>
                    <w:bottom w:val="single" w:sz="8" w:space="0" w:color="000000"/>
                    <w:right w:val="single" w:sz="8" w:space="0" w:color="000000"/>
                  </w:tcBorders>
                  <w:hideMark/>
                </w:tcPr>
                <w:p w14:paraId="5ECAC2A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Ansøgere optages på erhvervsakademiuddannelsen inden for it-teknologi, se it-teknolog</w:t>
                  </w:r>
                </w:p>
              </w:tc>
            </w:tr>
            <w:tr w:rsidR="00345E3B" w:rsidRPr="00345E3B" w14:paraId="5B5F1E65" w14:textId="77777777" w:rsidTr="002F64DA">
              <w:tc>
                <w:tcPr>
                  <w:tcW w:w="1975" w:type="dxa"/>
                  <w:tcBorders>
                    <w:top w:val="single" w:sz="8" w:space="0" w:color="000000"/>
                    <w:left w:val="single" w:sz="8" w:space="0" w:color="000000"/>
                    <w:bottom w:val="single" w:sz="8" w:space="0" w:color="000000"/>
                    <w:right w:val="single" w:sz="8" w:space="0" w:color="000000"/>
                  </w:tcBorders>
                  <w:hideMark/>
                </w:tcPr>
                <w:p w14:paraId="20259D59"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It-</w:t>
                  </w:r>
                  <w:proofErr w:type="spellStart"/>
                  <w:r w:rsidRPr="00345E3B">
                    <w:rPr>
                      <w:rFonts w:ascii="Times New Roman" w:eastAsia="Times New Roman" w:hAnsi="Times New Roman" w:cs="Times New Roman"/>
                      <w:sz w:val="19"/>
                      <w:szCs w:val="19"/>
                      <w:lang w:val="en-US" w:eastAsia="da-DK"/>
                    </w:rPr>
                    <w:t>teknolog</w:t>
                  </w:r>
                  <w:proofErr w:type="spellEnd"/>
                  <w:r w:rsidRPr="00345E3B">
                    <w:rPr>
                      <w:rFonts w:ascii="Times New Roman" w:eastAsia="Times New Roman" w:hAnsi="Times New Roman" w:cs="Times New Roman"/>
                      <w:sz w:val="19"/>
                      <w:szCs w:val="19"/>
                      <w:lang w:val="en-US" w:eastAsia="da-DK"/>
                    </w:rPr>
                    <w:t xml:space="preserve"> (AP Graduate in IT Technology)</w:t>
                  </w:r>
                </w:p>
              </w:tc>
              <w:tc>
                <w:tcPr>
                  <w:tcW w:w="8660" w:type="dxa"/>
                  <w:tcBorders>
                    <w:top w:val="single" w:sz="8" w:space="0" w:color="000000"/>
                    <w:left w:val="single" w:sz="8" w:space="0" w:color="000000"/>
                    <w:bottom w:val="single" w:sz="8" w:space="0" w:color="000000"/>
                    <w:right w:val="single" w:sz="8" w:space="0" w:color="000000"/>
                  </w:tcBorders>
                  <w:hideMark/>
                </w:tcPr>
                <w:p w14:paraId="5E1222C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78CCA55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Matematik C</w:t>
                  </w:r>
                </w:p>
                <w:p w14:paraId="5DEF3F1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3E550CF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Automatik- og procesuddannelsen (med specialer eller trin 2)</w:t>
                  </w:r>
                </w:p>
                <w:p w14:paraId="5FDFE40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data- og kommunikationsuddannelsen (med specialer eller trin 2)</w:t>
                  </w:r>
                </w:p>
                <w:p w14:paraId="2B3BE17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elektrikeruddannelsen (med specialer)</w:t>
                  </w:r>
                </w:p>
                <w:p w14:paraId="33468FC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elektronik- og svagstrømsuddannelsen</w:t>
                  </w:r>
                </w:p>
                <w:p w14:paraId="350628B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4855F95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254C0D5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C og matematik C</w:t>
                  </w:r>
                </w:p>
                <w:p w14:paraId="71A7E6E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5151AC71" w14:textId="54E713F4" w:rsidR="00345E3B" w:rsidRPr="00345E3B" w:rsidDel="009D3CF4" w:rsidRDefault="00345E3B" w:rsidP="00345E3B">
                  <w:pPr>
                    <w:spacing w:after="0" w:line="240" w:lineRule="auto"/>
                    <w:rPr>
                      <w:del w:id="27" w:author="Rikke Lise Simested" w:date="2024-10-21T13:37:00Z"/>
                      <w:rFonts w:ascii="Times New Roman" w:eastAsia="Times New Roman" w:hAnsi="Times New Roman" w:cs="Times New Roman"/>
                      <w:sz w:val="19"/>
                      <w:szCs w:val="19"/>
                      <w:lang w:eastAsia="da-DK"/>
                    </w:rPr>
                  </w:pPr>
                  <w:commentRangeStart w:id="28"/>
                  <w:del w:id="29" w:author="Rikke Lise Simested" w:date="2024-10-21T13:37:00Z">
                    <w:r w:rsidRPr="00345E3B" w:rsidDel="009D3CF4">
                      <w:rPr>
                        <w:rFonts w:ascii="Times New Roman" w:eastAsia="Times New Roman" w:hAnsi="Times New Roman" w:cs="Times New Roman"/>
                        <w:sz w:val="19"/>
                        <w:szCs w:val="19"/>
                        <w:lang w:eastAsia="da-DK"/>
                      </w:rPr>
                      <w:delText>Adgangseksamen til ingeniøruddannelserne</w:delText>
                    </w:r>
                  </w:del>
                </w:p>
                <w:p w14:paraId="45514F61" w14:textId="42EFFA16" w:rsidR="00345E3B" w:rsidRPr="00345E3B" w:rsidRDefault="00345E3B" w:rsidP="00345E3B">
                  <w:pPr>
                    <w:spacing w:after="0" w:line="240" w:lineRule="auto"/>
                    <w:rPr>
                      <w:rFonts w:ascii="Times New Roman" w:eastAsia="Times New Roman" w:hAnsi="Times New Roman" w:cs="Times New Roman"/>
                      <w:sz w:val="19"/>
                      <w:szCs w:val="19"/>
                      <w:lang w:eastAsia="da-DK"/>
                    </w:rPr>
                  </w:pPr>
                  <w:del w:id="30" w:author="Rikke Lise Simested" w:date="2024-10-21T13:37:00Z">
                    <w:r w:rsidRPr="00345E3B" w:rsidDel="009D3CF4">
                      <w:rPr>
                        <w:rFonts w:ascii="Times New Roman" w:eastAsia="Times New Roman" w:hAnsi="Times New Roman" w:cs="Times New Roman"/>
                        <w:i/>
                        <w:iCs/>
                        <w:sz w:val="19"/>
                        <w:szCs w:val="19"/>
                        <w:lang w:eastAsia="da-DK"/>
                      </w:rPr>
                      <w:delText>Ingen specifikke adgangskrav</w:delText>
                    </w:r>
                    <w:commentRangeEnd w:id="28"/>
                    <w:r w:rsidR="00FA3893" w:rsidDel="009D3CF4">
                      <w:rPr>
                        <w:rStyle w:val="Kommentarhenvisning"/>
                      </w:rPr>
                      <w:commentReference w:id="28"/>
                    </w:r>
                  </w:del>
                </w:p>
              </w:tc>
            </w:tr>
            <w:tr w:rsidR="00345E3B" w:rsidRPr="00345E3B" w14:paraId="20C5D6E0" w14:textId="77777777" w:rsidTr="002F64DA">
              <w:tc>
                <w:tcPr>
                  <w:tcW w:w="1975" w:type="dxa"/>
                  <w:tcBorders>
                    <w:top w:val="single" w:sz="8" w:space="0" w:color="000000"/>
                    <w:left w:val="single" w:sz="8" w:space="0" w:color="000000"/>
                    <w:bottom w:val="single" w:sz="8" w:space="0" w:color="000000"/>
                    <w:right w:val="single" w:sz="8" w:space="0" w:color="000000"/>
                  </w:tcBorders>
                  <w:hideMark/>
                </w:tcPr>
                <w:p w14:paraId="6B1DE094"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Multimediedesigner</w:t>
                  </w:r>
                  <w:proofErr w:type="spellEnd"/>
                  <w:r w:rsidRPr="00345E3B">
                    <w:rPr>
                      <w:rFonts w:ascii="Times New Roman" w:eastAsia="Times New Roman" w:hAnsi="Times New Roman" w:cs="Times New Roman"/>
                      <w:sz w:val="19"/>
                      <w:szCs w:val="19"/>
                      <w:lang w:val="en-US" w:eastAsia="da-DK"/>
                    </w:rPr>
                    <w:t xml:space="preserve"> AK (AP Graduate in Multimedia Design)</w:t>
                  </w:r>
                </w:p>
              </w:tc>
              <w:tc>
                <w:tcPr>
                  <w:tcW w:w="8660" w:type="dxa"/>
                  <w:tcBorders>
                    <w:top w:val="single" w:sz="8" w:space="0" w:color="000000"/>
                    <w:left w:val="single" w:sz="8" w:space="0" w:color="000000"/>
                    <w:bottom w:val="single" w:sz="8" w:space="0" w:color="000000"/>
                    <w:right w:val="single" w:sz="8" w:space="0" w:color="000000"/>
                  </w:tcBorders>
                  <w:hideMark/>
                </w:tcPr>
                <w:p w14:paraId="743D907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78DB107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C og enten erhvervsøkonomi C eller matematik C eller virksomhedsøkonomi C</w:t>
                  </w:r>
                </w:p>
                <w:p w14:paraId="0714C31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428BF81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Data- og kommunikationsuddannelsen (med specialer eller trin 2)</w:t>
                  </w:r>
                </w:p>
                <w:p w14:paraId="0EB90B1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gramStart"/>
                  <w:r w:rsidRPr="00345E3B">
                    <w:rPr>
                      <w:rFonts w:ascii="Times New Roman" w:eastAsia="Times New Roman" w:hAnsi="Times New Roman" w:cs="Times New Roman"/>
                      <w:sz w:val="19"/>
                      <w:szCs w:val="19"/>
                      <w:lang w:eastAsia="da-DK"/>
                    </w:rPr>
                    <w:t>digital</w:t>
                  </w:r>
                  <w:proofErr w:type="gramEnd"/>
                  <w:r w:rsidRPr="00345E3B">
                    <w:rPr>
                      <w:rFonts w:ascii="Times New Roman" w:eastAsia="Times New Roman" w:hAnsi="Times New Roman" w:cs="Times New Roman"/>
                      <w:sz w:val="19"/>
                      <w:szCs w:val="19"/>
                      <w:lang w:eastAsia="da-DK"/>
                    </w:rPr>
                    <w:t xml:space="preserve"> media</w:t>
                  </w:r>
                </w:p>
                <w:p w14:paraId="6BEBDD9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film- og tv-produktionsuddannelsen (trin 2)</w:t>
                  </w:r>
                </w:p>
                <w:p w14:paraId="52A1522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fotograf</w:t>
                  </w:r>
                </w:p>
                <w:p w14:paraId="11D8BF7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grafisk tekniker</w:t>
                  </w:r>
                </w:p>
                <w:p w14:paraId="4336EFC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mediegrafiker (trin 2 hvis gl. ordning)</w:t>
                  </w:r>
                </w:p>
                <w:p w14:paraId="2D99AF8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skiltetekniker</w:t>
                  </w:r>
                </w:p>
                <w:p w14:paraId="7BEFF97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teknisk designer</w:t>
                  </w:r>
                </w:p>
                <w:p w14:paraId="4042ADF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5917AA5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7BEE1FB2" w14:textId="27F6F61B"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Engelsk C og enten erhvervsøkonomi C eller matematik C eller virksomhedsøkonomi </w:t>
                  </w:r>
                  <w:del w:id="31" w:author="Rikke Lise Simested" w:date="2024-11-08T12:07:00Z">
                    <w:r w:rsidRPr="00345E3B" w:rsidDel="00350690">
                      <w:rPr>
                        <w:rFonts w:ascii="Times New Roman" w:eastAsia="Times New Roman" w:hAnsi="Times New Roman" w:cs="Times New Roman"/>
                        <w:sz w:val="19"/>
                        <w:szCs w:val="19"/>
                        <w:lang w:eastAsia="da-DK"/>
                      </w:rPr>
                      <w:delText>C</w:delText>
                    </w:r>
                  </w:del>
                </w:p>
                <w:p w14:paraId="7942DEE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156F46A0" w14:textId="0B59F729" w:rsidR="00345E3B" w:rsidRPr="00345E3B" w:rsidDel="009D3CF4" w:rsidRDefault="00345E3B" w:rsidP="00345E3B">
                  <w:pPr>
                    <w:spacing w:after="0" w:line="240" w:lineRule="auto"/>
                    <w:rPr>
                      <w:del w:id="32" w:author="Rikke Lise Simested" w:date="2024-10-21T13:37:00Z"/>
                      <w:rFonts w:ascii="Times New Roman" w:eastAsia="Times New Roman" w:hAnsi="Times New Roman" w:cs="Times New Roman"/>
                      <w:sz w:val="19"/>
                      <w:szCs w:val="19"/>
                      <w:lang w:eastAsia="da-DK"/>
                    </w:rPr>
                  </w:pPr>
                  <w:commentRangeStart w:id="33"/>
                  <w:del w:id="34" w:author="Rikke Lise Simested" w:date="2024-10-21T13:37:00Z">
                    <w:r w:rsidRPr="00345E3B" w:rsidDel="009D3CF4">
                      <w:rPr>
                        <w:rFonts w:ascii="Times New Roman" w:eastAsia="Times New Roman" w:hAnsi="Times New Roman" w:cs="Times New Roman"/>
                        <w:sz w:val="19"/>
                        <w:szCs w:val="19"/>
                        <w:lang w:eastAsia="da-DK"/>
                      </w:rPr>
                      <w:delText>Adgangseksamen til ingeniøruddannelserne</w:delText>
                    </w:r>
                  </w:del>
                </w:p>
                <w:p w14:paraId="68F52CD5" w14:textId="7B6DA8EF" w:rsidR="00345E3B" w:rsidRPr="00345E3B" w:rsidRDefault="00345E3B" w:rsidP="00345E3B">
                  <w:pPr>
                    <w:spacing w:after="0" w:line="240" w:lineRule="auto"/>
                    <w:rPr>
                      <w:rFonts w:ascii="Times New Roman" w:eastAsia="Times New Roman" w:hAnsi="Times New Roman" w:cs="Times New Roman"/>
                      <w:sz w:val="19"/>
                      <w:szCs w:val="19"/>
                      <w:lang w:eastAsia="da-DK"/>
                    </w:rPr>
                  </w:pPr>
                  <w:del w:id="35" w:author="Rikke Lise Simested" w:date="2024-10-21T13:37:00Z">
                    <w:r w:rsidRPr="00345E3B" w:rsidDel="009D3CF4">
                      <w:rPr>
                        <w:rFonts w:ascii="Times New Roman" w:eastAsia="Times New Roman" w:hAnsi="Times New Roman" w:cs="Times New Roman"/>
                        <w:i/>
                        <w:iCs/>
                        <w:sz w:val="19"/>
                        <w:szCs w:val="19"/>
                        <w:lang w:eastAsia="da-DK"/>
                      </w:rPr>
                      <w:delText>Specifikke adgangskrav:</w:delText>
                    </w:r>
                    <w:r w:rsidRPr="00345E3B" w:rsidDel="009D3CF4">
                      <w:rPr>
                        <w:rFonts w:ascii="Times New Roman" w:eastAsia="Times New Roman" w:hAnsi="Times New Roman" w:cs="Times New Roman"/>
                        <w:sz w:val="19"/>
                        <w:szCs w:val="19"/>
                        <w:lang w:eastAsia="da-DK"/>
                      </w:rPr>
                      <w:delText> Engelsk C</w:delText>
                    </w:r>
                    <w:commentRangeEnd w:id="33"/>
                    <w:r w:rsidR="00FA3893" w:rsidDel="009D3CF4">
                      <w:rPr>
                        <w:rStyle w:val="Kommentarhenvisning"/>
                      </w:rPr>
                      <w:commentReference w:id="33"/>
                    </w:r>
                  </w:del>
                </w:p>
              </w:tc>
            </w:tr>
            <w:tr w:rsidR="00345E3B" w:rsidRPr="00345E3B" w14:paraId="134C4C4C" w14:textId="77777777" w:rsidTr="002F64DA">
              <w:tc>
                <w:tcPr>
                  <w:tcW w:w="1975" w:type="dxa"/>
                  <w:tcBorders>
                    <w:top w:val="single" w:sz="8" w:space="0" w:color="000000"/>
                    <w:left w:val="single" w:sz="8" w:space="0" w:color="000000"/>
                    <w:bottom w:val="single" w:sz="8" w:space="0" w:color="000000"/>
                    <w:right w:val="single" w:sz="8" w:space="0" w:color="000000"/>
                  </w:tcBorders>
                  <w:hideMark/>
                </w:tcPr>
                <w:p w14:paraId="60D10DA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Netværksteknolog</w:t>
                  </w:r>
                </w:p>
              </w:tc>
              <w:tc>
                <w:tcPr>
                  <w:tcW w:w="8660" w:type="dxa"/>
                  <w:tcBorders>
                    <w:top w:val="single" w:sz="8" w:space="0" w:color="000000"/>
                    <w:left w:val="single" w:sz="8" w:space="0" w:color="000000"/>
                    <w:bottom w:val="single" w:sz="8" w:space="0" w:color="000000"/>
                    <w:right w:val="single" w:sz="8" w:space="0" w:color="000000"/>
                  </w:tcBorders>
                  <w:hideMark/>
                </w:tcPr>
                <w:p w14:paraId="4F05243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Ansøgerne optages på erhvervsakademiuddannelsen inden for it-teknologi, se it-teknolog</w:t>
                  </w:r>
                </w:p>
              </w:tc>
            </w:tr>
          </w:tbl>
          <w:p w14:paraId="7117B70E" w14:textId="77777777" w:rsidR="00345E3B" w:rsidRPr="00345E3B" w:rsidRDefault="00345E3B" w:rsidP="00345E3B">
            <w:pPr>
              <w:spacing w:before="200" w:after="200" w:line="240" w:lineRule="auto"/>
              <w:rPr>
                <w:rFonts w:ascii="Times New Roman" w:eastAsia="Times New Roman" w:hAnsi="Times New Roman" w:cs="Times New Roman"/>
                <w:sz w:val="23"/>
                <w:szCs w:val="23"/>
                <w:lang w:eastAsia="da-DK"/>
              </w:rPr>
            </w:pPr>
          </w:p>
        </w:tc>
      </w:tr>
    </w:tbl>
    <w:p w14:paraId="00A5536E" w14:textId="77777777" w:rsidR="00345E3B" w:rsidRPr="00345E3B" w:rsidRDefault="00345E3B" w:rsidP="00345E3B">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345E3B">
        <w:rPr>
          <w:rFonts w:ascii="Questa-Regular" w:eastAsia="Times New Roman" w:hAnsi="Questa-Regular" w:cs="Times New Roman"/>
          <w:b/>
          <w:bCs/>
          <w:color w:val="212529"/>
          <w:sz w:val="23"/>
          <w:szCs w:val="23"/>
          <w:lang w:eastAsia="da-DK"/>
        </w:rPr>
        <w:t>Designfaglige område</w:t>
      </w:r>
    </w:p>
    <w:tbl>
      <w:tblPr>
        <w:tblW w:w="0" w:type="auto"/>
        <w:tblCellMar>
          <w:left w:w="0" w:type="dxa"/>
          <w:right w:w="0" w:type="dxa"/>
        </w:tblCellMar>
        <w:tblLook w:val="04A0" w:firstRow="1" w:lastRow="0" w:firstColumn="1" w:lastColumn="0" w:noHBand="0" w:noVBand="1"/>
      </w:tblPr>
      <w:tblGrid>
        <w:gridCol w:w="9638"/>
      </w:tblGrid>
      <w:tr w:rsidR="00345E3B" w:rsidRPr="00345E3B" w14:paraId="29B352A4" w14:textId="77777777" w:rsidTr="00345E3B">
        <w:tc>
          <w:tcPr>
            <w:tcW w:w="0" w:type="auto"/>
            <w:tcBorders>
              <w:top w:val="nil"/>
              <w:left w:val="nil"/>
              <w:bottom w:val="nil"/>
              <w:right w:val="nil"/>
            </w:tcBorders>
            <w:hideMark/>
          </w:tcPr>
          <w:tbl>
            <w:tblPr>
              <w:tblW w:w="10635" w:type="dxa"/>
              <w:tblCellMar>
                <w:top w:w="15" w:type="dxa"/>
                <w:left w:w="15" w:type="dxa"/>
                <w:bottom w:w="15" w:type="dxa"/>
                <w:right w:w="15" w:type="dxa"/>
              </w:tblCellMar>
              <w:tblLook w:val="04A0" w:firstRow="1" w:lastRow="0" w:firstColumn="1" w:lastColumn="0" w:noHBand="0" w:noVBand="1"/>
            </w:tblPr>
            <w:tblGrid>
              <w:gridCol w:w="2117"/>
              <w:gridCol w:w="8518"/>
            </w:tblGrid>
            <w:tr w:rsidR="00345E3B" w:rsidRPr="00345E3B" w14:paraId="473D1E14"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617E65A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w:t>
                  </w:r>
                </w:p>
              </w:tc>
              <w:tc>
                <w:tcPr>
                  <w:tcW w:w="8518" w:type="dxa"/>
                  <w:tcBorders>
                    <w:top w:val="single" w:sz="8" w:space="0" w:color="000000"/>
                    <w:left w:val="single" w:sz="8" w:space="0" w:color="000000"/>
                    <w:bottom w:val="single" w:sz="8" w:space="0" w:color="000000"/>
                    <w:right w:val="single" w:sz="8" w:space="0" w:color="000000"/>
                  </w:tcBorders>
                  <w:hideMark/>
                </w:tcPr>
                <w:p w14:paraId="490E5E1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Uddannelsesspecifikke adgangskrav</w:t>
                  </w:r>
                </w:p>
              </w:tc>
            </w:tr>
            <w:tr w:rsidR="00345E3B" w:rsidRPr="00345E3B" w14:paraId="11C38780"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0EB7D12A"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lastRenderedPageBreak/>
                    <w:t>Designteknolog</w:t>
                  </w:r>
                  <w:proofErr w:type="spellEnd"/>
                  <w:r w:rsidRPr="00345E3B">
                    <w:rPr>
                      <w:rFonts w:ascii="Times New Roman" w:eastAsia="Times New Roman" w:hAnsi="Times New Roman" w:cs="Times New Roman"/>
                      <w:sz w:val="19"/>
                      <w:szCs w:val="19"/>
                      <w:lang w:val="en-US" w:eastAsia="da-DK"/>
                    </w:rPr>
                    <w:t xml:space="preserve"> (AP Graduate in Design, Technology and Business)</w:t>
                  </w:r>
                </w:p>
              </w:tc>
              <w:tc>
                <w:tcPr>
                  <w:tcW w:w="8518" w:type="dxa"/>
                  <w:tcBorders>
                    <w:top w:val="single" w:sz="8" w:space="0" w:color="000000"/>
                    <w:left w:val="single" w:sz="8" w:space="0" w:color="000000"/>
                    <w:bottom w:val="single" w:sz="8" w:space="0" w:color="000000"/>
                    <w:right w:val="single" w:sz="8" w:space="0" w:color="000000"/>
                  </w:tcBorders>
                  <w:hideMark/>
                </w:tcPr>
                <w:p w14:paraId="3CE0015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789F37B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C og matematik C og bestået adgangsprøve</w:t>
                  </w:r>
                </w:p>
                <w:p w14:paraId="0F298FF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4885F0B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Beklædningshåndværker (med specialer eller trin 2)</w:t>
                  </w:r>
                </w:p>
                <w:p w14:paraId="55719153" w14:textId="14C29B1B"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boligmontering</w:t>
                  </w:r>
                  <w:ins w:id="36" w:author="Rikke Lise Simested" w:date="2024-11-05T09:08:00Z">
                    <w:r w:rsidR="003447BC">
                      <w:rPr>
                        <w:rFonts w:ascii="Times New Roman" w:eastAsia="Times New Roman" w:hAnsi="Times New Roman" w:cs="Times New Roman"/>
                        <w:sz w:val="19"/>
                        <w:szCs w:val="19"/>
                        <w:lang w:eastAsia="da-DK"/>
                      </w:rPr>
                      <w:t>suddannelsen</w:t>
                    </w:r>
                  </w:ins>
                  <w:r w:rsidRPr="00345E3B">
                    <w:rPr>
                      <w:rFonts w:ascii="Times New Roman" w:eastAsia="Times New Roman" w:hAnsi="Times New Roman" w:cs="Times New Roman"/>
                      <w:sz w:val="19"/>
                      <w:szCs w:val="19"/>
                      <w:lang w:eastAsia="da-DK"/>
                    </w:rPr>
                    <w:t xml:space="preserve"> (autosadelmager og møbelpolstrer)</w:t>
                  </w:r>
                </w:p>
                <w:p w14:paraId="00E0F10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bygningssnedker</w:t>
                  </w:r>
                </w:p>
                <w:p w14:paraId="508A4A4A" w14:textId="08C529DD"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detailhandelsuddannelse</w:t>
                  </w:r>
                  <w:ins w:id="37" w:author="Rikke Lise Simested" w:date="2024-11-05T09:09:00Z">
                    <w:r w:rsidR="003447BC">
                      <w:rPr>
                        <w:rFonts w:ascii="Times New Roman" w:eastAsia="Times New Roman" w:hAnsi="Times New Roman" w:cs="Times New Roman"/>
                        <w:sz w:val="19"/>
                        <w:szCs w:val="19"/>
                        <w:lang w:eastAsia="da-DK"/>
                      </w:rPr>
                      <w:t>n</w:t>
                    </w:r>
                  </w:ins>
                  <w:r w:rsidRPr="00345E3B">
                    <w:rPr>
                      <w:rFonts w:ascii="Times New Roman" w:eastAsia="Times New Roman" w:hAnsi="Times New Roman" w:cs="Times New Roman"/>
                      <w:sz w:val="19"/>
                      <w:szCs w:val="19"/>
                      <w:lang w:eastAsia="da-DK"/>
                    </w:rPr>
                    <w:t xml:space="preserve"> (med specialer)</w:t>
                  </w:r>
                </w:p>
                <w:p w14:paraId="6450E90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gramStart"/>
                  <w:r w:rsidRPr="00345E3B">
                    <w:rPr>
                      <w:rFonts w:ascii="Times New Roman" w:eastAsia="Times New Roman" w:hAnsi="Times New Roman" w:cs="Times New Roman"/>
                      <w:sz w:val="19"/>
                      <w:szCs w:val="19"/>
                      <w:lang w:eastAsia="da-DK"/>
                    </w:rPr>
                    <w:t>digital</w:t>
                  </w:r>
                  <w:proofErr w:type="gramEnd"/>
                  <w:r w:rsidRPr="00345E3B">
                    <w:rPr>
                      <w:rFonts w:ascii="Times New Roman" w:eastAsia="Times New Roman" w:hAnsi="Times New Roman" w:cs="Times New Roman"/>
                      <w:sz w:val="19"/>
                      <w:szCs w:val="19"/>
                      <w:lang w:eastAsia="da-DK"/>
                    </w:rPr>
                    <w:t xml:space="preserve"> media</w:t>
                  </w:r>
                </w:p>
                <w:p w14:paraId="0F0979CF" w14:textId="63CA8A38"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eventkoordinator (trin 2 hvis gl. ordning)</w:t>
                  </w:r>
                </w:p>
                <w:p w14:paraId="7992A4C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grafisk tekniker</w:t>
                  </w:r>
                </w:p>
                <w:p w14:paraId="09C786E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guld- og sølvsmed (med specialer eller trin 2)</w:t>
                  </w:r>
                </w:p>
                <w:p w14:paraId="468F69CB" w14:textId="72433E7A"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handelsuddannelse</w:t>
                  </w:r>
                  <w:ins w:id="38" w:author="Rikke Lise Simested" w:date="2024-11-05T09:09:00Z">
                    <w:r w:rsidR="003447BC">
                      <w:rPr>
                        <w:rFonts w:ascii="Times New Roman" w:eastAsia="Times New Roman" w:hAnsi="Times New Roman" w:cs="Times New Roman"/>
                        <w:sz w:val="19"/>
                        <w:szCs w:val="19"/>
                        <w:lang w:eastAsia="da-DK"/>
                      </w:rPr>
                      <w:t>n</w:t>
                    </w:r>
                  </w:ins>
                  <w:r w:rsidRPr="00345E3B">
                    <w:rPr>
                      <w:rFonts w:ascii="Times New Roman" w:eastAsia="Times New Roman" w:hAnsi="Times New Roman" w:cs="Times New Roman"/>
                      <w:sz w:val="19"/>
                      <w:szCs w:val="19"/>
                      <w:lang w:eastAsia="da-DK"/>
                    </w:rPr>
                    <w:t xml:space="preserve"> (med specialer)</w:t>
                  </w:r>
                </w:p>
                <w:p w14:paraId="06DA5FB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maskinsnedker</w:t>
                  </w:r>
                </w:p>
                <w:p w14:paraId="029700E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mediegrafiker (trin 2 hvis gl. ordning)</w:t>
                  </w:r>
                </w:p>
                <w:p w14:paraId="760B008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møbelsnedker og orgelbygger</w:t>
                  </w:r>
                </w:p>
                <w:p w14:paraId="1F1F132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skiltetekniker</w:t>
                  </w:r>
                </w:p>
                <w:p w14:paraId="062DC7A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snedker (med specialer)</w:t>
                  </w:r>
                </w:p>
                <w:p w14:paraId="25515CB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teater-, udstillings- og eventtekniker (med specialer)</w:t>
                  </w:r>
                </w:p>
                <w:p w14:paraId="3D5F76E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teknisk designer</w:t>
                  </w:r>
                </w:p>
                <w:p w14:paraId="1262721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ædelsmed (med specialer)</w:t>
                  </w:r>
                </w:p>
                <w:p w14:paraId="65C07A5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w:t>
                  </w:r>
                  <w:del w:id="39" w:author="Rikke Lise Simested" w:date="2024-10-21T08:41:00Z">
                    <w:r w:rsidRPr="00345E3B" w:rsidDel="00FA3893">
                      <w:rPr>
                        <w:rFonts w:ascii="Times New Roman" w:eastAsia="Times New Roman" w:hAnsi="Times New Roman" w:cs="Times New Roman"/>
                        <w:sz w:val="19"/>
                        <w:szCs w:val="19"/>
                        <w:lang w:eastAsia="da-DK"/>
                      </w:rPr>
                      <w:delText>Engelsk C og b</w:delText>
                    </w:r>
                  </w:del>
                  <w:ins w:id="40" w:author="Rikke Lise Simested" w:date="2024-10-21T08:41:00Z">
                    <w:r w:rsidR="00FA3893">
                      <w:rPr>
                        <w:rFonts w:ascii="Times New Roman" w:eastAsia="Times New Roman" w:hAnsi="Times New Roman" w:cs="Times New Roman"/>
                        <w:sz w:val="19"/>
                        <w:szCs w:val="19"/>
                        <w:lang w:eastAsia="da-DK"/>
                      </w:rPr>
                      <w:t>B</w:t>
                    </w:r>
                  </w:ins>
                  <w:r w:rsidRPr="00345E3B">
                    <w:rPr>
                      <w:rFonts w:ascii="Times New Roman" w:eastAsia="Times New Roman" w:hAnsi="Times New Roman" w:cs="Times New Roman"/>
                      <w:sz w:val="19"/>
                      <w:szCs w:val="19"/>
                      <w:lang w:eastAsia="da-DK"/>
                    </w:rPr>
                    <w:t>estået adgangsprøve</w:t>
                  </w:r>
                </w:p>
                <w:p w14:paraId="2422DB4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684269E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C og matematik C og bestået adgangsprøve</w:t>
                  </w:r>
                </w:p>
                <w:p w14:paraId="56E50D6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2C40A78D" w14:textId="77777777" w:rsidR="00345E3B" w:rsidRPr="00345E3B" w:rsidDel="00FA3893" w:rsidRDefault="00345E3B" w:rsidP="00345E3B">
                  <w:pPr>
                    <w:spacing w:after="0" w:line="240" w:lineRule="auto"/>
                    <w:rPr>
                      <w:del w:id="41" w:author="Rikke Lise Simested" w:date="2024-10-21T08:42:00Z"/>
                      <w:rFonts w:ascii="Times New Roman" w:eastAsia="Times New Roman" w:hAnsi="Times New Roman" w:cs="Times New Roman"/>
                      <w:sz w:val="19"/>
                      <w:szCs w:val="19"/>
                      <w:lang w:eastAsia="da-DK"/>
                    </w:rPr>
                  </w:pPr>
                  <w:commentRangeStart w:id="42"/>
                  <w:del w:id="43" w:author="Rikke Lise Simested" w:date="2024-10-21T08:42:00Z">
                    <w:r w:rsidRPr="00345E3B" w:rsidDel="00FA3893">
                      <w:rPr>
                        <w:rFonts w:ascii="Times New Roman" w:eastAsia="Times New Roman" w:hAnsi="Times New Roman" w:cs="Times New Roman"/>
                        <w:sz w:val="19"/>
                        <w:szCs w:val="19"/>
                        <w:lang w:eastAsia="da-DK"/>
                      </w:rPr>
                      <w:delText>Adgangseksamen til ingeniøruddannelserne</w:delText>
                    </w:r>
                  </w:del>
                </w:p>
                <w:p w14:paraId="4768925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del w:id="44" w:author="Rikke Lise Simested" w:date="2024-10-21T08:42:00Z">
                    <w:r w:rsidRPr="00345E3B" w:rsidDel="00FA3893">
                      <w:rPr>
                        <w:rFonts w:ascii="Times New Roman" w:eastAsia="Times New Roman" w:hAnsi="Times New Roman" w:cs="Times New Roman"/>
                        <w:i/>
                        <w:iCs/>
                        <w:sz w:val="19"/>
                        <w:szCs w:val="19"/>
                        <w:lang w:eastAsia="da-DK"/>
                      </w:rPr>
                      <w:delText>Specifikke adgangskrav:</w:delText>
                    </w:r>
                    <w:r w:rsidRPr="00345E3B" w:rsidDel="00FA3893">
                      <w:rPr>
                        <w:rFonts w:ascii="Times New Roman" w:eastAsia="Times New Roman" w:hAnsi="Times New Roman" w:cs="Times New Roman"/>
                        <w:sz w:val="19"/>
                        <w:szCs w:val="19"/>
                        <w:lang w:eastAsia="da-DK"/>
                      </w:rPr>
                      <w:delText> </w:delText>
                    </w:r>
                  </w:del>
                  <w:del w:id="45" w:author="Rikke Lise Simested" w:date="2024-10-21T08:41:00Z">
                    <w:r w:rsidRPr="00345E3B" w:rsidDel="00FA3893">
                      <w:rPr>
                        <w:rFonts w:ascii="Times New Roman" w:eastAsia="Times New Roman" w:hAnsi="Times New Roman" w:cs="Times New Roman"/>
                        <w:sz w:val="19"/>
                        <w:szCs w:val="19"/>
                        <w:lang w:eastAsia="da-DK"/>
                      </w:rPr>
                      <w:delText>Engelsk C og b</w:delText>
                    </w:r>
                  </w:del>
                  <w:del w:id="46" w:author="Rikke Lise Simested" w:date="2024-10-21T08:42:00Z">
                    <w:r w:rsidRPr="00345E3B" w:rsidDel="00FA3893">
                      <w:rPr>
                        <w:rFonts w:ascii="Times New Roman" w:eastAsia="Times New Roman" w:hAnsi="Times New Roman" w:cs="Times New Roman"/>
                        <w:sz w:val="19"/>
                        <w:szCs w:val="19"/>
                        <w:lang w:eastAsia="da-DK"/>
                      </w:rPr>
                      <w:delText>estået adgangsprøve</w:delText>
                    </w:r>
                  </w:del>
                  <w:commentRangeEnd w:id="42"/>
                  <w:r w:rsidR="00FA3893">
                    <w:rPr>
                      <w:rStyle w:val="Kommentarhenvisning"/>
                    </w:rPr>
                    <w:commentReference w:id="42"/>
                  </w:r>
                </w:p>
              </w:tc>
            </w:tr>
            <w:tr w:rsidR="00345E3B" w:rsidRPr="00345E3B" w14:paraId="76AF450B"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1531F63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Entreprenørskab og design (AP </w:t>
                  </w:r>
                  <w:proofErr w:type="spellStart"/>
                  <w:r w:rsidRPr="00345E3B">
                    <w:rPr>
                      <w:rFonts w:ascii="Times New Roman" w:eastAsia="Times New Roman" w:hAnsi="Times New Roman" w:cs="Times New Roman"/>
                      <w:sz w:val="19"/>
                      <w:szCs w:val="19"/>
                      <w:lang w:eastAsia="da-DK"/>
                    </w:rPr>
                    <w:t>Graduate</w:t>
                  </w:r>
                  <w:proofErr w:type="spellEnd"/>
                  <w:r w:rsidRPr="00345E3B">
                    <w:rPr>
                      <w:rFonts w:ascii="Times New Roman" w:eastAsia="Times New Roman" w:hAnsi="Times New Roman" w:cs="Times New Roman"/>
                      <w:sz w:val="19"/>
                      <w:szCs w:val="19"/>
                      <w:lang w:eastAsia="da-DK"/>
                    </w:rPr>
                    <w:t xml:space="preserve"> in </w:t>
                  </w:r>
                  <w:proofErr w:type="spellStart"/>
                  <w:r w:rsidRPr="00345E3B">
                    <w:rPr>
                      <w:rFonts w:ascii="Times New Roman" w:eastAsia="Times New Roman" w:hAnsi="Times New Roman" w:cs="Times New Roman"/>
                      <w:sz w:val="19"/>
                      <w:szCs w:val="19"/>
                      <w:lang w:eastAsia="da-DK"/>
                    </w:rPr>
                    <w:t>entrepreneurship</w:t>
                  </w:r>
                  <w:proofErr w:type="spellEnd"/>
                  <w:r w:rsidRPr="00345E3B">
                    <w:rPr>
                      <w:rFonts w:ascii="Times New Roman" w:eastAsia="Times New Roman" w:hAnsi="Times New Roman" w:cs="Times New Roman"/>
                      <w:sz w:val="19"/>
                      <w:szCs w:val="19"/>
                      <w:lang w:eastAsia="da-DK"/>
                    </w:rPr>
                    <w:t xml:space="preserve"> and design)</w:t>
                  </w:r>
                </w:p>
              </w:tc>
              <w:tc>
                <w:tcPr>
                  <w:tcW w:w="8518" w:type="dxa"/>
                  <w:tcBorders>
                    <w:top w:val="single" w:sz="8" w:space="0" w:color="000000"/>
                    <w:left w:val="single" w:sz="8" w:space="0" w:color="000000"/>
                    <w:bottom w:val="single" w:sz="8" w:space="0" w:color="000000"/>
                    <w:right w:val="single" w:sz="8" w:space="0" w:color="000000"/>
                  </w:tcBorders>
                  <w:hideMark/>
                </w:tcPr>
                <w:p w14:paraId="38BE949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02570FB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C og matematik C og bestået adgangsprøve</w:t>
                  </w:r>
                </w:p>
                <w:p w14:paraId="6102B56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3FF6D73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Beklædningshåndværker</w:t>
                  </w:r>
                </w:p>
                <w:p w14:paraId="7BAA2CF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boligmontering (autosadelmager og møbelpolstrer)</w:t>
                  </w:r>
                </w:p>
                <w:p w14:paraId="4A8B17F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bygningssnedker</w:t>
                  </w:r>
                </w:p>
                <w:p w14:paraId="5522D5F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detailhandel (med specialer)</w:t>
                  </w:r>
                </w:p>
                <w:p w14:paraId="347734E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gramStart"/>
                  <w:r w:rsidRPr="00345E3B">
                    <w:rPr>
                      <w:rFonts w:ascii="Times New Roman" w:eastAsia="Times New Roman" w:hAnsi="Times New Roman" w:cs="Times New Roman"/>
                      <w:sz w:val="19"/>
                      <w:szCs w:val="19"/>
                      <w:lang w:eastAsia="da-DK"/>
                    </w:rPr>
                    <w:t>digital</w:t>
                  </w:r>
                  <w:proofErr w:type="gramEnd"/>
                  <w:r w:rsidRPr="00345E3B">
                    <w:rPr>
                      <w:rFonts w:ascii="Times New Roman" w:eastAsia="Times New Roman" w:hAnsi="Times New Roman" w:cs="Times New Roman"/>
                      <w:sz w:val="19"/>
                      <w:szCs w:val="19"/>
                      <w:lang w:eastAsia="da-DK"/>
                    </w:rPr>
                    <w:t xml:space="preserve"> media</w:t>
                  </w:r>
                </w:p>
                <w:p w14:paraId="5C35696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eventkoordinator</w:t>
                  </w:r>
                </w:p>
                <w:p w14:paraId="08191B9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grafisk tekniker</w:t>
                  </w:r>
                </w:p>
                <w:p w14:paraId="46451A4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guld- og sølvsmed (med specialer)</w:t>
                  </w:r>
                </w:p>
                <w:p w14:paraId="640E9B4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handelsuddannelsen (med specialer)</w:t>
                  </w:r>
                </w:p>
                <w:p w14:paraId="1F68633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maskinsnedker</w:t>
                  </w:r>
                </w:p>
                <w:p w14:paraId="02B3F09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mediegrafiker (trin 2 hvis gl. ordning)</w:t>
                  </w:r>
                </w:p>
                <w:p w14:paraId="4C213A4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møbelsnedker og orgelbygger</w:t>
                  </w:r>
                </w:p>
                <w:p w14:paraId="31C6825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skiltetekniker</w:t>
                  </w:r>
                </w:p>
                <w:p w14:paraId="27829FA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snedker (med specialer)</w:t>
                  </w:r>
                </w:p>
                <w:p w14:paraId="5933293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teater-, event- og AV-tekniker</w:t>
                  </w:r>
                </w:p>
                <w:p w14:paraId="1AC156F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teknisk designer</w:t>
                  </w:r>
                </w:p>
                <w:p w14:paraId="0631DA63" w14:textId="7A7AD0E8"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w:t>
                  </w:r>
                  <w:ins w:id="47" w:author="Rikke Lise Simested" w:date="2024-11-08T10:26:00Z">
                    <w:r w:rsidR="00C27FBE">
                      <w:rPr>
                        <w:rFonts w:ascii="Times New Roman" w:eastAsia="Times New Roman" w:hAnsi="Times New Roman" w:cs="Times New Roman"/>
                        <w:sz w:val="19"/>
                        <w:szCs w:val="19"/>
                        <w:lang w:eastAsia="da-DK"/>
                      </w:rPr>
                      <w:t>B</w:t>
                    </w:r>
                  </w:ins>
                  <w:del w:id="48" w:author="Rikke Lise Simested" w:date="2024-11-08T10:26:00Z">
                    <w:r w:rsidRPr="00345E3B" w:rsidDel="00C27FBE">
                      <w:rPr>
                        <w:rFonts w:ascii="Times New Roman" w:eastAsia="Times New Roman" w:hAnsi="Times New Roman" w:cs="Times New Roman"/>
                        <w:sz w:val="19"/>
                        <w:szCs w:val="19"/>
                        <w:lang w:eastAsia="da-DK"/>
                      </w:rPr>
                      <w:delText>b</w:delText>
                    </w:r>
                  </w:del>
                  <w:r w:rsidRPr="00345E3B">
                    <w:rPr>
                      <w:rFonts w:ascii="Times New Roman" w:eastAsia="Times New Roman" w:hAnsi="Times New Roman" w:cs="Times New Roman"/>
                      <w:sz w:val="19"/>
                      <w:szCs w:val="19"/>
                      <w:lang w:eastAsia="da-DK"/>
                    </w:rPr>
                    <w:t>estået adgangsprøve</w:t>
                  </w:r>
                </w:p>
                <w:p w14:paraId="4193B23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5A291FA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C og matematik C og bestået adgangsprøve</w:t>
                  </w:r>
                </w:p>
              </w:tc>
            </w:tr>
          </w:tbl>
          <w:p w14:paraId="3CF8A3DE" w14:textId="77777777" w:rsidR="00345E3B" w:rsidRPr="00345E3B" w:rsidRDefault="00345E3B" w:rsidP="00345E3B">
            <w:pPr>
              <w:spacing w:before="200" w:after="200" w:line="240" w:lineRule="auto"/>
              <w:rPr>
                <w:rFonts w:ascii="Times New Roman" w:eastAsia="Times New Roman" w:hAnsi="Times New Roman" w:cs="Times New Roman"/>
                <w:sz w:val="23"/>
                <w:szCs w:val="23"/>
                <w:lang w:eastAsia="da-DK"/>
              </w:rPr>
            </w:pPr>
          </w:p>
        </w:tc>
      </w:tr>
    </w:tbl>
    <w:p w14:paraId="5F7632FF" w14:textId="77777777" w:rsidR="00345E3B" w:rsidRPr="00345E3B" w:rsidRDefault="00345E3B" w:rsidP="00345E3B">
      <w:pPr>
        <w:shd w:val="clear" w:color="auto" w:fill="F9F9FB"/>
        <w:spacing w:after="100" w:afterAutospacing="1" w:line="240" w:lineRule="auto"/>
        <w:rPr>
          <w:rFonts w:ascii="Questa-Regular" w:eastAsia="Times New Roman" w:hAnsi="Questa-Regular" w:cs="Times New Roman"/>
          <w:color w:val="212529"/>
          <w:sz w:val="23"/>
          <w:szCs w:val="23"/>
          <w:lang w:eastAsia="da-DK"/>
        </w:rPr>
      </w:pPr>
      <w:proofErr w:type="gramStart"/>
      <w:r w:rsidRPr="00345E3B">
        <w:rPr>
          <w:rFonts w:ascii="Questa-Regular" w:eastAsia="Times New Roman" w:hAnsi="Questa-Regular" w:cs="Times New Roman"/>
          <w:b/>
          <w:bCs/>
          <w:color w:val="212529"/>
          <w:sz w:val="23"/>
          <w:szCs w:val="23"/>
          <w:lang w:eastAsia="da-DK"/>
        </w:rPr>
        <w:lastRenderedPageBreak/>
        <w:t>Samfundsfaglig område</w:t>
      </w:r>
      <w:proofErr w:type="gramEnd"/>
    </w:p>
    <w:tbl>
      <w:tblPr>
        <w:tblW w:w="0" w:type="auto"/>
        <w:tblCellMar>
          <w:left w:w="0" w:type="dxa"/>
          <w:right w:w="0" w:type="dxa"/>
        </w:tblCellMar>
        <w:tblLook w:val="04A0" w:firstRow="1" w:lastRow="0" w:firstColumn="1" w:lastColumn="0" w:noHBand="0" w:noVBand="1"/>
      </w:tblPr>
      <w:tblGrid>
        <w:gridCol w:w="9638"/>
      </w:tblGrid>
      <w:tr w:rsidR="00345E3B" w:rsidRPr="00345E3B" w14:paraId="7CEA19E5" w14:textId="77777777" w:rsidTr="00345E3B">
        <w:tc>
          <w:tcPr>
            <w:tcW w:w="0" w:type="auto"/>
            <w:tcBorders>
              <w:top w:val="nil"/>
              <w:left w:val="nil"/>
              <w:bottom w:val="nil"/>
              <w:right w:val="nil"/>
            </w:tcBorders>
            <w:hideMark/>
          </w:tcPr>
          <w:tbl>
            <w:tblPr>
              <w:tblW w:w="10620" w:type="dxa"/>
              <w:tblCellMar>
                <w:top w:w="15" w:type="dxa"/>
                <w:left w:w="15" w:type="dxa"/>
                <w:bottom w:w="15" w:type="dxa"/>
                <w:right w:w="15" w:type="dxa"/>
              </w:tblCellMar>
              <w:tblLook w:val="04A0" w:firstRow="1" w:lastRow="0" w:firstColumn="1" w:lastColumn="0" w:noHBand="0" w:noVBand="1"/>
            </w:tblPr>
            <w:tblGrid>
              <w:gridCol w:w="2117"/>
              <w:gridCol w:w="8503"/>
            </w:tblGrid>
            <w:tr w:rsidR="00345E3B" w:rsidRPr="00345E3B" w14:paraId="7D626CB9"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548F3D2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w:t>
                  </w:r>
                </w:p>
              </w:tc>
              <w:tc>
                <w:tcPr>
                  <w:tcW w:w="8503" w:type="dxa"/>
                  <w:tcBorders>
                    <w:top w:val="single" w:sz="8" w:space="0" w:color="000000"/>
                    <w:left w:val="single" w:sz="8" w:space="0" w:color="000000"/>
                    <w:bottom w:val="single" w:sz="8" w:space="0" w:color="000000"/>
                    <w:right w:val="single" w:sz="8" w:space="0" w:color="000000"/>
                  </w:tcBorders>
                  <w:hideMark/>
                </w:tcPr>
                <w:p w14:paraId="162AA75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Uddannelsesspecifikke adgangskrav</w:t>
                  </w:r>
                </w:p>
              </w:tc>
            </w:tr>
            <w:tr w:rsidR="00345E3B" w:rsidRPr="00345E3B" w14:paraId="5D404CC3"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43F1F748"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Administrationsøkonom</w:t>
                  </w:r>
                  <w:proofErr w:type="spellEnd"/>
                  <w:r w:rsidRPr="00345E3B">
                    <w:rPr>
                      <w:rFonts w:ascii="Times New Roman" w:eastAsia="Times New Roman" w:hAnsi="Times New Roman" w:cs="Times New Roman"/>
                      <w:sz w:val="19"/>
                      <w:szCs w:val="19"/>
                      <w:lang w:val="en-US" w:eastAsia="da-DK"/>
                    </w:rPr>
                    <w:t xml:space="preserve"> (AP Graduate in Administrative Management)</w:t>
                  </w:r>
                </w:p>
              </w:tc>
              <w:tc>
                <w:tcPr>
                  <w:tcW w:w="8503" w:type="dxa"/>
                  <w:tcBorders>
                    <w:top w:val="single" w:sz="8" w:space="0" w:color="000000"/>
                    <w:left w:val="single" w:sz="8" w:space="0" w:color="000000"/>
                    <w:bottom w:val="single" w:sz="8" w:space="0" w:color="000000"/>
                    <w:right w:val="single" w:sz="8" w:space="0" w:color="000000"/>
                  </w:tcBorders>
                  <w:hideMark/>
                </w:tcPr>
                <w:p w14:paraId="34A86B9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3C34189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C og enten erhvervsøkonomi C eller matematik C eller virksomhedsøkonomi C</w:t>
                  </w:r>
                </w:p>
                <w:p w14:paraId="359FE3B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51EFF0A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Generel kontoruddannelse</w:t>
                  </w:r>
                </w:p>
                <w:p w14:paraId="7CEFCBD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kontoruddannelse (med specialer)</w:t>
                  </w:r>
                </w:p>
                <w:p w14:paraId="166D135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718C993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39DFE42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lastRenderedPageBreak/>
                    <w:t>Specifikke adgangskrav</w:t>
                  </w:r>
                  <w:r w:rsidRPr="00345E3B">
                    <w:rPr>
                      <w:rFonts w:ascii="Times New Roman" w:eastAsia="Times New Roman" w:hAnsi="Times New Roman" w:cs="Times New Roman"/>
                      <w:sz w:val="19"/>
                      <w:szCs w:val="19"/>
                      <w:lang w:eastAsia="da-DK"/>
                    </w:rPr>
                    <w:t>: Engelsk C og enten erhvervsøkonomi C eller matematik C eller virksomhedsøkonomi C</w:t>
                  </w:r>
                </w:p>
              </w:tc>
            </w:tr>
            <w:tr w:rsidR="00345E3B" w:rsidRPr="00345E3B" w14:paraId="0F868940"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06CDAF35"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lastRenderedPageBreak/>
                    <w:t>Sundhedsadministrativ</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koordinator</w:t>
                  </w:r>
                  <w:proofErr w:type="spellEnd"/>
                  <w:r w:rsidRPr="00345E3B">
                    <w:rPr>
                      <w:rFonts w:ascii="Times New Roman" w:eastAsia="Times New Roman" w:hAnsi="Times New Roman" w:cs="Times New Roman"/>
                      <w:sz w:val="19"/>
                      <w:szCs w:val="19"/>
                      <w:lang w:val="en-US" w:eastAsia="da-DK"/>
                    </w:rPr>
                    <w:t xml:space="preserve"> (AP Graduate in Healthcare Administration)</w:t>
                  </w:r>
                </w:p>
              </w:tc>
              <w:tc>
                <w:tcPr>
                  <w:tcW w:w="8503" w:type="dxa"/>
                  <w:tcBorders>
                    <w:top w:val="single" w:sz="8" w:space="0" w:color="000000"/>
                    <w:left w:val="single" w:sz="8" w:space="0" w:color="000000"/>
                    <w:bottom w:val="single" w:sz="8" w:space="0" w:color="000000"/>
                    <w:right w:val="single" w:sz="8" w:space="0" w:color="000000"/>
                  </w:tcBorders>
                  <w:hideMark/>
                </w:tcPr>
                <w:p w14:paraId="1BC739F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45080EB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C og enten erhvervsøkonomi C eller matematik C eller virksomhedsøkonomi C</w:t>
                  </w:r>
                </w:p>
                <w:p w14:paraId="6129C66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1AADD05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Generel kontoruddannelse</w:t>
                  </w:r>
                </w:p>
                <w:p w14:paraId="191E4870" w14:textId="18C0C0AA"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kontoruddannelse</w:t>
                  </w:r>
                  <w:ins w:id="49" w:author="Rikke Lise Simested" w:date="2024-11-05T09:10:00Z">
                    <w:r w:rsidR="003447BC">
                      <w:rPr>
                        <w:rFonts w:ascii="Times New Roman" w:eastAsia="Times New Roman" w:hAnsi="Times New Roman" w:cs="Times New Roman"/>
                        <w:sz w:val="19"/>
                        <w:szCs w:val="19"/>
                        <w:lang w:eastAsia="da-DK"/>
                      </w:rPr>
                      <w:t>n</w:t>
                    </w:r>
                  </w:ins>
                  <w:r w:rsidRPr="00345E3B">
                    <w:rPr>
                      <w:rFonts w:ascii="Times New Roman" w:eastAsia="Times New Roman" w:hAnsi="Times New Roman" w:cs="Times New Roman"/>
                      <w:sz w:val="19"/>
                      <w:szCs w:val="19"/>
                      <w:lang w:eastAsia="da-DK"/>
                    </w:rPr>
                    <w:t xml:space="preserve"> (med specialer)</w:t>
                  </w:r>
                </w:p>
                <w:p w14:paraId="39CDB85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Social- og sundhedsassistent</w:t>
                  </w:r>
                </w:p>
                <w:p w14:paraId="2424EE2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37D0B87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5D4086F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C og enten erhvervsøkonomi C eller matematik C eller virksomhedsøkonomi C</w:t>
                  </w:r>
                </w:p>
              </w:tc>
            </w:tr>
          </w:tbl>
          <w:p w14:paraId="374C15B9" w14:textId="77777777" w:rsidR="00345E3B" w:rsidRPr="00345E3B" w:rsidRDefault="00345E3B" w:rsidP="00345E3B">
            <w:pPr>
              <w:spacing w:before="200" w:after="200" w:line="240" w:lineRule="auto"/>
              <w:rPr>
                <w:rFonts w:ascii="Times New Roman" w:eastAsia="Times New Roman" w:hAnsi="Times New Roman" w:cs="Times New Roman"/>
                <w:sz w:val="23"/>
                <w:szCs w:val="23"/>
                <w:lang w:eastAsia="da-DK"/>
              </w:rPr>
            </w:pPr>
          </w:p>
        </w:tc>
      </w:tr>
    </w:tbl>
    <w:p w14:paraId="3BF04F2B" w14:textId="77777777" w:rsidR="00345E3B" w:rsidRPr="00345E3B" w:rsidRDefault="00345E3B" w:rsidP="00345E3B">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345E3B">
        <w:rPr>
          <w:rFonts w:ascii="Questa-Regular" w:eastAsia="Times New Roman" w:hAnsi="Questa-Regular" w:cs="Times New Roman"/>
          <w:b/>
          <w:bCs/>
          <w:color w:val="212529"/>
          <w:sz w:val="23"/>
          <w:szCs w:val="23"/>
          <w:lang w:eastAsia="da-DK"/>
        </w:rPr>
        <w:lastRenderedPageBreak/>
        <w:t>Tekniske område</w:t>
      </w:r>
    </w:p>
    <w:tbl>
      <w:tblPr>
        <w:tblW w:w="0" w:type="auto"/>
        <w:tblCellMar>
          <w:left w:w="0" w:type="dxa"/>
          <w:right w:w="0" w:type="dxa"/>
        </w:tblCellMar>
        <w:tblLook w:val="04A0" w:firstRow="1" w:lastRow="0" w:firstColumn="1" w:lastColumn="0" w:noHBand="0" w:noVBand="1"/>
      </w:tblPr>
      <w:tblGrid>
        <w:gridCol w:w="9638"/>
      </w:tblGrid>
      <w:tr w:rsidR="00345E3B" w:rsidRPr="00345E3B" w14:paraId="1D59FE87" w14:textId="77777777" w:rsidTr="00345E3B">
        <w:tc>
          <w:tcPr>
            <w:tcW w:w="0" w:type="auto"/>
            <w:tcBorders>
              <w:top w:val="nil"/>
              <w:left w:val="nil"/>
              <w:bottom w:val="nil"/>
              <w:right w:val="nil"/>
            </w:tcBorders>
            <w:hideMark/>
          </w:tcPr>
          <w:tbl>
            <w:tblPr>
              <w:tblW w:w="10635" w:type="dxa"/>
              <w:tblCellMar>
                <w:top w:w="15" w:type="dxa"/>
                <w:left w:w="15" w:type="dxa"/>
                <w:bottom w:w="15" w:type="dxa"/>
                <w:right w:w="15" w:type="dxa"/>
              </w:tblCellMar>
              <w:tblLook w:val="04A0" w:firstRow="1" w:lastRow="0" w:firstColumn="1" w:lastColumn="0" w:noHBand="0" w:noVBand="1"/>
            </w:tblPr>
            <w:tblGrid>
              <w:gridCol w:w="2117"/>
              <w:gridCol w:w="8518"/>
            </w:tblGrid>
            <w:tr w:rsidR="00345E3B" w:rsidRPr="00345E3B" w14:paraId="62FA6E9B" w14:textId="77777777" w:rsidTr="00C95C09">
              <w:tc>
                <w:tcPr>
                  <w:tcW w:w="2117" w:type="dxa"/>
                  <w:tcBorders>
                    <w:top w:val="single" w:sz="8" w:space="0" w:color="000000"/>
                    <w:left w:val="single" w:sz="8" w:space="0" w:color="000000"/>
                    <w:bottom w:val="single" w:sz="8" w:space="0" w:color="000000"/>
                    <w:right w:val="single" w:sz="8" w:space="0" w:color="000000"/>
                  </w:tcBorders>
                  <w:hideMark/>
                </w:tcPr>
                <w:p w14:paraId="0D19EA8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w:t>
                  </w:r>
                </w:p>
              </w:tc>
              <w:tc>
                <w:tcPr>
                  <w:tcW w:w="8518" w:type="dxa"/>
                  <w:tcBorders>
                    <w:top w:val="single" w:sz="8" w:space="0" w:color="000000"/>
                    <w:left w:val="single" w:sz="8" w:space="0" w:color="000000"/>
                    <w:bottom w:val="single" w:sz="8" w:space="0" w:color="000000"/>
                    <w:right w:val="single" w:sz="8" w:space="0" w:color="DADADA"/>
                  </w:tcBorders>
                  <w:shd w:val="clear" w:color="auto" w:fill="auto"/>
                  <w:hideMark/>
                </w:tcPr>
                <w:p w14:paraId="364728F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Uddannelsesspecifikke adgangskrav</w:t>
                  </w:r>
                </w:p>
              </w:tc>
            </w:tr>
            <w:tr w:rsidR="00345E3B" w:rsidRPr="00345E3B" w14:paraId="371C6FED" w14:textId="77777777" w:rsidTr="00C95C09">
              <w:tc>
                <w:tcPr>
                  <w:tcW w:w="2117" w:type="dxa"/>
                  <w:tcBorders>
                    <w:top w:val="single" w:sz="8" w:space="0" w:color="000000"/>
                    <w:left w:val="single" w:sz="8" w:space="0" w:color="000000"/>
                    <w:bottom w:val="single" w:sz="8" w:space="0" w:color="000000"/>
                    <w:right w:val="single" w:sz="8" w:space="0" w:color="000000"/>
                  </w:tcBorders>
                  <w:hideMark/>
                </w:tcPr>
                <w:p w14:paraId="3C720DF8"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Automationsteknolog</w:t>
                  </w:r>
                  <w:proofErr w:type="spellEnd"/>
                  <w:r w:rsidRPr="00345E3B">
                    <w:rPr>
                      <w:rFonts w:ascii="Times New Roman" w:eastAsia="Times New Roman" w:hAnsi="Times New Roman" w:cs="Times New Roman"/>
                      <w:sz w:val="19"/>
                      <w:szCs w:val="19"/>
                      <w:lang w:val="en-US" w:eastAsia="da-DK"/>
                    </w:rPr>
                    <w:t xml:space="preserve"> (AP Graduate in Automation Engineering)</w:t>
                  </w:r>
                </w:p>
              </w:tc>
              <w:tc>
                <w:tcPr>
                  <w:tcW w:w="8518" w:type="dxa"/>
                  <w:tcBorders>
                    <w:top w:val="single" w:sz="8" w:space="0" w:color="000000"/>
                    <w:left w:val="single" w:sz="8" w:space="0" w:color="000000"/>
                    <w:bottom w:val="single" w:sz="8" w:space="0" w:color="000000"/>
                    <w:right w:val="single" w:sz="8" w:space="0" w:color="DADADA"/>
                  </w:tcBorders>
                  <w:shd w:val="clear" w:color="auto" w:fill="auto"/>
                  <w:hideMark/>
                </w:tcPr>
                <w:p w14:paraId="7E8EBEE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453DAB2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Matematik C</w:t>
                  </w:r>
                </w:p>
                <w:p w14:paraId="69DB18A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154EC98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Automatik- og procesuddannelsen (med specialer eller trin 2)</w:t>
                  </w:r>
                </w:p>
                <w:p w14:paraId="0A96966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bådmekaniker</w:t>
                  </w:r>
                </w:p>
                <w:p w14:paraId="4E152DD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spellStart"/>
                  <w:r w:rsidRPr="00345E3B">
                    <w:rPr>
                      <w:rFonts w:ascii="Times New Roman" w:eastAsia="Times New Roman" w:hAnsi="Times New Roman" w:cs="Times New Roman"/>
                      <w:sz w:val="19"/>
                      <w:szCs w:val="19"/>
                      <w:lang w:eastAsia="da-DK"/>
                    </w:rPr>
                    <w:t>cnc</w:t>
                  </w:r>
                  <w:proofErr w:type="spellEnd"/>
                  <w:r w:rsidRPr="00345E3B">
                    <w:rPr>
                      <w:rFonts w:ascii="Times New Roman" w:eastAsia="Times New Roman" w:hAnsi="Times New Roman" w:cs="Times New Roman"/>
                      <w:sz w:val="19"/>
                      <w:szCs w:val="19"/>
                      <w:lang w:eastAsia="da-DK"/>
                    </w:rPr>
                    <w:t>-tekniker</w:t>
                  </w:r>
                </w:p>
                <w:p w14:paraId="1D8C2F9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cykel- og motorcykelmekaniker (trin 1 knallertmekaniker, trin 2 cykelmekaniker og trin 2 motorcykelmekaniker)</w:t>
                  </w:r>
                </w:p>
                <w:p w14:paraId="260AFE0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data- og kommunikationsuddannelsen (med specialer eller trin 2)</w:t>
                  </w:r>
                </w:p>
                <w:p w14:paraId="0EBF957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elektrikeruddannelsen (med specialer)</w:t>
                  </w:r>
                </w:p>
                <w:p w14:paraId="66D641B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elektronik- og svagstrømsuddannelsen</w:t>
                  </w:r>
                </w:p>
                <w:p w14:paraId="44A4B006" w14:textId="7C977766"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entreprenør- og landbrugsuddannelsen (</w:t>
                  </w:r>
                  <w:proofErr w:type="spellStart"/>
                  <w:del w:id="50" w:author="Rikke Lise Simested" w:date="2024-11-05T09:10:00Z">
                    <w:r w:rsidRPr="00345E3B" w:rsidDel="003447BC">
                      <w:rPr>
                        <w:rFonts w:ascii="Times New Roman" w:eastAsia="Times New Roman" w:hAnsi="Times New Roman" w:cs="Times New Roman"/>
                        <w:sz w:val="19"/>
                        <w:szCs w:val="19"/>
                        <w:lang w:eastAsia="da-DK"/>
                      </w:rPr>
                      <w:delText xml:space="preserve">speciale </w:delText>
                    </w:r>
                  </w:del>
                  <w:r w:rsidRPr="00345E3B">
                    <w:rPr>
                      <w:rFonts w:ascii="Times New Roman" w:eastAsia="Times New Roman" w:hAnsi="Times New Roman" w:cs="Times New Roman"/>
                      <w:sz w:val="19"/>
                      <w:szCs w:val="19"/>
                      <w:lang w:eastAsia="da-DK"/>
                    </w:rPr>
                    <w:t>entreprenørmaskinmekaniker</w:t>
                  </w:r>
                  <w:proofErr w:type="spellEnd"/>
                  <w:r w:rsidRPr="00345E3B">
                    <w:rPr>
                      <w:rFonts w:ascii="Times New Roman" w:eastAsia="Times New Roman" w:hAnsi="Times New Roman" w:cs="Times New Roman"/>
                      <w:sz w:val="19"/>
                      <w:szCs w:val="19"/>
                      <w:lang w:eastAsia="da-DK"/>
                    </w:rPr>
                    <w:t xml:space="preserve">, kranmekaniker, </w:t>
                  </w:r>
                  <w:proofErr w:type="spellStart"/>
                  <w:r w:rsidRPr="00345E3B">
                    <w:rPr>
                      <w:rFonts w:ascii="Times New Roman" w:eastAsia="Times New Roman" w:hAnsi="Times New Roman" w:cs="Times New Roman"/>
                      <w:sz w:val="19"/>
                      <w:szCs w:val="19"/>
                      <w:lang w:eastAsia="da-DK"/>
                    </w:rPr>
                    <w:t>landbrugsmaskinmekaniker</w:t>
                  </w:r>
                  <w:proofErr w:type="spellEnd"/>
                  <w:r w:rsidRPr="00345E3B">
                    <w:rPr>
                      <w:rFonts w:ascii="Times New Roman" w:eastAsia="Times New Roman" w:hAnsi="Times New Roman" w:cs="Times New Roman"/>
                      <w:sz w:val="19"/>
                      <w:szCs w:val="19"/>
                      <w:lang w:eastAsia="da-DK"/>
                    </w:rPr>
                    <w:t>, landbrugssmed eller personliftmekaniker)</w:t>
                  </w:r>
                </w:p>
                <w:p w14:paraId="7D01B124" w14:textId="04BB2680"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finmekanikeruddannelsen (</w:t>
                  </w:r>
                  <w:del w:id="51" w:author="Rikke Lise Simested" w:date="2024-11-05T09:10:00Z">
                    <w:r w:rsidRPr="00345E3B" w:rsidDel="003447BC">
                      <w:rPr>
                        <w:rFonts w:ascii="Times New Roman" w:eastAsia="Times New Roman" w:hAnsi="Times New Roman" w:cs="Times New Roman"/>
                        <w:sz w:val="19"/>
                        <w:szCs w:val="19"/>
                        <w:lang w:eastAsia="da-DK"/>
                      </w:rPr>
                      <w:delText xml:space="preserve">speciale </w:delText>
                    </w:r>
                  </w:del>
                  <w:r w:rsidRPr="00345E3B">
                    <w:rPr>
                      <w:rFonts w:ascii="Times New Roman" w:eastAsia="Times New Roman" w:hAnsi="Times New Roman" w:cs="Times New Roman"/>
                      <w:sz w:val="19"/>
                      <w:szCs w:val="19"/>
                      <w:lang w:eastAsia="da-DK"/>
                    </w:rPr>
                    <w:t>finmekaniker eller våbenmekaniker)</w:t>
                  </w:r>
                </w:p>
                <w:p w14:paraId="44F59F8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flymekaniker</w:t>
                  </w:r>
                </w:p>
                <w:p w14:paraId="1DF6A63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industritekniker (specialer og trin 2 og 3)</w:t>
                  </w:r>
                </w:p>
                <w:p w14:paraId="1A54269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køletekniker</w:t>
                  </w:r>
                </w:p>
                <w:p w14:paraId="295A0E3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lastvognsmekaniker (trin 2)</w:t>
                  </w:r>
                </w:p>
                <w:p w14:paraId="7EDFD16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maskinsnedker</w:t>
                  </w:r>
                </w:p>
                <w:p w14:paraId="6B72626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personvognsmekaniker (trin 2)</w:t>
                  </w:r>
                </w:p>
                <w:p w14:paraId="1E368DA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plastmager</w:t>
                  </w:r>
                </w:p>
                <w:p w14:paraId="2DE4C6A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procesoperatør (trin 2)</w:t>
                  </w:r>
                </w:p>
                <w:p w14:paraId="3CA530E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skibsmekaniker</w:t>
                  </w:r>
                </w:p>
                <w:p w14:paraId="285312D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skibsmontør</w:t>
                  </w:r>
                </w:p>
                <w:p w14:paraId="1607CAE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vvs-energiuddannelsen</w:t>
                  </w:r>
                </w:p>
                <w:p w14:paraId="43FEF9B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vvs-uddannelsen</w:t>
                  </w:r>
                </w:p>
                <w:p w14:paraId="27BEFBD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værktøjsuddannelsen (med specialer)</w:t>
                  </w:r>
                </w:p>
                <w:p w14:paraId="64CFFB1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19E14E1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737EB2C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Matematik C</w:t>
                  </w:r>
                </w:p>
                <w:p w14:paraId="5E9D935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5E2A9E5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240A383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64E441E8" w14:textId="77777777" w:rsidTr="00C95C09">
              <w:tc>
                <w:tcPr>
                  <w:tcW w:w="2117" w:type="dxa"/>
                  <w:tcBorders>
                    <w:top w:val="single" w:sz="8" w:space="0" w:color="000000"/>
                    <w:left w:val="single" w:sz="8" w:space="0" w:color="000000"/>
                    <w:bottom w:val="single" w:sz="8" w:space="0" w:color="000000"/>
                    <w:right w:val="single" w:sz="8" w:space="0" w:color="000000"/>
                  </w:tcBorders>
                  <w:hideMark/>
                </w:tcPr>
                <w:p w14:paraId="58FEA2ED"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Autoteknolog</w:t>
                  </w:r>
                  <w:proofErr w:type="spellEnd"/>
                  <w:r w:rsidRPr="00345E3B">
                    <w:rPr>
                      <w:rFonts w:ascii="Times New Roman" w:eastAsia="Times New Roman" w:hAnsi="Times New Roman" w:cs="Times New Roman"/>
                      <w:sz w:val="19"/>
                      <w:szCs w:val="19"/>
                      <w:lang w:val="en-US" w:eastAsia="da-DK"/>
                    </w:rPr>
                    <w:t xml:space="preserve"> (AP Graduate in Automotive Technology)</w:t>
                  </w:r>
                </w:p>
              </w:tc>
              <w:tc>
                <w:tcPr>
                  <w:tcW w:w="8518" w:type="dxa"/>
                  <w:tcBorders>
                    <w:top w:val="single" w:sz="8" w:space="0" w:color="000000"/>
                    <w:left w:val="single" w:sz="8" w:space="0" w:color="000000"/>
                    <w:bottom w:val="single" w:sz="8" w:space="0" w:color="000000"/>
                    <w:right w:val="single" w:sz="8" w:space="0" w:color="DADADA"/>
                  </w:tcBorders>
                  <w:shd w:val="clear" w:color="auto" w:fill="auto"/>
                  <w:hideMark/>
                </w:tcPr>
                <w:p w14:paraId="3BBD310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uddannelse</w:t>
                  </w:r>
                </w:p>
                <w:p w14:paraId="640F4FC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3A739A5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7FF600A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Cykel- og motorcykelmekaniker (trin 1 knallertmekaniker, trin 2 cykelmekaniker og trin 2 motorcykelmekaniker)</w:t>
                  </w:r>
                </w:p>
                <w:p w14:paraId="1B8323B1" w14:textId="05B53345"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entreprenør- og landbrugsmaskinuddannelse</w:t>
                  </w:r>
                  <w:ins w:id="52" w:author="Rikke Lise Simested" w:date="2024-11-05T09:11:00Z">
                    <w:r w:rsidR="003447BC">
                      <w:rPr>
                        <w:rFonts w:ascii="Times New Roman" w:eastAsia="Times New Roman" w:hAnsi="Times New Roman" w:cs="Times New Roman"/>
                        <w:sz w:val="19"/>
                        <w:szCs w:val="19"/>
                        <w:lang w:eastAsia="da-DK"/>
                      </w:rPr>
                      <w:t>n</w:t>
                    </w:r>
                  </w:ins>
                  <w:r w:rsidRPr="00345E3B">
                    <w:rPr>
                      <w:rFonts w:ascii="Times New Roman" w:eastAsia="Times New Roman" w:hAnsi="Times New Roman" w:cs="Times New Roman"/>
                      <w:sz w:val="19"/>
                      <w:szCs w:val="19"/>
                      <w:lang w:eastAsia="da-DK"/>
                    </w:rPr>
                    <w:t xml:space="preserve"> (med specialer og trin 2)</w:t>
                  </w:r>
                </w:p>
                <w:p w14:paraId="10FCF2E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flymekaniker</w:t>
                  </w:r>
                </w:p>
                <w:p w14:paraId="52FE505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karrosseriuddannelsen</w:t>
                  </w:r>
                </w:p>
                <w:p w14:paraId="015D191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lager- og terminaluddannelsen</w:t>
                  </w:r>
                </w:p>
                <w:p w14:paraId="6B972D2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lastvognsmekaniker (trin 2)</w:t>
                  </w:r>
                </w:p>
                <w:p w14:paraId="21AC807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lastRenderedPageBreak/>
                    <w:t>mekaniker (trin 2)</w:t>
                  </w:r>
                </w:p>
                <w:p w14:paraId="71CA5E3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personvognsmekaniker (trin 2)</w:t>
                  </w:r>
                </w:p>
                <w:p w14:paraId="7B8DCBF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09D65DA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7FD2CB6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Matematik C</w:t>
                  </w:r>
                </w:p>
                <w:p w14:paraId="54D2B13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31E59A2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505841E1" w14:textId="77777777" w:rsidR="00345E3B" w:rsidRPr="00345E3B" w:rsidRDefault="00FA3893" w:rsidP="00345E3B">
                  <w:pPr>
                    <w:spacing w:after="0" w:line="240" w:lineRule="auto"/>
                    <w:rPr>
                      <w:rFonts w:ascii="Times New Roman" w:eastAsia="Times New Roman" w:hAnsi="Times New Roman" w:cs="Times New Roman"/>
                      <w:sz w:val="19"/>
                      <w:szCs w:val="19"/>
                      <w:lang w:eastAsia="da-DK"/>
                    </w:rPr>
                  </w:pPr>
                  <w:ins w:id="53" w:author="Rikke Lise Simested" w:date="2024-10-21T08:44:00Z">
                    <w:r>
                      <w:rPr>
                        <w:rFonts w:ascii="Times New Roman" w:eastAsia="Times New Roman" w:hAnsi="Times New Roman" w:cs="Times New Roman"/>
                        <w:i/>
                        <w:iCs/>
                        <w:sz w:val="19"/>
                        <w:szCs w:val="19"/>
                        <w:lang w:eastAsia="da-DK"/>
                      </w:rPr>
                      <w:t>Ingen s</w:t>
                    </w:r>
                  </w:ins>
                  <w:del w:id="54" w:author="Rikke Lise Simested" w:date="2024-10-21T08:44:00Z">
                    <w:r w:rsidR="00345E3B" w:rsidRPr="00345E3B" w:rsidDel="00FA3893">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del w:id="55" w:author="Rikke Lise Simested" w:date="2024-10-21T08:44:00Z">
                    <w:r w:rsidR="00345E3B" w:rsidRPr="00345E3B" w:rsidDel="00FA3893">
                      <w:rPr>
                        <w:rFonts w:ascii="Times New Roman" w:eastAsia="Times New Roman" w:hAnsi="Times New Roman" w:cs="Times New Roman"/>
                        <w:i/>
                        <w:iCs/>
                        <w:sz w:val="19"/>
                        <w:szCs w:val="19"/>
                        <w:lang w:eastAsia="da-DK"/>
                      </w:rPr>
                      <w:delText>:</w:delText>
                    </w:r>
                    <w:r w:rsidR="00345E3B" w:rsidRPr="00345E3B" w:rsidDel="00FA3893">
                      <w:rPr>
                        <w:rFonts w:ascii="Times New Roman" w:eastAsia="Times New Roman" w:hAnsi="Times New Roman" w:cs="Times New Roman"/>
                        <w:sz w:val="19"/>
                        <w:szCs w:val="19"/>
                        <w:lang w:eastAsia="da-DK"/>
                      </w:rPr>
                      <w:delText> </w:delText>
                    </w:r>
                    <w:commentRangeStart w:id="56"/>
                    <w:r w:rsidR="00345E3B" w:rsidRPr="00345E3B" w:rsidDel="00FA3893">
                      <w:rPr>
                        <w:rFonts w:ascii="Times New Roman" w:eastAsia="Times New Roman" w:hAnsi="Times New Roman" w:cs="Times New Roman"/>
                        <w:sz w:val="19"/>
                        <w:szCs w:val="19"/>
                        <w:lang w:eastAsia="da-DK"/>
                      </w:rPr>
                      <w:delText>Matematik C</w:delText>
                    </w:r>
                  </w:del>
                  <w:commentRangeEnd w:id="56"/>
                  <w:r>
                    <w:rPr>
                      <w:rStyle w:val="Kommentarhenvisning"/>
                    </w:rPr>
                    <w:commentReference w:id="56"/>
                  </w:r>
                </w:p>
              </w:tc>
            </w:tr>
            <w:tr w:rsidR="00345E3B" w:rsidRPr="00345E3B" w14:paraId="2531BB1C" w14:textId="77777777" w:rsidTr="00C95C09">
              <w:tc>
                <w:tcPr>
                  <w:tcW w:w="2117" w:type="dxa"/>
                  <w:tcBorders>
                    <w:top w:val="single" w:sz="8" w:space="0" w:color="000000"/>
                    <w:left w:val="single" w:sz="8" w:space="0" w:color="000000"/>
                    <w:bottom w:val="single" w:sz="8" w:space="0" w:color="000000"/>
                    <w:right w:val="single" w:sz="8" w:space="0" w:color="000000"/>
                  </w:tcBorders>
                  <w:hideMark/>
                </w:tcPr>
                <w:p w14:paraId="23C15413"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lastRenderedPageBreak/>
                    <w:t>Byggekoordinator</w:t>
                  </w:r>
                  <w:proofErr w:type="spellEnd"/>
                  <w:r w:rsidRPr="00345E3B">
                    <w:rPr>
                      <w:rFonts w:ascii="Times New Roman" w:eastAsia="Times New Roman" w:hAnsi="Times New Roman" w:cs="Times New Roman"/>
                      <w:sz w:val="19"/>
                      <w:szCs w:val="19"/>
                      <w:lang w:val="en-US" w:eastAsia="da-DK"/>
                    </w:rPr>
                    <w:t xml:space="preserve"> (AP Graduate in construction and business, Construction Coordinator)</w:t>
                  </w:r>
                </w:p>
              </w:tc>
              <w:tc>
                <w:tcPr>
                  <w:tcW w:w="8518" w:type="dxa"/>
                  <w:tcBorders>
                    <w:top w:val="single" w:sz="8" w:space="0" w:color="000000"/>
                    <w:left w:val="single" w:sz="8" w:space="0" w:color="000000"/>
                    <w:bottom w:val="single" w:sz="8" w:space="0" w:color="000000"/>
                    <w:right w:val="single" w:sz="8" w:space="0" w:color="DADADA"/>
                  </w:tcBorders>
                  <w:shd w:val="clear" w:color="auto" w:fill="auto"/>
                  <w:hideMark/>
                </w:tcPr>
                <w:p w14:paraId="4AC31AD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39EA98C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77F4EEB9" w14:textId="4F070BD8" w:rsidR="00345E3B" w:rsidRPr="00345E3B" w:rsidDel="00C27FBE" w:rsidRDefault="00345E3B" w:rsidP="00345E3B">
                  <w:pPr>
                    <w:spacing w:after="0" w:line="240" w:lineRule="auto"/>
                    <w:rPr>
                      <w:del w:id="57" w:author="Rikke Lise Simested" w:date="2024-11-08T10:30:00Z"/>
                      <w:rFonts w:ascii="Times New Roman" w:eastAsia="Times New Roman" w:hAnsi="Times New Roman" w:cs="Times New Roman"/>
                      <w:sz w:val="19"/>
                      <w:szCs w:val="19"/>
                      <w:lang w:eastAsia="da-DK"/>
                    </w:rPr>
                  </w:pPr>
                  <w:del w:id="58" w:author="Rikke Lise Simested" w:date="2024-11-08T10:30:00Z">
                    <w:r w:rsidRPr="00345E3B" w:rsidDel="00C27FBE">
                      <w:rPr>
                        <w:rFonts w:ascii="Times New Roman" w:eastAsia="Times New Roman" w:hAnsi="Times New Roman" w:cs="Times New Roman"/>
                        <w:b/>
                        <w:bCs/>
                        <w:sz w:val="19"/>
                        <w:szCs w:val="19"/>
                        <w:lang w:eastAsia="da-DK"/>
                      </w:rPr>
                      <w:delText>Adgang via relevant erhvervsuddannelse</w:delText>
                    </w:r>
                  </w:del>
                </w:p>
                <w:p w14:paraId="0A7731E3" w14:textId="5C5E3728" w:rsidR="00345E3B" w:rsidRPr="00345E3B" w:rsidDel="00C27FBE" w:rsidRDefault="00345E3B" w:rsidP="00345E3B">
                  <w:pPr>
                    <w:spacing w:after="0" w:line="240" w:lineRule="auto"/>
                    <w:rPr>
                      <w:del w:id="59" w:author="Rikke Lise Simested" w:date="2024-11-08T10:30:00Z"/>
                      <w:rFonts w:ascii="Times New Roman" w:eastAsia="Times New Roman" w:hAnsi="Times New Roman" w:cs="Times New Roman"/>
                      <w:sz w:val="19"/>
                      <w:szCs w:val="19"/>
                      <w:lang w:eastAsia="da-DK"/>
                    </w:rPr>
                  </w:pPr>
                  <w:del w:id="60" w:author="Rikke Lise Simested" w:date="2024-11-08T10:30:00Z">
                    <w:r w:rsidRPr="00345E3B" w:rsidDel="00C27FBE">
                      <w:rPr>
                        <w:rFonts w:ascii="Times New Roman" w:eastAsia="Times New Roman" w:hAnsi="Times New Roman" w:cs="Times New Roman"/>
                        <w:sz w:val="19"/>
                        <w:szCs w:val="19"/>
                        <w:lang w:eastAsia="da-DK"/>
                      </w:rPr>
                      <w:delText>Anlægsstruktør</w:delText>
                    </w:r>
                  </w:del>
                </w:p>
                <w:p w14:paraId="19C17C8D" w14:textId="2576E3A2" w:rsidR="00345E3B" w:rsidRPr="00345E3B" w:rsidDel="00C27FBE" w:rsidRDefault="00345E3B" w:rsidP="00345E3B">
                  <w:pPr>
                    <w:spacing w:after="0" w:line="240" w:lineRule="auto"/>
                    <w:rPr>
                      <w:del w:id="61" w:author="Rikke Lise Simested" w:date="2024-11-08T10:30:00Z"/>
                      <w:rFonts w:ascii="Times New Roman" w:eastAsia="Times New Roman" w:hAnsi="Times New Roman" w:cs="Times New Roman"/>
                      <w:sz w:val="19"/>
                      <w:szCs w:val="19"/>
                      <w:lang w:eastAsia="da-DK"/>
                    </w:rPr>
                  </w:pPr>
                  <w:del w:id="62" w:author="Rikke Lise Simested" w:date="2024-11-08T10:30:00Z">
                    <w:r w:rsidRPr="00345E3B" w:rsidDel="00C27FBE">
                      <w:rPr>
                        <w:rFonts w:ascii="Times New Roman" w:eastAsia="Times New Roman" w:hAnsi="Times New Roman" w:cs="Times New Roman"/>
                        <w:sz w:val="19"/>
                        <w:szCs w:val="19"/>
                        <w:lang w:eastAsia="da-DK"/>
                      </w:rPr>
                      <w:delText>bygningsstruktør</w:delText>
                    </w:r>
                  </w:del>
                </w:p>
                <w:p w14:paraId="2ED3F1B5" w14:textId="2718A755" w:rsidR="00345E3B" w:rsidRPr="00345E3B" w:rsidDel="00C27FBE" w:rsidRDefault="00345E3B" w:rsidP="00345E3B">
                  <w:pPr>
                    <w:spacing w:after="0" w:line="240" w:lineRule="auto"/>
                    <w:rPr>
                      <w:del w:id="63" w:author="Rikke Lise Simested" w:date="2024-11-08T10:30:00Z"/>
                      <w:rFonts w:ascii="Times New Roman" w:eastAsia="Times New Roman" w:hAnsi="Times New Roman" w:cs="Times New Roman"/>
                      <w:sz w:val="19"/>
                      <w:szCs w:val="19"/>
                      <w:lang w:eastAsia="da-DK"/>
                    </w:rPr>
                  </w:pPr>
                  <w:del w:id="64" w:author="Rikke Lise Simested" w:date="2024-11-08T10:30:00Z">
                    <w:r w:rsidRPr="00345E3B" w:rsidDel="00C27FBE">
                      <w:rPr>
                        <w:rFonts w:ascii="Times New Roman" w:eastAsia="Times New Roman" w:hAnsi="Times New Roman" w:cs="Times New Roman"/>
                        <w:sz w:val="19"/>
                        <w:szCs w:val="19"/>
                        <w:lang w:eastAsia="da-DK"/>
                      </w:rPr>
                      <w:delText>byningssnedker</w:delText>
                    </w:r>
                  </w:del>
                  <w:ins w:id="65" w:author="Lisbeth Østerby" w:date="2024-10-23T10:21:00Z">
                    <w:del w:id="66" w:author="Rikke Lise Simested" w:date="2024-11-08T10:30:00Z">
                      <w:r w:rsidR="00AB483A" w:rsidDel="00C27FBE">
                        <w:rPr>
                          <w:rFonts w:ascii="Times New Roman" w:eastAsia="Times New Roman" w:hAnsi="Times New Roman" w:cs="Times New Roman"/>
                          <w:sz w:val="19"/>
                          <w:szCs w:val="19"/>
                          <w:lang w:eastAsia="da-DK"/>
                        </w:rPr>
                        <w:delText>bygningssnedker</w:delText>
                      </w:r>
                    </w:del>
                  </w:ins>
                </w:p>
                <w:p w14:paraId="13EC8758" w14:textId="77D835A7" w:rsidR="00345E3B" w:rsidRPr="00345E3B" w:rsidDel="00C27FBE" w:rsidRDefault="00345E3B" w:rsidP="00345E3B">
                  <w:pPr>
                    <w:spacing w:after="0" w:line="240" w:lineRule="auto"/>
                    <w:rPr>
                      <w:del w:id="67" w:author="Rikke Lise Simested" w:date="2024-11-08T10:30:00Z"/>
                      <w:rFonts w:ascii="Times New Roman" w:eastAsia="Times New Roman" w:hAnsi="Times New Roman" w:cs="Times New Roman"/>
                      <w:sz w:val="19"/>
                      <w:szCs w:val="19"/>
                      <w:lang w:eastAsia="da-DK"/>
                    </w:rPr>
                  </w:pPr>
                  <w:del w:id="68" w:author="Rikke Lise Simested" w:date="2024-11-08T10:30:00Z">
                    <w:r w:rsidRPr="00345E3B" w:rsidDel="00C27FBE">
                      <w:rPr>
                        <w:rFonts w:ascii="Times New Roman" w:eastAsia="Times New Roman" w:hAnsi="Times New Roman" w:cs="Times New Roman"/>
                        <w:sz w:val="19"/>
                        <w:szCs w:val="19"/>
                        <w:lang w:eastAsia="da-DK"/>
                      </w:rPr>
                      <w:delText>brolægger</w:delText>
                    </w:r>
                  </w:del>
                </w:p>
                <w:p w14:paraId="74110598" w14:textId="3C8F3656" w:rsidR="00345E3B" w:rsidRPr="00345E3B" w:rsidDel="00C27FBE" w:rsidRDefault="00345E3B" w:rsidP="00345E3B">
                  <w:pPr>
                    <w:spacing w:after="0" w:line="240" w:lineRule="auto"/>
                    <w:rPr>
                      <w:del w:id="69" w:author="Rikke Lise Simested" w:date="2024-11-08T10:30:00Z"/>
                      <w:rFonts w:ascii="Times New Roman" w:eastAsia="Times New Roman" w:hAnsi="Times New Roman" w:cs="Times New Roman"/>
                      <w:sz w:val="19"/>
                      <w:szCs w:val="19"/>
                      <w:lang w:eastAsia="da-DK"/>
                    </w:rPr>
                  </w:pPr>
                  <w:del w:id="70" w:author="Rikke Lise Simested" w:date="2024-11-08T10:30:00Z">
                    <w:r w:rsidRPr="00345E3B" w:rsidDel="00C27FBE">
                      <w:rPr>
                        <w:rFonts w:ascii="Times New Roman" w:eastAsia="Times New Roman" w:hAnsi="Times New Roman" w:cs="Times New Roman"/>
                        <w:sz w:val="19"/>
                        <w:szCs w:val="19"/>
                        <w:lang w:eastAsia="da-DK"/>
                      </w:rPr>
                      <w:delText>bygningsmaler</w:delText>
                    </w:r>
                  </w:del>
                </w:p>
                <w:p w14:paraId="4C109520" w14:textId="5D246605" w:rsidR="00345E3B" w:rsidRPr="00345E3B" w:rsidDel="00C27FBE" w:rsidRDefault="00345E3B" w:rsidP="00345E3B">
                  <w:pPr>
                    <w:spacing w:after="0" w:line="240" w:lineRule="auto"/>
                    <w:rPr>
                      <w:del w:id="71" w:author="Rikke Lise Simested" w:date="2024-11-08T10:30:00Z"/>
                      <w:rFonts w:ascii="Times New Roman" w:eastAsia="Times New Roman" w:hAnsi="Times New Roman" w:cs="Times New Roman"/>
                      <w:sz w:val="19"/>
                      <w:szCs w:val="19"/>
                      <w:lang w:eastAsia="da-DK"/>
                    </w:rPr>
                  </w:pPr>
                  <w:del w:id="72" w:author="Rikke Lise Simested" w:date="2024-11-08T10:30:00Z">
                    <w:r w:rsidRPr="00345E3B" w:rsidDel="00C27FBE">
                      <w:rPr>
                        <w:rFonts w:ascii="Times New Roman" w:eastAsia="Times New Roman" w:hAnsi="Times New Roman" w:cs="Times New Roman"/>
                        <w:sz w:val="19"/>
                        <w:szCs w:val="19"/>
                        <w:lang w:eastAsia="da-DK"/>
                      </w:rPr>
                      <w:delText>ejendomsservicetekniker</w:delText>
                    </w:r>
                  </w:del>
                </w:p>
                <w:p w14:paraId="3335BEAC" w14:textId="586AB36B" w:rsidR="00345E3B" w:rsidRPr="00345E3B" w:rsidDel="00C27FBE" w:rsidRDefault="00345E3B" w:rsidP="00345E3B">
                  <w:pPr>
                    <w:spacing w:after="0" w:line="240" w:lineRule="auto"/>
                    <w:rPr>
                      <w:del w:id="73" w:author="Rikke Lise Simested" w:date="2024-11-08T10:30:00Z"/>
                      <w:rFonts w:ascii="Times New Roman" w:eastAsia="Times New Roman" w:hAnsi="Times New Roman" w:cs="Times New Roman"/>
                      <w:sz w:val="19"/>
                      <w:szCs w:val="19"/>
                      <w:lang w:eastAsia="da-DK"/>
                    </w:rPr>
                  </w:pPr>
                  <w:del w:id="74" w:author="Rikke Lise Simested" w:date="2024-11-08T10:30:00Z">
                    <w:r w:rsidRPr="00345E3B" w:rsidDel="00C27FBE">
                      <w:rPr>
                        <w:rFonts w:ascii="Times New Roman" w:eastAsia="Times New Roman" w:hAnsi="Times New Roman" w:cs="Times New Roman"/>
                        <w:sz w:val="19"/>
                        <w:szCs w:val="19"/>
                        <w:lang w:eastAsia="da-DK"/>
                      </w:rPr>
                      <w:delText>elektrikeruddannelsen (med specialer)</w:delText>
                    </w:r>
                  </w:del>
                </w:p>
                <w:p w14:paraId="2FE0A25A" w14:textId="1071F567" w:rsidR="00345E3B" w:rsidRPr="00345E3B" w:rsidDel="00C27FBE" w:rsidRDefault="00345E3B" w:rsidP="00345E3B">
                  <w:pPr>
                    <w:spacing w:after="0" w:line="240" w:lineRule="auto"/>
                    <w:rPr>
                      <w:del w:id="75" w:author="Rikke Lise Simested" w:date="2024-11-08T10:30:00Z"/>
                      <w:rFonts w:ascii="Times New Roman" w:eastAsia="Times New Roman" w:hAnsi="Times New Roman" w:cs="Times New Roman"/>
                      <w:sz w:val="19"/>
                      <w:szCs w:val="19"/>
                      <w:lang w:eastAsia="da-DK"/>
                    </w:rPr>
                  </w:pPr>
                  <w:del w:id="76" w:author="Rikke Lise Simested" w:date="2024-11-08T10:30:00Z">
                    <w:r w:rsidRPr="00345E3B" w:rsidDel="00C27FBE">
                      <w:rPr>
                        <w:rFonts w:ascii="Times New Roman" w:eastAsia="Times New Roman" w:hAnsi="Times New Roman" w:cs="Times New Roman"/>
                        <w:sz w:val="19"/>
                        <w:szCs w:val="19"/>
                        <w:lang w:eastAsia="da-DK"/>
                      </w:rPr>
                      <w:delText>individuel EUD, bygge og anlæg</w:delText>
                    </w:r>
                  </w:del>
                </w:p>
                <w:p w14:paraId="57C136AD" w14:textId="7EE0289C" w:rsidR="00345E3B" w:rsidRPr="00345E3B" w:rsidDel="00C27FBE" w:rsidRDefault="00345E3B" w:rsidP="00345E3B">
                  <w:pPr>
                    <w:spacing w:after="0" w:line="240" w:lineRule="auto"/>
                    <w:rPr>
                      <w:del w:id="77" w:author="Rikke Lise Simested" w:date="2024-11-08T10:30:00Z"/>
                      <w:rFonts w:ascii="Times New Roman" w:eastAsia="Times New Roman" w:hAnsi="Times New Roman" w:cs="Times New Roman"/>
                      <w:sz w:val="19"/>
                      <w:szCs w:val="19"/>
                      <w:lang w:eastAsia="da-DK"/>
                    </w:rPr>
                  </w:pPr>
                  <w:del w:id="78" w:author="Rikke Lise Simested" w:date="2024-11-08T10:30:00Z">
                    <w:r w:rsidRPr="00345E3B" w:rsidDel="00C27FBE">
                      <w:rPr>
                        <w:rFonts w:ascii="Times New Roman" w:eastAsia="Times New Roman" w:hAnsi="Times New Roman" w:cs="Times New Roman"/>
                        <w:sz w:val="19"/>
                        <w:szCs w:val="19"/>
                        <w:lang w:eastAsia="da-DK"/>
                      </w:rPr>
                      <w:delText>glarmester</w:delText>
                    </w:r>
                  </w:del>
                </w:p>
                <w:p w14:paraId="2A5B7ED7" w14:textId="7882F1B6" w:rsidR="00345E3B" w:rsidRPr="00345E3B" w:rsidDel="00C27FBE" w:rsidRDefault="00345E3B" w:rsidP="00345E3B">
                  <w:pPr>
                    <w:spacing w:after="0" w:line="240" w:lineRule="auto"/>
                    <w:rPr>
                      <w:del w:id="79" w:author="Rikke Lise Simested" w:date="2024-11-08T10:30:00Z"/>
                      <w:rFonts w:ascii="Times New Roman" w:eastAsia="Times New Roman" w:hAnsi="Times New Roman" w:cs="Times New Roman"/>
                      <w:sz w:val="19"/>
                      <w:szCs w:val="19"/>
                      <w:lang w:eastAsia="da-DK"/>
                    </w:rPr>
                  </w:pPr>
                  <w:del w:id="80" w:author="Rikke Lise Simested" w:date="2024-11-08T10:30:00Z">
                    <w:r w:rsidRPr="00345E3B" w:rsidDel="00C27FBE">
                      <w:rPr>
                        <w:rFonts w:ascii="Times New Roman" w:eastAsia="Times New Roman" w:hAnsi="Times New Roman" w:cs="Times New Roman"/>
                        <w:sz w:val="19"/>
                        <w:szCs w:val="19"/>
                        <w:lang w:eastAsia="da-DK"/>
                      </w:rPr>
                      <w:delText>maskinsnedker</w:delText>
                    </w:r>
                  </w:del>
                </w:p>
                <w:p w14:paraId="131DB87A" w14:textId="527FDBDC" w:rsidR="00345E3B" w:rsidRPr="00345E3B" w:rsidDel="00C27FBE" w:rsidRDefault="00345E3B" w:rsidP="00345E3B">
                  <w:pPr>
                    <w:spacing w:after="0" w:line="240" w:lineRule="auto"/>
                    <w:rPr>
                      <w:del w:id="81" w:author="Rikke Lise Simested" w:date="2024-11-08T10:30:00Z"/>
                      <w:rFonts w:ascii="Times New Roman" w:eastAsia="Times New Roman" w:hAnsi="Times New Roman" w:cs="Times New Roman"/>
                      <w:sz w:val="19"/>
                      <w:szCs w:val="19"/>
                      <w:lang w:eastAsia="da-DK"/>
                    </w:rPr>
                  </w:pPr>
                  <w:del w:id="82" w:author="Rikke Lise Simested" w:date="2024-11-08T10:30:00Z">
                    <w:r w:rsidRPr="00345E3B" w:rsidDel="00C27FBE">
                      <w:rPr>
                        <w:rFonts w:ascii="Times New Roman" w:eastAsia="Times New Roman" w:hAnsi="Times New Roman" w:cs="Times New Roman"/>
                        <w:sz w:val="19"/>
                        <w:szCs w:val="19"/>
                        <w:lang w:eastAsia="da-DK"/>
                      </w:rPr>
                      <w:delText>murer</w:delText>
                    </w:r>
                  </w:del>
                </w:p>
                <w:p w14:paraId="763AE6E6" w14:textId="0E2273CC" w:rsidR="00345E3B" w:rsidRPr="00345E3B" w:rsidDel="00C27FBE" w:rsidRDefault="00345E3B" w:rsidP="00345E3B">
                  <w:pPr>
                    <w:spacing w:after="0" w:line="240" w:lineRule="auto"/>
                    <w:rPr>
                      <w:del w:id="83" w:author="Rikke Lise Simested" w:date="2024-11-08T10:30:00Z"/>
                      <w:rFonts w:ascii="Times New Roman" w:eastAsia="Times New Roman" w:hAnsi="Times New Roman" w:cs="Times New Roman"/>
                      <w:sz w:val="19"/>
                      <w:szCs w:val="19"/>
                      <w:lang w:eastAsia="da-DK"/>
                    </w:rPr>
                  </w:pPr>
                  <w:del w:id="84" w:author="Rikke Lise Simested" w:date="2024-11-08T10:30:00Z">
                    <w:r w:rsidRPr="00345E3B" w:rsidDel="00C27FBE">
                      <w:rPr>
                        <w:rFonts w:ascii="Times New Roman" w:eastAsia="Times New Roman" w:hAnsi="Times New Roman" w:cs="Times New Roman"/>
                        <w:sz w:val="19"/>
                        <w:szCs w:val="19"/>
                        <w:lang w:eastAsia="da-DK"/>
                      </w:rPr>
                      <w:delText>møbelsnedker og orgelbygger</w:delText>
                    </w:r>
                  </w:del>
                </w:p>
                <w:p w14:paraId="4CB909CD" w14:textId="5AC109A9" w:rsidR="00345E3B" w:rsidRPr="00345E3B" w:rsidDel="00C27FBE" w:rsidRDefault="00345E3B" w:rsidP="00345E3B">
                  <w:pPr>
                    <w:spacing w:after="0" w:line="240" w:lineRule="auto"/>
                    <w:rPr>
                      <w:del w:id="85" w:author="Rikke Lise Simested" w:date="2024-11-08T10:30:00Z"/>
                      <w:rFonts w:ascii="Times New Roman" w:eastAsia="Times New Roman" w:hAnsi="Times New Roman" w:cs="Times New Roman"/>
                      <w:sz w:val="19"/>
                      <w:szCs w:val="19"/>
                      <w:lang w:eastAsia="da-DK"/>
                    </w:rPr>
                  </w:pPr>
                  <w:del w:id="86" w:author="Rikke Lise Simested" w:date="2024-11-08T10:30:00Z">
                    <w:r w:rsidRPr="00345E3B" w:rsidDel="00C27FBE">
                      <w:rPr>
                        <w:rFonts w:ascii="Times New Roman" w:eastAsia="Times New Roman" w:hAnsi="Times New Roman" w:cs="Times New Roman"/>
                        <w:sz w:val="19"/>
                        <w:szCs w:val="19"/>
                        <w:lang w:eastAsia="da-DK"/>
                      </w:rPr>
                      <w:delText>skorstensfejer</w:delText>
                    </w:r>
                  </w:del>
                </w:p>
                <w:p w14:paraId="71B9EE3D" w14:textId="3A9C8D35" w:rsidR="00345E3B" w:rsidRPr="00345E3B" w:rsidDel="00C27FBE" w:rsidRDefault="00345E3B" w:rsidP="00345E3B">
                  <w:pPr>
                    <w:spacing w:after="0" w:line="240" w:lineRule="auto"/>
                    <w:rPr>
                      <w:del w:id="87" w:author="Rikke Lise Simested" w:date="2024-11-08T10:30:00Z"/>
                      <w:rFonts w:ascii="Times New Roman" w:eastAsia="Times New Roman" w:hAnsi="Times New Roman" w:cs="Times New Roman"/>
                      <w:sz w:val="19"/>
                      <w:szCs w:val="19"/>
                      <w:lang w:eastAsia="da-DK"/>
                    </w:rPr>
                  </w:pPr>
                  <w:del w:id="88" w:author="Rikke Lise Simested" w:date="2024-11-08T10:30:00Z">
                    <w:r w:rsidRPr="00345E3B" w:rsidDel="00C27FBE">
                      <w:rPr>
                        <w:rFonts w:ascii="Times New Roman" w:eastAsia="Times New Roman" w:hAnsi="Times New Roman" w:cs="Times New Roman"/>
                        <w:sz w:val="19"/>
                        <w:szCs w:val="19"/>
                        <w:lang w:eastAsia="da-DK"/>
                      </w:rPr>
                      <w:delText>smed (med specialer)</w:delText>
                    </w:r>
                  </w:del>
                </w:p>
                <w:p w14:paraId="04F5822A" w14:textId="22E20AEA" w:rsidR="00345E3B" w:rsidRPr="00345E3B" w:rsidDel="00C27FBE" w:rsidRDefault="00345E3B" w:rsidP="00345E3B">
                  <w:pPr>
                    <w:spacing w:after="0" w:line="240" w:lineRule="auto"/>
                    <w:rPr>
                      <w:del w:id="89" w:author="Rikke Lise Simested" w:date="2024-11-08T10:30:00Z"/>
                      <w:rFonts w:ascii="Times New Roman" w:eastAsia="Times New Roman" w:hAnsi="Times New Roman" w:cs="Times New Roman"/>
                      <w:sz w:val="19"/>
                      <w:szCs w:val="19"/>
                      <w:lang w:eastAsia="da-DK"/>
                    </w:rPr>
                  </w:pPr>
                  <w:del w:id="90" w:author="Rikke Lise Simested" w:date="2024-11-08T10:30:00Z">
                    <w:r w:rsidRPr="00345E3B" w:rsidDel="00C27FBE">
                      <w:rPr>
                        <w:rFonts w:ascii="Times New Roman" w:eastAsia="Times New Roman" w:hAnsi="Times New Roman" w:cs="Times New Roman"/>
                        <w:sz w:val="19"/>
                        <w:szCs w:val="19"/>
                        <w:lang w:eastAsia="da-DK"/>
                      </w:rPr>
                      <w:delText>snedker (med specialer)</w:delText>
                    </w:r>
                  </w:del>
                </w:p>
                <w:p w14:paraId="598F3D3A" w14:textId="54C9729F" w:rsidR="00345E3B" w:rsidRPr="00345E3B" w:rsidDel="00C27FBE" w:rsidRDefault="00345E3B" w:rsidP="00345E3B">
                  <w:pPr>
                    <w:spacing w:after="0" w:line="240" w:lineRule="auto"/>
                    <w:rPr>
                      <w:del w:id="91" w:author="Rikke Lise Simested" w:date="2024-11-08T10:30:00Z"/>
                      <w:rFonts w:ascii="Times New Roman" w:eastAsia="Times New Roman" w:hAnsi="Times New Roman" w:cs="Times New Roman"/>
                      <w:sz w:val="19"/>
                      <w:szCs w:val="19"/>
                      <w:lang w:eastAsia="da-DK"/>
                    </w:rPr>
                  </w:pPr>
                  <w:del w:id="92" w:author="Rikke Lise Simested" w:date="2024-11-08T10:30:00Z">
                    <w:r w:rsidRPr="00345E3B" w:rsidDel="00C27FBE">
                      <w:rPr>
                        <w:rFonts w:ascii="Times New Roman" w:eastAsia="Times New Roman" w:hAnsi="Times New Roman" w:cs="Times New Roman"/>
                        <w:sz w:val="19"/>
                        <w:szCs w:val="19"/>
                        <w:lang w:eastAsia="da-DK"/>
                      </w:rPr>
                      <w:delText>stenhugger</w:delText>
                    </w:r>
                  </w:del>
                </w:p>
                <w:p w14:paraId="672CCE35" w14:textId="43B29285" w:rsidR="00345E3B" w:rsidRPr="00345E3B" w:rsidDel="00C27FBE" w:rsidRDefault="00345E3B" w:rsidP="00345E3B">
                  <w:pPr>
                    <w:spacing w:after="0" w:line="240" w:lineRule="auto"/>
                    <w:rPr>
                      <w:del w:id="93" w:author="Rikke Lise Simested" w:date="2024-11-08T10:30:00Z"/>
                      <w:rFonts w:ascii="Times New Roman" w:eastAsia="Times New Roman" w:hAnsi="Times New Roman" w:cs="Times New Roman"/>
                      <w:sz w:val="19"/>
                      <w:szCs w:val="19"/>
                      <w:lang w:eastAsia="da-DK"/>
                    </w:rPr>
                  </w:pPr>
                  <w:del w:id="94" w:author="Rikke Lise Simested" w:date="2024-11-08T10:30:00Z">
                    <w:r w:rsidRPr="00345E3B" w:rsidDel="00C27FBE">
                      <w:rPr>
                        <w:rFonts w:ascii="Times New Roman" w:eastAsia="Times New Roman" w:hAnsi="Times New Roman" w:cs="Times New Roman"/>
                        <w:sz w:val="19"/>
                        <w:szCs w:val="19"/>
                        <w:lang w:eastAsia="da-DK"/>
                      </w:rPr>
                      <w:delText>stukkatør</w:delText>
                    </w:r>
                  </w:del>
                </w:p>
                <w:p w14:paraId="3CEFB5EC" w14:textId="34ABDCDF" w:rsidR="00345E3B" w:rsidRPr="00345E3B" w:rsidDel="00C27FBE" w:rsidRDefault="00345E3B" w:rsidP="00345E3B">
                  <w:pPr>
                    <w:spacing w:after="0" w:line="240" w:lineRule="auto"/>
                    <w:rPr>
                      <w:del w:id="95" w:author="Rikke Lise Simested" w:date="2024-11-08T10:30:00Z"/>
                      <w:rFonts w:ascii="Times New Roman" w:eastAsia="Times New Roman" w:hAnsi="Times New Roman" w:cs="Times New Roman"/>
                      <w:sz w:val="19"/>
                      <w:szCs w:val="19"/>
                      <w:lang w:eastAsia="da-DK"/>
                    </w:rPr>
                  </w:pPr>
                  <w:del w:id="96" w:author="Rikke Lise Simested" w:date="2024-11-08T10:30:00Z">
                    <w:r w:rsidRPr="00345E3B" w:rsidDel="00C27FBE">
                      <w:rPr>
                        <w:rFonts w:ascii="Times New Roman" w:eastAsia="Times New Roman" w:hAnsi="Times New Roman" w:cs="Times New Roman"/>
                        <w:sz w:val="19"/>
                        <w:szCs w:val="19"/>
                        <w:lang w:eastAsia="da-DK"/>
                      </w:rPr>
                      <w:delText>tagdækker</w:delText>
                    </w:r>
                  </w:del>
                </w:p>
                <w:p w14:paraId="53230370" w14:textId="404527B6" w:rsidR="00345E3B" w:rsidRPr="00345E3B" w:rsidDel="00C27FBE" w:rsidRDefault="00345E3B" w:rsidP="00345E3B">
                  <w:pPr>
                    <w:spacing w:after="0" w:line="240" w:lineRule="auto"/>
                    <w:rPr>
                      <w:del w:id="97" w:author="Rikke Lise Simested" w:date="2024-11-08T10:30:00Z"/>
                      <w:rFonts w:ascii="Times New Roman" w:eastAsia="Times New Roman" w:hAnsi="Times New Roman" w:cs="Times New Roman"/>
                      <w:sz w:val="19"/>
                      <w:szCs w:val="19"/>
                      <w:lang w:eastAsia="da-DK"/>
                    </w:rPr>
                  </w:pPr>
                  <w:del w:id="98" w:author="Rikke Lise Simested" w:date="2024-11-08T10:30:00Z">
                    <w:r w:rsidRPr="00345E3B" w:rsidDel="00C27FBE">
                      <w:rPr>
                        <w:rFonts w:ascii="Times New Roman" w:eastAsia="Times New Roman" w:hAnsi="Times New Roman" w:cs="Times New Roman"/>
                        <w:sz w:val="19"/>
                        <w:szCs w:val="19"/>
                        <w:lang w:eastAsia="da-DK"/>
                      </w:rPr>
                      <w:delText>teknisk designer</w:delText>
                    </w:r>
                  </w:del>
                </w:p>
                <w:p w14:paraId="0147BE53" w14:textId="38113CA5" w:rsidR="00345E3B" w:rsidRPr="00345E3B" w:rsidDel="00C27FBE" w:rsidRDefault="00345E3B" w:rsidP="00345E3B">
                  <w:pPr>
                    <w:spacing w:after="0" w:line="240" w:lineRule="auto"/>
                    <w:rPr>
                      <w:del w:id="99" w:author="Rikke Lise Simested" w:date="2024-11-08T10:30:00Z"/>
                      <w:rFonts w:ascii="Times New Roman" w:eastAsia="Times New Roman" w:hAnsi="Times New Roman" w:cs="Times New Roman"/>
                      <w:sz w:val="19"/>
                      <w:szCs w:val="19"/>
                      <w:lang w:eastAsia="da-DK"/>
                    </w:rPr>
                  </w:pPr>
                  <w:del w:id="100" w:author="Rikke Lise Simested" w:date="2024-11-08T10:30:00Z">
                    <w:r w:rsidRPr="00345E3B" w:rsidDel="00C27FBE">
                      <w:rPr>
                        <w:rFonts w:ascii="Times New Roman" w:eastAsia="Times New Roman" w:hAnsi="Times New Roman" w:cs="Times New Roman"/>
                        <w:sz w:val="19"/>
                        <w:szCs w:val="19"/>
                        <w:lang w:eastAsia="da-DK"/>
                      </w:rPr>
                      <w:delText>teknisk isolatør</w:delText>
                    </w:r>
                  </w:del>
                </w:p>
                <w:p w14:paraId="385D3970" w14:textId="08506361" w:rsidR="00345E3B" w:rsidRPr="00345E3B" w:rsidDel="00C27FBE" w:rsidRDefault="00345E3B" w:rsidP="00345E3B">
                  <w:pPr>
                    <w:spacing w:after="0" w:line="240" w:lineRule="auto"/>
                    <w:rPr>
                      <w:del w:id="101" w:author="Rikke Lise Simested" w:date="2024-11-08T10:30:00Z"/>
                      <w:rFonts w:ascii="Times New Roman" w:eastAsia="Times New Roman" w:hAnsi="Times New Roman" w:cs="Times New Roman"/>
                      <w:sz w:val="19"/>
                      <w:szCs w:val="19"/>
                      <w:lang w:eastAsia="da-DK"/>
                    </w:rPr>
                  </w:pPr>
                  <w:del w:id="102" w:author="Rikke Lise Simested" w:date="2024-11-08T10:30:00Z">
                    <w:r w:rsidRPr="00345E3B" w:rsidDel="00C27FBE">
                      <w:rPr>
                        <w:rFonts w:ascii="Times New Roman" w:eastAsia="Times New Roman" w:hAnsi="Times New Roman" w:cs="Times New Roman"/>
                        <w:sz w:val="19"/>
                        <w:szCs w:val="19"/>
                        <w:lang w:eastAsia="da-DK"/>
                      </w:rPr>
                      <w:delText>træfagenes byggeuddannelse</w:delText>
                    </w:r>
                  </w:del>
                </w:p>
                <w:p w14:paraId="6B715BDF" w14:textId="0F014720" w:rsidR="00345E3B" w:rsidRPr="00345E3B" w:rsidDel="00C27FBE" w:rsidRDefault="00345E3B" w:rsidP="00345E3B">
                  <w:pPr>
                    <w:spacing w:after="0" w:line="240" w:lineRule="auto"/>
                    <w:rPr>
                      <w:del w:id="103" w:author="Rikke Lise Simested" w:date="2024-11-08T10:30:00Z"/>
                      <w:rFonts w:ascii="Times New Roman" w:eastAsia="Times New Roman" w:hAnsi="Times New Roman" w:cs="Times New Roman"/>
                      <w:sz w:val="19"/>
                      <w:szCs w:val="19"/>
                      <w:lang w:eastAsia="da-DK"/>
                    </w:rPr>
                  </w:pPr>
                  <w:del w:id="104" w:author="Rikke Lise Simested" w:date="2024-11-08T10:30:00Z">
                    <w:r w:rsidRPr="00345E3B" w:rsidDel="00C27FBE">
                      <w:rPr>
                        <w:rFonts w:ascii="Times New Roman" w:eastAsia="Times New Roman" w:hAnsi="Times New Roman" w:cs="Times New Roman"/>
                        <w:sz w:val="19"/>
                        <w:szCs w:val="19"/>
                        <w:lang w:eastAsia="da-DK"/>
                      </w:rPr>
                      <w:delText>vvs-energiuddannelsen</w:delText>
                    </w:r>
                  </w:del>
                </w:p>
                <w:p w14:paraId="76DE6BAD" w14:textId="3F1243A8" w:rsidR="00345E3B" w:rsidRPr="00345E3B" w:rsidDel="00C27FBE" w:rsidRDefault="00345E3B" w:rsidP="00345E3B">
                  <w:pPr>
                    <w:spacing w:after="0" w:line="240" w:lineRule="auto"/>
                    <w:rPr>
                      <w:del w:id="105" w:author="Rikke Lise Simested" w:date="2024-11-08T10:30:00Z"/>
                      <w:rFonts w:ascii="Times New Roman" w:eastAsia="Times New Roman" w:hAnsi="Times New Roman" w:cs="Times New Roman"/>
                      <w:sz w:val="19"/>
                      <w:szCs w:val="19"/>
                      <w:lang w:eastAsia="da-DK"/>
                    </w:rPr>
                  </w:pPr>
                  <w:del w:id="106" w:author="Rikke Lise Simested" w:date="2024-11-08T10:30:00Z">
                    <w:r w:rsidRPr="00345E3B" w:rsidDel="00C27FBE">
                      <w:rPr>
                        <w:rFonts w:ascii="Times New Roman" w:eastAsia="Times New Roman" w:hAnsi="Times New Roman" w:cs="Times New Roman"/>
                        <w:sz w:val="19"/>
                        <w:szCs w:val="19"/>
                        <w:lang w:eastAsia="da-DK"/>
                      </w:rPr>
                      <w:delText>vvs-uddannelsen</w:delText>
                    </w:r>
                  </w:del>
                </w:p>
                <w:p w14:paraId="4DD5BAD1" w14:textId="1BA45AB2" w:rsidR="00345E3B" w:rsidRPr="00345E3B" w:rsidDel="00C27FBE" w:rsidRDefault="00345E3B" w:rsidP="00345E3B">
                  <w:pPr>
                    <w:spacing w:after="0" w:line="240" w:lineRule="auto"/>
                    <w:rPr>
                      <w:del w:id="107" w:author="Rikke Lise Simested" w:date="2024-11-08T10:30:00Z"/>
                      <w:rFonts w:ascii="Times New Roman" w:eastAsia="Times New Roman" w:hAnsi="Times New Roman" w:cs="Times New Roman"/>
                      <w:sz w:val="19"/>
                      <w:szCs w:val="19"/>
                      <w:lang w:eastAsia="da-DK"/>
                    </w:rPr>
                  </w:pPr>
                  <w:commentRangeStart w:id="108"/>
                  <w:del w:id="109" w:author="Rikke Lise Simested" w:date="2024-11-08T10:30:00Z">
                    <w:r w:rsidRPr="00345E3B" w:rsidDel="00C27FBE">
                      <w:rPr>
                        <w:rFonts w:ascii="Times New Roman" w:eastAsia="Times New Roman" w:hAnsi="Times New Roman" w:cs="Times New Roman"/>
                        <w:i/>
                        <w:iCs/>
                        <w:sz w:val="19"/>
                        <w:szCs w:val="19"/>
                        <w:lang w:eastAsia="da-DK"/>
                      </w:rPr>
                      <w:delText>Ingen specifikke adgangskrav</w:delText>
                    </w:r>
                  </w:del>
                </w:p>
                <w:p w14:paraId="1B6CBE3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35CA191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commentRangeEnd w:id="108"/>
                  <w:r w:rsidR="003447BC">
                    <w:rPr>
                      <w:rStyle w:val="Kommentarhenvisning"/>
                    </w:rPr>
                    <w:commentReference w:id="108"/>
                  </w:r>
                </w:p>
              </w:tc>
            </w:tr>
            <w:tr w:rsidR="00345E3B" w:rsidRPr="00345E3B" w14:paraId="0E0124FA" w14:textId="77777777" w:rsidTr="00C95C09">
              <w:tc>
                <w:tcPr>
                  <w:tcW w:w="2117" w:type="dxa"/>
                  <w:tcBorders>
                    <w:top w:val="single" w:sz="8" w:space="0" w:color="000000"/>
                    <w:left w:val="single" w:sz="8" w:space="0" w:color="000000"/>
                    <w:bottom w:val="single" w:sz="8" w:space="0" w:color="000000"/>
                    <w:right w:val="single" w:sz="8" w:space="0" w:color="000000"/>
                  </w:tcBorders>
                  <w:hideMark/>
                </w:tcPr>
                <w:p w14:paraId="7FE3F1A4"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Byggetekniker</w:t>
                  </w:r>
                  <w:proofErr w:type="spellEnd"/>
                  <w:r w:rsidRPr="00345E3B">
                    <w:rPr>
                      <w:rFonts w:ascii="Times New Roman" w:eastAsia="Times New Roman" w:hAnsi="Times New Roman" w:cs="Times New Roman"/>
                      <w:sz w:val="19"/>
                      <w:szCs w:val="19"/>
                      <w:lang w:val="en-US" w:eastAsia="da-DK"/>
                    </w:rPr>
                    <w:t xml:space="preserve"> (AP Graduate in Construction Technology)</w:t>
                  </w:r>
                </w:p>
              </w:tc>
              <w:tc>
                <w:tcPr>
                  <w:tcW w:w="8518" w:type="dxa"/>
                  <w:tcBorders>
                    <w:top w:val="single" w:sz="8" w:space="0" w:color="000000"/>
                    <w:left w:val="single" w:sz="8" w:space="0" w:color="000000"/>
                    <w:bottom w:val="single" w:sz="8" w:space="0" w:color="000000"/>
                    <w:right w:val="single" w:sz="8" w:space="0" w:color="DADADA"/>
                  </w:tcBorders>
                  <w:shd w:val="clear" w:color="auto" w:fill="auto"/>
                  <w:hideMark/>
                </w:tcPr>
                <w:p w14:paraId="66BA23E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Ansøgere optages på bygningskonstruktør, professionsbachelor i bygningskonstruktion, se denne.</w:t>
                  </w:r>
                </w:p>
              </w:tc>
            </w:tr>
            <w:tr w:rsidR="00345E3B" w:rsidRPr="00345E3B" w14:paraId="2E2CDB78" w14:textId="77777777" w:rsidTr="00C95C09">
              <w:tc>
                <w:tcPr>
                  <w:tcW w:w="2117" w:type="dxa"/>
                  <w:tcBorders>
                    <w:top w:val="single" w:sz="8" w:space="0" w:color="000000"/>
                    <w:left w:val="single" w:sz="8" w:space="0" w:color="000000"/>
                    <w:bottom w:val="single" w:sz="8" w:space="0" w:color="000000"/>
                    <w:right w:val="single" w:sz="8" w:space="0" w:color="000000"/>
                  </w:tcBorders>
                  <w:hideMark/>
                </w:tcPr>
                <w:p w14:paraId="5CF4312F"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Driftsteknolog</w:t>
                  </w:r>
                  <w:proofErr w:type="spellEnd"/>
                  <w:r w:rsidRPr="00345E3B">
                    <w:rPr>
                      <w:rFonts w:ascii="Times New Roman" w:eastAsia="Times New Roman" w:hAnsi="Times New Roman" w:cs="Times New Roman"/>
                      <w:sz w:val="19"/>
                      <w:szCs w:val="19"/>
                      <w:lang w:val="en-US" w:eastAsia="da-DK"/>
                    </w:rPr>
                    <w:t xml:space="preserve"> – Offshore (AP Graduate in Management Technology Offshore)</w:t>
                  </w:r>
                </w:p>
              </w:tc>
              <w:tc>
                <w:tcPr>
                  <w:tcW w:w="8518" w:type="dxa"/>
                  <w:tcBorders>
                    <w:top w:val="single" w:sz="8" w:space="0" w:color="000000"/>
                    <w:left w:val="single" w:sz="8" w:space="0" w:color="000000"/>
                    <w:bottom w:val="single" w:sz="8" w:space="0" w:color="000000"/>
                    <w:right w:val="single" w:sz="8" w:space="0" w:color="DADADA"/>
                  </w:tcBorders>
                  <w:shd w:val="clear" w:color="auto" w:fill="auto"/>
                  <w:hideMark/>
                </w:tcPr>
                <w:p w14:paraId="1F0FB1E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38292FA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Matematik C</w:t>
                  </w:r>
                </w:p>
                <w:p w14:paraId="1F16FF9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5058852B" w14:textId="1D53A903"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Automatik- og procesuddannelsen (</w:t>
                  </w:r>
                  <w:ins w:id="110" w:author="Lisbeth Østerby" w:date="2024-10-23T10:25:00Z">
                    <w:r w:rsidR="00AB483A">
                      <w:rPr>
                        <w:rFonts w:ascii="Times New Roman" w:eastAsia="Times New Roman" w:hAnsi="Times New Roman" w:cs="Times New Roman"/>
                        <w:sz w:val="19"/>
                        <w:szCs w:val="19"/>
                        <w:lang w:eastAsia="da-DK"/>
                      </w:rPr>
                      <w:t xml:space="preserve">med </w:t>
                    </w:r>
                  </w:ins>
                  <w:r w:rsidRPr="00345E3B">
                    <w:rPr>
                      <w:rFonts w:ascii="Times New Roman" w:eastAsia="Times New Roman" w:hAnsi="Times New Roman" w:cs="Times New Roman"/>
                      <w:sz w:val="19"/>
                      <w:szCs w:val="19"/>
                      <w:lang w:eastAsia="da-DK"/>
                    </w:rPr>
                    <w:t>specialer og trin 2)</w:t>
                  </w:r>
                </w:p>
                <w:p w14:paraId="6EF9B4B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beslagsmed</w:t>
                  </w:r>
                </w:p>
                <w:p w14:paraId="7C9782A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boligmonteringsuddannelsen</w:t>
                  </w:r>
                </w:p>
                <w:p w14:paraId="5B7B883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bygningssnedker</w:t>
                  </w:r>
                </w:p>
                <w:p w14:paraId="2D26BB6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bådmekaniker</w:t>
                  </w:r>
                </w:p>
                <w:p w14:paraId="41F0CC3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spellStart"/>
                  <w:r w:rsidRPr="00345E3B">
                    <w:rPr>
                      <w:rFonts w:ascii="Times New Roman" w:eastAsia="Times New Roman" w:hAnsi="Times New Roman" w:cs="Times New Roman"/>
                      <w:sz w:val="19"/>
                      <w:szCs w:val="19"/>
                      <w:lang w:eastAsia="da-DK"/>
                    </w:rPr>
                    <w:t>cnc</w:t>
                  </w:r>
                  <w:proofErr w:type="spellEnd"/>
                  <w:r w:rsidRPr="00345E3B">
                    <w:rPr>
                      <w:rFonts w:ascii="Times New Roman" w:eastAsia="Times New Roman" w:hAnsi="Times New Roman" w:cs="Times New Roman"/>
                      <w:sz w:val="19"/>
                      <w:szCs w:val="19"/>
                      <w:lang w:eastAsia="da-DK"/>
                    </w:rPr>
                    <w:t>-tekniker</w:t>
                  </w:r>
                </w:p>
                <w:p w14:paraId="4DD82E3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cykel- og motorcykelmekaniker (trin 1 knallertmekaniker, trin 2 cykelmekaniker og trin 2 motorcykelmekaniker)</w:t>
                  </w:r>
                </w:p>
                <w:p w14:paraId="797260C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elektrikeruddannelsen (med specialer)</w:t>
                  </w:r>
                </w:p>
                <w:p w14:paraId="33F6A55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elektronik- og svagstrømsuddannelsen</w:t>
                  </w:r>
                </w:p>
                <w:p w14:paraId="1832546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entreprenør- og landbrugsmaskinuddannelsen (med specialer og trin 2)</w:t>
                  </w:r>
                </w:p>
                <w:p w14:paraId="5DDD8E32" w14:textId="562BD7C9"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finmekanikeruddannelsen (</w:t>
                  </w:r>
                  <w:del w:id="111" w:author="Rikke Lise Simested" w:date="2024-11-05T09:14:00Z">
                    <w:r w:rsidRPr="00345E3B" w:rsidDel="003447BC">
                      <w:rPr>
                        <w:rFonts w:ascii="Times New Roman" w:eastAsia="Times New Roman" w:hAnsi="Times New Roman" w:cs="Times New Roman"/>
                        <w:sz w:val="19"/>
                        <w:szCs w:val="19"/>
                        <w:lang w:eastAsia="da-DK"/>
                      </w:rPr>
                      <w:delText xml:space="preserve">speciale </w:delText>
                    </w:r>
                  </w:del>
                  <w:r w:rsidRPr="00345E3B">
                    <w:rPr>
                      <w:rFonts w:ascii="Times New Roman" w:eastAsia="Times New Roman" w:hAnsi="Times New Roman" w:cs="Times New Roman"/>
                      <w:sz w:val="19"/>
                      <w:szCs w:val="19"/>
                      <w:lang w:eastAsia="da-DK"/>
                    </w:rPr>
                    <w:t>finmekaniker eller våbenmekaniker)</w:t>
                  </w:r>
                </w:p>
                <w:p w14:paraId="17A501A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flymekaniker</w:t>
                  </w:r>
                </w:p>
                <w:p w14:paraId="303C8C2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industriteknikeruddannelsen (med specialer)</w:t>
                  </w:r>
                </w:p>
                <w:p w14:paraId="1DD9880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karrosseriuddannelsen (med specialer)</w:t>
                  </w:r>
                </w:p>
                <w:p w14:paraId="3D43BEB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køletekniker (trin 2)</w:t>
                  </w:r>
                </w:p>
                <w:p w14:paraId="6AF96F3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lastvognsmekaniker (trin 2)</w:t>
                  </w:r>
                </w:p>
                <w:p w14:paraId="7E2B816A" w14:textId="219E93FA"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lastRenderedPageBreak/>
                    <w:t xml:space="preserve">maritime håndværksfag </w:t>
                  </w:r>
                  <w:ins w:id="112" w:author="Rikke Lise Simested" w:date="2024-11-05T09:13:00Z">
                    <w:r w:rsidR="003447BC">
                      <w:rPr>
                        <w:rFonts w:ascii="Times New Roman" w:eastAsia="Times New Roman" w:hAnsi="Times New Roman" w:cs="Times New Roman"/>
                        <w:sz w:val="19"/>
                        <w:szCs w:val="19"/>
                        <w:lang w:eastAsia="da-DK"/>
                      </w:rPr>
                      <w:t>(</w:t>
                    </w:r>
                  </w:ins>
                  <w:proofErr w:type="spellStart"/>
                  <w:del w:id="113" w:author="Rikke Lise Simested" w:date="2024-11-05T09:14:00Z">
                    <w:r w:rsidRPr="00345E3B" w:rsidDel="003447BC">
                      <w:rPr>
                        <w:rFonts w:ascii="Times New Roman" w:eastAsia="Times New Roman" w:hAnsi="Times New Roman" w:cs="Times New Roman"/>
                        <w:sz w:val="19"/>
                        <w:szCs w:val="19"/>
                        <w:lang w:eastAsia="da-DK"/>
                      </w:rPr>
                      <w:delText xml:space="preserve">med specialet </w:delText>
                    </w:r>
                  </w:del>
                  <w:ins w:id="114" w:author="Rikke Lise Simested" w:date="2024-11-05T09:14:00Z">
                    <w:r w:rsidR="003447BC">
                      <w:rPr>
                        <w:rFonts w:ascii="Times New Roman" w:eastAsia="Times New Roman" w:hAnsi="Times New Roman" w:cs="Times New Roman"/>
                        <w:sz w:val="19"/>
                        <w:szCs w:val="19"/>
                        <w:lang w:eastAsia="da-DK"/>
                      </w:rPr>
                      <w:t>b</w:t>
                    </w:r>
                  </w:ins>
                  <w:del w:id="115" w:author="Rikke Lise Simested" w:date="2024-11-05T09:14:00Z">
                    <w:r w:rsidRPr="00345E3B" w:rsidDel="003447BC">
                      <w:rPr>
                        <w:rFonts w:ascii="Times New Roman" w:eastAsia="Times New Roman" w:hAnsi="Times New Roman" w:cs="Times New Roman"/>
                        <w:sz w:val="19"/>
                        <w:szCs w:val="19"/>
                        <w:lang w:eastAsia="da-DK"/>
                      </w:rPr>
                      <w:delText>B</w:delText>
                    </w:r>
                  </w:del>
                  <w:r w:rsidRPr="00345E3B">
                    <w:rPr>
                      <w:rFonts w:ascii="Times New Roman" w:eastAsia="Times New Roman" w:hAnsi="Times New Roman" w:cs="Times New Roman"/>
                      <w:sz w:val="19"/>
                      <w:szCs w:val="19"/>
                      <w:lang w:eastAsia="da-DK"/>
                    </w:rPr>
                    <w:t>ådbygger</w:t>
                  </w:r>
                  <w:proofErr w:type="spellEnd"/>
                  <w:ins w:id="116" w:author="Rikke Lise Simested" w:date="2024-11-05T09:14:00Z">
                    <w:r w:rsidR="003447BC">
                      <w:rPr>
                        <w:rFonts w:ascii="Times New Roman" w:eastAsia="Times New Roman" w:hAnsi="Times New Roman" w:cs="Times New Roman"/>
                        <w:sz w:val="19"/>
                        <w:szCs w:val="19"/>
                        <w:lang w:eastAsia="da-DK"/>
                      </w:rPr>
                      <w:t>)</w:t>
                    </w:r>
                  </w:ins>
                </w:p>
                <w:p w14:paraId="6610BEC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mekaniker (trin 2)</w:t>
                  </w:r>
                </w:p>
                <w:p w14:paraId="2B74FC6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metalsmed (med specialer)</w:t>
                  </w:r>
                </w:p>
                <w:p w14:paraId="420459F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maskinsnedker</w:t>
                  </w:r>
                </w:p>
                <w:p w14:paraId="3BFBD19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møbelsnedker og orgelbygger</w:t>
                  </w:r>
                </w:p>
                <w:p w14:paraId="46A5440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ortopædist</w:t>
                  </w:r>
                </w:p>
                <w:p w14:paraId="4D30CCF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personvognsmekaniker (trin 2)</w:t>
                  </w:r>
                </w:p>
                <w:p w14:paraId="6434E21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procesoperatør (trin 2)</w:t>
                  </w:r>
                </w:p>
                <w:p w14:paraId="5BD1B66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skibsmekaniker (med specialer eller trin 2)</w:t>
                  </w:r>
                </w:p>
                <w:p w14:paraId="174FCD3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skibsmontør (trin 2)</w:t>
                  </w:r>
                </w:p>
                <w:p w14:paraId="6B8150A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skibstekniker (trin 2)</w:t>
                  </w:r>
                </w:p>
                <w:p w14:paraId="5AFF4EE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skorstensfejer (trin 2)</w:t>
                  </w:r>
                </w:p>
                <w:p w14:paraId="0F82340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smed (med specialer)</w:t>
                  </w:r>
                </w:p>
                <w:p w14:paraId="1111E68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snedker (med specialer)</w:t>
                  </w:r>
                </w:p>
                <w:p w14:paraId="76C58C8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støberitekniker (med specialer)</w:t>
                  </w:r>
                </w:p>
                <w:p w14:paraId="13ADF05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teknisk designer</w:t>
                  </w:r>
                </w:p>
                <w:p w14:paraId="12E906E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vvs-energiuddannelsen</w:t>
                  </w:r>
                </w:p>
                <w:p w14:paraId="10BA9D9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vvs-uddannelsen</w:t>
                  </w:r>
                </w:p>
                <w:p w14:paraId="623C833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værktøjsuddannelsen (med specialer)</w:t>
                  </w:r>
                </w:p>
                <w:p w14:paraId="4683D61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4AB9E24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582AFCD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C og matematik C</w:t>
                  </w:r>
                </w:p>
                <w:p w14:paraId="043364C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42AF075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4FBA03B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0CC436AF" w14:textId="77777777" w:rsidTr="00C95C09">
              <w:tc>
                <w:tcPr>
                  <w:tcW w:w="2117" w:type="dxa"/>
                  <w:tcBorders>
                    <w:top w:val="single" w:sz="8" w:space="0" w:color="000000"/>
                    <w:left w:val="single" w:sz="8" w:space="0" w:color="000000"/>
                    <w:bottom w:val="single" w:sz="8" w:space="0" w:color="000000"/>
                    <w:right w:val="single" w:sz="8" w:space="0" w:color="000000"/>
                  </w:tcBorders>
                  <w:hideMark/>
                </w:tcPr>
                <w:p w14:paraId="09EC6496"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lastRenderedPageBreak/>
                    <w:t>Energiteknolog</w:t>
                  </w:r>
                  <w:proofErr w:type="spellEnd"/>
                  <w:r w:rsidRPr="00345E3B">
                    <w:rPr>
                      <w:rFonts w:ascii="Times New Roman" w:eastAsia="Times New Roman" w:hAnsi="Times New Roman" w:cs="Times New Roman"/>
                      <w:sz w:val="19"/>
                      <w:szCs w:val="19"/>
                      <w:lang w:val="en-US" w:eastAsia="da-DK"/>
                    </w:rPr>
                    <w:t xml:space="preserve"> (AP Graduate in Energy Technology)</w:t>
                  </w:r>
                </w:p>
              </w:tc>
              <w:tc>
                <w:tcPr>
                  <w:tcW w:w="8518" w:type="dxa"/>
                  <w:tcBorders>
                    <w:top w:val="single" w:sz="8" w:space="0" w:color="000000"/>
                    <w:left w:val="single" w:sz="8" w:space="0" w:color="000000"/>
                    <w:bottom w:val="single" w:sz="8" w:space="0" w:color="000000"/>
                    <w:right w:val="single" w:sz="8" w:space="0" w:color="DADADA"/>
                  </w:tcBorders>
                  <w:shd w:val="clear" w:color="auto" w:fill="auto"/>
                  <w:hideMark/>
                </w:tcPr>
                <w:p w14:paraId="4CDB87B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1CF32EC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Fysik C og matematik C</w:t>
                  </w:r>
                </w:p>
                <w:p w14:paraId="38578A2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115CA50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spellStart"/>
                  <w:r w:rsidRPr="00345E3B">
                    <w:rPr>
                      <w:rFonts w:ascii="Times New Roman" w:eastAsia="Times New Roman" w:hAnsi="Times New Roman" w:cs="Times New Roman"/>
                      <w:sz w:val="19"/>
                      <w:szCs w:val="19"/>
                      <w:lang w:eastAsia="da-DK"/>
                    </w:rPr>
                    <w:t>Anlægsstruktør</w:t>
                  </w:r>
                  <w:proofErr w:type="spellEnd"/>
                </w:p>
                <w:p w14:paraId="2A34F99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automatik- og procesuddannelsen (med specialer og trin 2)</w:t>
                  </w:r>
                </w:p>
                <w:p w14:paraId="4D57876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brolægger</w:t>
                  </w:r>
                </w:p>
                <w:p w14:paraId="31F2055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bygningssnedker</w:t>
                  </w:r>
                </w:p>
                <w:p w14:paraId="2CC461D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spellStart"/>
                  <w:r w:rsidRPr="00345E3B">
                    <w:rPr>
                      <w:rFonts w:ascii="Times New Roman" w:eastAsia="Times New Roman" w:hAnsi="Times New Roman" w:cs="Times New Roman"/>
                      <w:sz w:val="19"/>
                      <w:szCs w:val="19"/>
                      <w:lang w:eastAsia="da-DK"/>
                    </w:rPr>
                    <w:t>bygningsstruktør</w:t>
                  </w:r>
                  <w:proofErr w:type="spellEnd"/>
                </w:p>
                <w:p w14:paraId="04E9DFD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ejendomsservicetekniker</w:t>
                  </w:r>
                </w:p>
                <w:p w14:paraId="1B3C8B6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elektrikeruddannelsen (med specialer)</w:t>
                  </w:r>
                </w:p>
                <w:p w14:paraId="7CBBC70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elektronik- og svagstrømsuddannelsen</w:t>
                  </w:r>
                </w:p>
                <w:p w14:paraId="4ACF39A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køletekniker (trin 2)</w:t>
                  </w:r>
                </w:p>
                <w:p w14:paraId="0AE2802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maskinsnedker</w:t>
                  </w:r>
                </w:p>
                <w:p w14:paraId="2E5A0CA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murer (trin 2)</w:t>
                  </w:r>
                </w:p>
                <w:p w14:paraId="4FA4A2B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møbelsnedker og orgelbygger</w:t>
                  </w:r>
                </w:p>
                <w:p w14:paraId="7A02E87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plastmager</w:t>
                  </w:r>
                </w:p>
                <w:p w14:paraId="5C9E3BC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procesoperatør (trin 2)</w:t>
                  </w:r>
                </w:p>
                <w:p w14:paraId="3D694EC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smed (med specialer)</w:t>
                  </w:r>
                </w:p>
                <w:p w14:paraId="0C00660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snedker (med specialer)</w:t>
                  </w:r>
                </w:p>
                <w:p w14:paraId="065657A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teknisk designer</w:t>
                  </w:r>
                </w:p>
                <w:p w14:paraId="396CB3D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teknisk isolatør</w:t>
                  </w:r>
                </w:p>
                <w:p w14:paraId="1A3B748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træfagenes byggeuddannelse</w:t>
                  </w:r>
                </w:p>
                <w:p w14:paraId="75F3295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vvs-energiuddannelsen</w:t>
                  </w:r>
                </w:p>
                <w:p w14:paraId="0C8548C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vvs-uddannelsen</w:t>
                  </w:r>
                </w:p>
                <w:p w14:paraId="70456B8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323B229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21A9C65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Matematik C</w:t>
                  </w:r>
                </w:p>
                <w:p w14:paraId="092B54F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5E66911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1FDA177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5AB59672" w14:textId="77777777" w:rsidTr="00C95C09">
              <w:trPr>
                <w:trHeight w:val="1155"/>
              </w:trPr>
              <w:tc>
                <w:tcPr>
                  <w:tcW w:w="2117" w:type="dxa"/>
                  <w:tcBorders>
                    <w:top w:val="single" w:sz="8" w:space="0" w:color="000000"/>
                    <w:left w:val="single" w:sz="8" w:space="0" w:color="000000"/>
                    <w:bottom w:val="single" w:sz="8" w:space="0" w:color="000000"/>
                    <w:right w:val="single" w:sz="8" w:space="0" w:color="000000"/>
                  </w:tcBorders>
                  <w:hideMark/>
                </w:tcPr>
                <w:p w14:paraId="5E729F5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Installatør, stærkstrøm (AP </w:t>
                  </w:r>
                  <w:proofErr w:type="spellStart"/>
                  <w:r w:rsidRPr="00345E3B">
                    <w:rPr>
                      <w:rFonts w:ascii="Times New Roman" w:eastAsia="Times New Roman" w:hAnsi="Times New Roman" w:cs="Times New Roman"/>
                      <w:sz w:val="19"/>
                      <w:szCs w:val="19"/>
                      <w:lang w:eastAsia="da-DK"/>
                    </w:rPr>
                    <w:t>Graduate</w:t>
                  </w:r>
                  <w:proofErr w:type="spellEnd"/>
                  <w:r w:rsidRPr="00345E3B">
                    <w:rPr>
                      <w:rFonts w:ascii="Times New Roman" w:eastAsia="Times New Roman" w:hAnsi="Times New Roman" w:cs="Times New Roman"/>
                      <w:sz w:val="19"/>
                      <w:szCs w:val="19"/>
                      <w:lang w:eastAsia="da-DK"/>
                    </w:rPr>
                    <w:t xml:space="preserve"> in Service Engineering)</w:t>
                  </w:r>
                </w:p>
              </w:tc>
              <w:tc>
                <w:tcPr>
                  <w:tcW w:w="8518" w:type="dxa"/>
                  <w:tcBorders>
                    <w:top w:val="single" w:sz="8" w:space="0" w:color="000000"/>
                    <w:left w:val="single" w:sz="8" w:space="0" w:color="000000"/>
                    <w:bottom w:val="single" w:sz="8" w:space="0" w:color="000000"/>
                    <w:right w:val="single" w:sz="8" w:space="0" w:color="DADADA"/>
                  </w:tcBorders>
                  <w:shd w:val="clear" w:color="auto" w:fill="auto"/>
                  <w:hideMark/>
                </w:tcPr>
                <w:p w14:paraId="6E58405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4AA96B7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Automatik- og procesuddannelsen (med specialer og trin 2)</w:t>
                  </w:r>
                </w:p>
                <w:p w14:paraId="608C01C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elektrikeruddannelsen (med specialer)</w:t>
                  </w:r>
                </w:p>
                <w:p w14:paraId="762E0C4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elektronik- og svagstrømsuddannelsen</w:t>
                  </w:r>
                </w:p>
                <w:p w14:paraId="5F9B0FA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2BAFE18A" w14:textId="77777777" w:rsidTr="00C95C09">
              <w:tc>
                <w:tcPr>
                  <w:tcW w:w="2117" w:type="dxa"/>
                  <w:tcBorders>
                    <w:top w:val="single" w:sz="8" w:space="0" w:color="000000"/>
                    <w:left w:val="single" w:sz="8" w:space="0" w:color="000000"/>
                    <w:bottom w:val="single" w:sz="8" w:space="0" w:color="000000"/>
                    <w:right w:val="single" w:sz="8" w:space="0" w:color="000000"/>
                  </w:tcBorders>
                  <w:hideMark/>
                </w:tcPr>
                <w:p w14:paraId="03598682"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lastRenderedPageBreak/>
                    <w:t>Installatør</w:t>
                  </w:r>
                  <w:proofErr w:type="spellEnd"/>
                  <w:r w:rsidRPr="00345E3B">
                    <w:rPr>
                      <w:rFonts w:ascii="Times New Roman" w:eastAsia="Times New Roman" w:hAnsi="Times New Roman" w:cs="Times New Roman"/>
                      <w:sz w:val="19"/>
                      <w:szCs w:val="19"/>
                      <w:lang w:val="en-US" w:eastAsia="da-DK"/>
                    </w:rPr>
                    <w:t>, VVS (AP Graduate in Service Engineering)</w:t>
                  </w:r>
                </w:p>
              </w:tc>
              <w:tc>
                <w:tcPr>
                  <w:tcW w:w="8518" w:type="dxa"/>
                  <w:tcBorders>
                    <w:top w:val="single" w:sz="8" w:space="0" w:color="000000"/>
                    <w:left w:val="single" w:sz="8" w:space="0" w:color="000000"/>
                    <w:bottom w:val="single" w:sz="8" w:space="0" w:color="000000"/>
                    <w:right w:val="single" w:sz="8" w:space="0" w:color="DADADA"/>
                  </w:tcBorders>
                  <w:shd w:val="clear" w:color="auto" w:fill="auto"/>
                  <w:hideMark/>
                </w:tcPr>
                <w:p w14:paraId="1C89DCB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6FE4B70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Smed (med specialer og trin 2)</w:t>
                  </w:r>
                </w:p>
                <w:p w14:paraId="344FBA3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vvs-energiuddannelsen</w:t>
                  </w:r>
                </w:p>
                <w:p w14:paraId="71A72B3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vvs-uddannelsen</w:t>
                  </w:r>
                </w:p>
                <w:p w14:paraId="3530C98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0D9D32C9" w14:textId="77777777" w:rsidTr="00C95C09">
              <w:tc>
                <w:tcPr>
                  <w:tcW w:w="2117" w:type="dxa"/>
                  <w:tcBorders>
                    <w:top w:val="single" w:sz="8" w:space="0" w:color="000000"/>
                    <w:left w:val="single" w:sz="8" w:space="0" w:color="000000"/>
                    <w:bottom w:val="single" w:sz="8" w:space="0" w:color="000000"/>
                    <w:right w:val="single" w:sz="8" w:space="0" w:color="000000"/>
                  </w:tcBorders>
                  <w:hideMark/>
                </w:tcPr>
                <w:p w14:paraId="156C2608"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Kort</w:t>
                  </w:r>
                  <w:proofErr w:type="spellEnd"/>
                  <w:r w:rsidRPr="00345E3B">
                    <w:rPr>
                      <w:rFonts w:ascii="Times New Roman" w:eastAsia="Times New Roman" w:hAnsi="Times New Roman" w:cs="Times New Roman"/>
                      <w:sz w:val="19"/>
                      <w:szCs w:val="19"/>
                      <w:lang w:val="en-US" w:eastAsia="da-DK"/>
                    </w:rPr>
                    <w:t xml:space="preserve">- og </w:t>
                  </w:r>
                  <w:proofErr w:type="spellStart"/>
                  <w:r w:rsidRPr="00345E3B">
                    <w:rPr>
                      <w:rFonts w:ascii="Times New Roman" w:eastAsia="Times New Roman" w:hAnsi="Times New Roman" w:cs="Times New Roman"/>
                      <w:sz w:val="19"/>
                      <w:szCs w:val="19"/>
                      <w:lang w:val="en-US" w:eastAsia="da-DK"/>
                    </w:rPr>
                    <w:t>landmålingstekniker</w:t>
                  </w:r>
                  <w:proofErr w:type="spellEnd"/>
                  <w:r w:rsidRPr="00345E3B">
                    <w:rPr>
                      <w:rFonts w:ascii="Times New Roman" w:eastAsia="Times New Roman" w:hAnsi="Times New Roman" w:cs="Times New Roman"/>
                      <w:sz w:val="19"/>
                      <w:szCs w:val="19"/>
                      <w:lang w:val="en-US" w:eastAsia="da-DK"/>
                    </w:rPr>
                    <w:t xml:space="preserve"> (AP Graduate in Construction Technology) </w:t>
                  </w:r>
                  <w:proofErr w:type="spellStart"/>
                  <w:r w:rsidRPr="00345E3B">
                    <w:rPr>
                      <w:rFonts w:ascii="Times New Roman" w:eastAsia="Times New Roman" w:hAnsi="Times New Roman" w:cs="Times New Roman"/>
                      <w:sz w:val="19"/>
                      <w:szCs w:val="19"/>
                      <w:lang w:val="en-US" w:eastAsia="da-DK"/>
                    </w:rPr>
                    <w:t>eller</w:t>
                  </w:r>
                  <w:proofErr w:type="spellEnd"/>
                  <w:r w:rsidRPr="00345E3B">
                    <w:rPr>
                      <w:rFonts w:ascii="Times New Roman" w:eastAsia="Times New Roman" w:hAnsi="Times New Roman" w:cs="Times New Roman"/>
                      <w:sz w:val="19"/>
                      <w:szCs w:val="19"/>
                      <w:lang w:val="en-US" w:eastAsia="da-DK"/>
                    </w:rPr>
                    <w:t xml:space="preserve"> (AP Graduate in Surveying and Mapping)</w:t>
                  </w:r>
                </w:p>
              </w:tc>
              <w:tc>
                <w:tcPr>
                  <w:tcW w:w="8518" w:type="dxa"/>
                  <w:tcBorders>
                    <w:top w:val="single" w:sz="8" w:space="0" w:color="000000"/>
                    <w:left w:val="single" w:sz="8" w:space="0" w:color="000000"/>
                    <w:bottom w:val="single" w:sz="8" w:space="0" w:color="000000"/>
                    <w:right w:val="single" w:sz="8" w:space="0" w:color="DADADA"/>
                  </w:tcBorders>
                  <w:shd w:val="clear" w:color="auto" w:fill="auto"/>
                  <w:hideMark/>
                </w:tcPr>
                <w:p w14:paraId="70FBAB8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01F0B48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Matematik C</w:t>
                  </w:r>
                </w:p>
                <w:p w14:paraId="0A4AB8B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6F9D599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spellStart"/>
                  <w:r w:rsidRPr="00345E3B">
                    <w:rPr>
                      <w:rFonts w:ascii="Times New Roman" w:eastAsia="Times New Roman" w:hAnsi="Times New Roman" w:cs="Times New Roman"/>
                      <w:sz w:val="19"/>
                      <w:szCs w:val="19"/>
                      <w:lang w:eastAsia="da-DK"/>
                    </w:rPr>
                    <w:t>Anlægsstruktør</w:t>
                  </w:r>
                  <w:proofErr w:type="spellEnd"/>
                </w:p>
                <w:p w14:paraId="0282D22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brolægger</w:t>
                  </w:r>
                </w:p>
                <w:p w14:paraId="6FC5313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bygningsmaler</w:t>
                  </w:r>
                </w:p>
                <w:p w14:paraId="7AFD8E9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bygningssnedker</w:t>
                  </w:r>
                </w:p>
                <w:p w14:paraId="6C53A9E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spellStart"/>
                  <w:r w:rsidRPr="00345E3B">
                    <w:rPr>
                      <w:rFonts w:ascii="Times New Roman" w:eastAsia="Times New Roman" w:hAnsi="Times New Roman" w:cs="Times New Roman"/>
                      <w:sz w:val="19"/>
                      <w:szCs w:val="19"/>
                      <w:lang w:eastAsia="da-DK"/>
                    </w:rPr>
                    <w:t>bygningsstruktør</w:t>
                  </w:r>
                  <w:proofErr w:type="spellEnd"/>
                </w:p>
                <w:p w14:paraId="60A97FD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detailhandelsuddannelsen (med specialer)</w:t>
                  </w:r>
                </w:p>
                <w:p w14:paraId="619A709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ejendomsservicetekniker</w:t>
                  </w:r>
                </w:p>
                <w:p w14:paraId="7CDE12A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elektrikeruddannelsen (med specialer)</w:t>
                  </w:r>
                </w:p>
                <w:p w14:paraId="6E7E09D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handelsuddannelse (med specialer)</w:t>
                  </w:r>
                </w:p>
                <w:p w14:paraId="744CB5C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maskinsnedker</w:t>
                  </w:r>
                </w:p>
                <w:p w14:paraId="3DE76FE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murer (trin 2)</w:t>
                  </w:r>
                </w:p>
                <w:p w14:paraId="72BE046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møbelsnedker og orgelbygger</w:t>
                  </w:r>
                </w:p>
                <w:p w14:paraId="7EBBE8C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snedker (bygningssnedker)</w:t>
                  </w:r>
                </w:p>
                <w:p w14:paraId="09DE738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snedker (med specialer)</w:t>
                  </w:r>
                </w:p>
                <w:p w14:paraId="3602323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tagdækker</w:t>
                  </w:r>
                </w:p>
                <w:p w14:paraId="0D4E639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teknisk designer (bygge og anlæg)</w:t>
                  </w:r>
                </w:p>
                <w:p w14:paraId="134E92D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teknisk isolatør</w:t>
                  </w:r>
                </w:p>
                <w:p w14:paraId="4864CBF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træfagenes byggeuddannelse</w:t>
                  </w:r>
                </w:p>
                <w:p w14:paraId="5DF114C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vvs-energiuddannelsen</w:t>
                  </w:r>
                </w:p>
                <w:p w14:paraId="04B7C90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vvs-uddannelsen</w:t>
                  </w:r>
                </w:p>
                <w:p w14:paraId="19A8C3A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7A65AB0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295F774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C og matematik C</w:t>
                  </w:r>
                </w:p>
                <w:p w14:paraId="4E6F8DC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289EBA8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6C65849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C95C09" w:rsidRPr="00C95C09" w14:paraId="552A69AD" w14:textId="77777777" w:rsidTr="00C95C09">
              <w:tc>
                <w:tcPr>
                  <w:tcW w:w="2117" w:type="dxa"/>
                  <w:tcBorders>
                    <w:top w:val="single" w:sz="8" w:space="0" w:color="000000"/>
                    <w:left w:val="single" w:sz="8" w:space="0" w:color="000000"/>
                    <w:bottom w:val="single" w:sz="8" w:space="0" w:color="000000"/>
                    <w:right w:val="single" w:sz="8" w:space="0" w:color="000000"/>
                  </w:tcBorders>
                </w:tcPr>
                <w:p w14:paraId="722BBEBF" w14:textId="10698F01" w:rsidR="00C95C09" w:rsidRPr="00C95C09" w:rsidRDefault="00C95C09" w:rsidP="00345E3B">
                  <w:pPr>
                    <w:spacing w:after="0" w:line="240" w:lineRule="auto"/>
                    <w:rPr>
                      <w:rFonts w:ascii="Times New Roman" w:eastAsia="Times New Roman" w:hAnsi="Times New Roman" w:cs="Times New Roman"/>
                      <w:sz w:val="19"/>
                      <w:szCs w:val="19"/>
                      <w:lang w:val="en-US" w:eastAsia="da-DK"/>
                    </w:rPr>
                  </w:pPr>
                  <w:proofErr w:type="spellStart"/>
                  <w:ins w:id="117" w:author="Rikke Lise Simested" w:date="2024-11-21T08:21:00Z">
                    <w:r w:rsidRPr="00C95C09">
                      <w:rPr>
                        <w:rFonts w:ascii="Times New Roman" w:eastAsia="Times New Roman" w:hAnsi="Times New Roman" w:cs="Times New Roman"/>
                        <w:sz w:val="19"/>
                        <w:szCs w:val="19"/>
                        <w:lang w:val="en-US" w:eastAsia="da-DK"/>
                      </w:rPr>
                      <w:t>Maritim</w:t>
                    </w:r>
                    <w:proofErr w:type="spellEnd"/>
                    <w:r w:rsidRPr="00C95C09">
                      <w:rPr>
                        <w:rFonts w:ascii="Times New Roman" w:eastAsia="Times New Roman" w:hAnsi="Times New Roman" w:cs="Times New Roman"/>
                        <w:sz w:val="19"/>
                        <w:szCs w:val="19"/>
                        <w:lang w:val="en-US" w:eastAsia="da-DK"/>
                      </w:rPr>
                      <w:t xml:space="preserve"> </w:t>
                    </w:r>
                    <w:proofErr w:type="spellStart"/>
                    <w:r w:rsidRPr="00C95C09">
                      <w:rPr>
                        <w:rFonts w:ascii="Times New Roman" w:eastAsia="Times New Roman" w:hAnsi="Times New Roman" w:cs="Times New Roman"/>
                        <w:sz w:val="19"/>
                        <w:szCs w:val="19"/>
                        <w:lang w:val="en-US" w:eastAsia="da-DK"/>
                      </w:rPr>
                      <w:t>teknolog</w:t>
                    </w:r>
                    <w:proofErr w:type="spellEnd"/>
                    <w:r w:rsidRPr="00C95C09">
                      <w:rPr>
                        <w:rFonts w:ascii="Times New Roman" w:eastAsia="Times New Roman" w:hAnsi="Times New Roman" w:cs="Times New Roman"/>
                        <w:sz w:val="19"/>
                        <w:szCs w:val="19"/>
                        <w:lang w:val="en-US" w:eastAsia="da-DK"/>
                      </w:rPr>
                      <w:t xml:space="preserve"> (AP Graduate i</w:t>
                    </w:r>
                    <w:r w:rsidRPr="005E3B9A">
                      <w:rPr>
                        <w:rFonts w:ascii="Times New Roman" w:eastAsia="Times New Roman" w:hAnsi="Times New Roman" w:cs="Times New Roman"/>
                        <w:sz w:val="19"/>
                        <w:szCs w:val="19"/>
                        <w:lang w:val="en-US" w:eastAsia="da-DK"/>
                      </w:rPr>
                      <w:t xml:space="preserve">n </w:t>
                    </w:r>
                  </w:ins>
                  <w:ins w:id="118" w:author="Rikke Lise Simested" w:date="2024-11-21T08:22:00Z">
                    <w:r w:rsidRPr="005E3B9A">
                      <w:rPr>
                        <w:rFonts w:ascii="Times New Roman" w:eastAsia="Times New Roman" w:hAnsi="Times New Roman" w:cs="Times New Roman"/>
                        <w:sz w:val="19"/>
                        <w:szCs w:val="19"/>
                        <w:lang w:val="en-US" w:eastAsia="da-DK"/>
                      </w:rPr>
                      <w:t>Maritime Technology</w:t>
                    </w:r>
                  </w:ins>
                </w:p>
              </w:tc>
              <w:tc>
                <w:tcPr>
                  <w:tcW w:w="8518" w:type="dxa"/>
                  <w:tcBorders>
                    <w:top w:val="single" w:sz="8" w:space="0" w:color="000000"/>
                    <w:left w:val="single" w:sz="8" w:space="0" w:color="000000"/>
                    <w:bottom w:val="single" w:sz="8" w:space="0" w:color="000000"/>
                    <w:right w:val="single" w:sz="8" w:space="0" w:color="DADADA"/>
                  </w:tcBorders>
                  <w:shd w:val="clear" w:color="auto" w:fill="auto"/>
                </w:tcPr>
                <w:p w14:paraId="01C1C798" w14:textId="77777777" w:rsidR="00C95C09" w:rsidRPr="00C95C09" w:rsidRDefault="00C95C09" w:rsidP="00345E3B">
                  <w:pPr>
                    <w:spacing w:after="0" w:line="240" w:lineRule="auto"/>
                    <w:rPr>
                      <w:rFonts w:ascii="Times New Roman" w:eastAsia="Times New Roman" w:hAnsi="Times New Roman" w:cs="Times New Roman"/>
                      <w:b/>
                      <w:sz w:val="19"/>
                      <w:szCs w:val="19"/>
                      <w:lang w:eastAsia="da-DK"/>
                    </w:rPr>
                  </w:pPr>
                  <w:ins w:id="119" w:author="Rikke Lise Simested" w:date="2024-11-21T08:24:00Z">
                    <w:r w:rsidRPr="00C95C09">
                      <w:rPr>
                        <w:rFonts w:ascii="Times New Roman" w:eastAsia="Times New Roman" w:hAnsi="Times New Roman" w:cs="Times New Roman"/>
                        <w:b/>
                        <w:sz w:val="19"/>
                        <w:szCs w:val="19"/>
                        <w:lang w:eastAsia="da-DK"/>
                      </w:rPr>
                      <w:t xml:space="preserve">Gymnasial eksamen </w:t>
                    </w:r>
                  </w:ins>
                </w:p>
                <w:p w14:paraId="2522F03F" w14:textId="77777777" w:rsidR="00C95C09" w:rsidRDefault="00C95C09" w:rsidP="00345E3B">
                  <w:pPr>
                    <w:spacing w:after="0" w:line="240" w:lineRule="auto"/>
                    <w:rPr>
                      <w:rFonts w:ascii="Times New Roman" w:eastAsia="Times New Roman" w:hAnsi="Times New Roman" w:cs="Times New Roman"/>
                      <w:sz w:val="19"/>
                      <w:szCs w:val="19"/>
                      <w:lang w:eastAsia="da-DK"/>
                    </w:rPr>
                  </w:pPr>
                  <w:ins w:id="120" w:author="Rikke Lise Simested" w:date="2024-11-21T08:24:00Z">
                    <w:r w:rsidRPr="005E3B9A">
                      <w:rPr>
                        <w:rFonts w:ascii="Times New Roman" w:eastAsia="Times New Roman" w:hAnsi="Times New Roman" w:cs="Times New Roman"/>
                        <w:i/>
                        <w:sz w:val="19"/>
                        <w:szCs w:val="19"/>
                        <w:lang w:eastAsia="da-DK"/>
                      </w:rPr>
                      <w:t>Specifikke adgangskrav</w:t>
                    </w:r>
                    <w:r w:rsidRPr="00C95C09">
                      <w:rPr>
                        <w:rFonts w:ascii="Times New Roman" w:eastAsia="Times New Roman" w:hAnsi="Times New Roman" w:cs="Times New Roman"/>
                        <w:sz w:val="19"/>
                        <w:szCs w:val="19"/>
                        <w:lang w:eastAsia="da-DK"/>
                      </w:rPr>
                      <w:t xml:space="preserve">: Fysik C og Matematik C </w:t>
                    </w:r>
                  </w:ins>
                </w:p>
                <w:p w14:paraId="259CF7A7" w14:textId="77777777" w:rsidR="00C95C09" w:rsidRDefault="00C95C09" w:rsidP="00345E3B">
                  <w:pPr>
                    <w:spacing w:after="0" w:line="240" w:lineRule="auto"/>
                    <w:rPr>
                      <w:rFonts w:ascii="Times New Roman" w:eastAsia="Times New Roman" w:hAnsi="Times New Roman" w:cs="Times New Roman"/>
                      <w:sz w:val="19"/>
                      <w:szCs w:val="19"/>
                      <w:lang w:eastAsia="da-DK"/>
                    </w:rPr>
                  </w:pPr>
                  <w:ins w:id="121" w:author="Rikke Lise Simested" w:date="2024-11-21T08:24:00Z">
                    <w:r w:rsidRPr="00C95C09">
                      <w:rPr>
                        <w:rFonts w:ascii="Times New Roman" w:eastAsia="Times New Roman" w:hAnsi="Times New Roman" w:cs="Times New Roman"/>
                        <w:sz w:val="19"/>
                        <w:szCs w:val="19"/>
                        <w:lang w:eastAsia="da-DK"/>
                      </w:rPr>
                      <w:t xml:space="preserve"> </w:t>
                    </w:r>
                    <w:r w:rsidRPr="00C95C09">
                      <w:rPr>
                        <w:rFonts w:ascii="Times New Roman" w:eastAsia="Times New Roman" w:hAnsi="Times New Roman" w:cs="Times New Roman"/>
                        <w:b/>
                        <w:sz w:val="19"/>
                        <w:szCs w:val="19"/>
                        <w:lang w:eastAsia="da-DK"/>
                      </w:rPr>
                      <w:t>Relevant erhvervsuddannelse</w:t>
                    </w:r>
                    <w:r w:rsidRPr="00C95C09">
                      <w:rPr>
                        <w:rFonts w:ascii="Times New Roman" w:eastAsia="Times New Roman" w:hAnsi="Times New Roman" w:cs="Times New Roman"/>
                        <w:sz w:val="19"/>
                        <w:szCs w:val="19"/>
                        <w:lang w:eastAsia="da-DK"/>
                      </w:rPr>
                      <w:t xml:space="preserve">: </w:t>
                    </w:r>
                  </w:ins>
                </w:p>
                <w:p w14:paraId="4515BCF3" w14:textId="0384A822" w:rsidR="00C95C09" w:rsidRDefault="00C95C09" w:rsidP="00345E3B">
                  <w:pPr>
                    <w:spacing w:after="0" w:line="240" w:lineRule="auto"/>
                    <w:rPr>
                      <w:rFonts w:ascii="Times New Roman" w:eastAsia="Times New Roman" w:hAnsi="Times New Roman" w:cs="Times New Roman"/>
                      <w:sz w:val="19"/>
                      <w:szCs w:val="19"/>
                      <w:lang w:eastAsia="da-DK"/>
                    </w:rPr>
                  </w:pPr>
                  <w:ins w:id="122" w:author="Rikke Lise Simested" w:date="2024-11-21T08:24:00Z">
                    <w:r w:rsidRPr="00C95C09">
                      <w:rPr>
                        <w:rFonts w:ascii="Times New Roman" w:eastAsia="Times New Roman" w:hAnsi="Times New Roman" w:cs="Times New Roman"/>
                        <w:sz w:val="19"/>
                        <w:szCs w:val="19"/>
                        <w:lang w:eastAsia="da-DK"/>
                      </w:rPr>
                      <w:t xml:space="preserve">Automatik- og procesuddannelsen (med specialer og trin 2) </w:t>
                    </w:r>
                  </w:ins>
                </w:p>
                <w:p w14:paraId="757C48BE" w14:textId="1332E55D" w:rsidR="00C95C09" w:rsidRDefault="00C95C09" w:rsidP="00345E3B">
                  <w:pPr>
                    <w:spacing w:after="0" w:line="240" w:lineRule="auto"/>
                    <w:rPr>
                      <w:rFonts w:ascii="Times New Roman" w:eastAsia="Times New Roman" w:hAnsi="Times New Roman" w:cs="Times New Roman"/>
                      <w:sz w:val="19"/>
                      <w:szCs w:val="19"/>
                      <w:lang w:eastAsia="da-DK"/>
                    </w:rPr>
                  </w:pPr>
                  <w:ins w:id="123" w:author="Rikke Lise Simested" w:date="2024-11-21T08:24:00Z">
                    <w:r w:rsidRPr="00C95C09">
                      <w:rPr>
                        <w:rFonts w:ascii="Times New Roman" w:eastAsia="Times New Roman" w:hAnsi="Times New Roman" w:cs="Times New Roman"/>
                        <w:sz w:val="19"/>
                        <w:szCs w:val="19"/>
                        <w:lang w:eastAsia="da-DK"/>
                      </w:rPr>
                      <w:t xml:space="preserve">befaren skibsassistent </w:t>
                    </w:r>
                  </w:ins>
                </w:p>
                <w:p w14:paraId="56A2B95E" w14:textId="2295DF6D" w:rsidR="00C95C09" w:rsidRDefault="00C95C09" w:rsidP="00345E3B">
                  <w:pPr>
                    <w:spacing w:after="0" w:line="240" w:lineRule="auto"/>
                    <w:rPr>
                      <w:rFonts w:ascii="Times New Roman" w:eastAsia="Times New Roman" w:hAnsi="Times New Roman" w:cs="Times New Roman"/>
                      <w:sz w:val="19"/>
                      <w:szCs w:val="19"/>
                      <w:lang w:eastAsia="da-DK"/>
                    </w:rPr>
                  </w:pPr>
                  <w:ins w:id="124" w:author="Rikke Lise Simested" w:date="2024-11-21T08:24:00Z">
                    <w:r w:rsidRPr="00C95C09">
                      <w:rPr>
                        <w:rFonts w:ascii="Times New Roman" w:eastAsia="Times New Roman" w:hAnsi="Times New Roman" w:cs="Times New Roman"/>
                        <w:sz w:val="19"/>
                        <w:szCs w:val="19"/>
                        <w:lang w:eastAsia="da-DK"/>
                      </w:rPr>
                      <w:t xml:space="preserve">beslagsmed </w:t>
                    </w:r>
                  </w:ins>
                </w:p>
                <w:p w14:paraId="25C1CD92" w14:textId="6AA92CBD" w:rsidR="00C95C09" w:rsidRDefault="00C95C09" w:rsidP="00345E3B">
                  <w:pPr>
                    <w:spacing w:after="0" w:line="240" w:lineRule="auto"/>
                    <w:rPr>
                      <w:rFonts w:ascii="Times New Roman" w:eastAsia="Times New Roman" w:hAnsi="Times New Roman" w:cs="Times New Roman"/>
                      <w:sz w:val="19"/>
                      <w:szCs w:val="19"/>
                      <w:lang w:eastAsia="da-DK"/>
                    </w:rPr>
                  </w:pPr>
                  <w:ins w:id="125" w:author="Rikke Lise Simested" w:date="2024-11-21T08:24:00Z">
                    <w:r w:rsidRPr="00C95C09">
                      <w:rPr>
                        <w:rFonts w:ascii="Times New Roman" w:eastAsia="Times New Roman" w:hAnsi="Times New Roman" w:cs="Times New Roman"/>
                        <w:sz w:val="19"/>
                        <w:szCs w:val="19"/>
                        <w:lang w:eastAsia="da-DK"/>
                      </w:rPr>
                      <w:t xml:space="preserve">bådmekaniker </w:t>
                    </w:r>
                  </w:ins>
                </w:p>
                <w:p w14:paraId="496701DE" w14:textId="13926720" w:rsidR="00C95C09" w:rsidRDefault="00C95C09" w:rsidP="00345E3B">
                  <w:pPr>
                    <w:spacing w:after="0" w:line="240" w:lineRule="auto"/>
                    <w:rPr>
                      <w:rFonts w:ascii="Times New Roman" w:eastAsia="Times New Roman" w:hAnsi="Times New Roman" w:cs="Times New Roman"/>
                      <w:sz w:val="19"/>
                      <w:szCs w:val="19"/>
                      <w:lang w:eastAsia="da-DK"/>
                    </w:rPr>
                  </w:pPr>
                  <w:proofErr w:type="spellStart"/>
                  <w:ins w:id="126" w:author="Rikke Lise Simested" w:date="2024-11-21T08:24:00Z">
                    <w:r w:rsidRPr="00C95C09">
                      <w:rPr>
                        <w:rFonts w:ascii="Times New Roman" w:eastAsia="Times New Roman" w:hAnsi="Times New Roman" w:cs="Times New Roman"/>
                        <w:sz w:val="19"/>
                        <w:szCs w:val="19"/>
                        <w:lang w:eastAsia="da-DK"/>
                      </w:rPr>
                      <w:t>cnc</w:t>
                    </w:r>
                    <w:proofErr w:type="spellEnd"/>
                    <w:r w:rsidRPr="00C95C09">
                      <w:rPr>
                        <w:rFonts w:ascii="Times New Roman" w:eastAsia="Times New Roman" w:hAnsi="Times New Roman" w:cs="Times New Roman"/>
                        <w:sz w:val="19"/>
                        <w:szCs w:val="19"/>
                        <w:lang w:eastAsia="da-DK"/>
                      </w:rPr>
                      <w:t>-tekniker</w:t>
                    </w:r>
                  </w:ins>
                </w:p>
                <w:p w14:paraId="42C2BB9F" w14:textId="728AE873" w:rsidR="00C95C09" w:rsidRDefault="00C95C09" w:rsidP="00345E3B">
                  <w:pPr>
                    <w:spacing w:after="0" w:line="240" w:lineRule="auto"/>
                    <w:rPr>
                      <w:rFonts w:ascii="Times New Roman" w:eastAsia="Times New Roman" w:hAnsi="Times New Roman" w:cs="Times New Roman"/>
                      <w:sz w:val="19"/>
                      <w:szCs w:val="19"/>
                      <w:lang w:eastAsia="da-DK"/>
                    </w:rPr>
                  </w:pPr>
                  <w:ins w:id="127" w:author="Rikke Lise Simested" w:date="2024-11-21T08:24:00Z">
                    <w:r w:rsidRPr="00C95C09">
                      <w:rPr>
                        <w:rFonts w:ascii="Times New Roman" w:eastAsia="Times New Roman" w:hAnsi="Times New Roman" w:cs="Times New Roman"/>
                        <w:sz w:val="19"/>
                        <w:szCs w:val="19"/>
                        <w:lang w:eastAsia="da-DK"/>
                      </w:rPr>
                      <w:t>elektrikeruddannelsen (med specialer)</w:t>
                    </w:r>
                  </w:ins>
                </w:p>
                <w:p w14:paraId="1D3DEFF0" w14:textId="051473B2" w:rsidR="00C95C09" w:rsidRDefault="00C95C09" w:rsidP="00345E3B">
                  <w:pPr>
                    <w:spacing w:after="0" w:line="240" w:lineRule="auto"/>
                    <w:rPr>
                      <w:rFonts w:ascii="Times New Roman" w:eastAsia="Times New Roman" w:hAnsi="Times New Roman" w:cs="Times New Roman"/>
                      <w:sz w:val="19"/>
                      <w:szCs w:val="19"/>
                      <w:lang w:eastAsia="da-DK"/>
                    </w:rPr>
                  </w:pPr>
                  <w:ins w:id="128" w:author="Rikke Lise Simested" w:date="2024-11-21T08:24:00Z">
                    <w:r w:rsidRPr="00C95C09">
                      <w:rPr>
                        <w:rFonts w:ascii="Times New Roman" w:eastAsia="Times New Roman" w:hAnsi="Times New Roman" w:cs="Times New Roman"/>
                        <w:sz w:val="19"/>
                        <w:szCs w:val="19"/>
                        <w:lang w:eastAsia="da-DK"/>
                      </w:rPr>
                      <w:t xml:space="preserve">elektronik- og svagstrømsuddannelsen </w:t>
                    </w:r>
                  </w:ins>
                </w:p>
                <w:p w14:paraId="3B250E4C" w14:textId="424DF7B7" w:rsidR="00C95C09" w:rsidRDefault="00C95C09" w:rsidP="00345E3B">
                  <w:pPr>
                    <w:spacing w:after="0" w:line="240" w:lineRule="auto"/>
                    <w:rPr>
                      <w:rFonts w:ascii="Times New Roman" w:eastAsia="Times New Roman" w:hAnsi="Times New Roman" w:cs="Times New Roman"/>
                      <w:sz w:val="19"/>
                      <w:szCs w:val="19"/>
                      <w:lang w:eastAsia="da-DK"/>
                    </w:rPr>
                  </w:pPr>
                  <w:ins w:id="129" w:author="Rikke Lise Simested" w:date="2024-11-21T08:24:00Z">
                    <w:r w:rsidRPr="00C95C09">
                      <w:rPr>
                        <w:rFonts w:ascii="Times New Roman" w:eastAsia="Times New Roman" w:hAnsi="Times New Roman" w:cs="Times New Roman"/>
                        <w:sz w:val="19"/>
                        <w:szCs w:val="19"/>
                        <w:lang w:eastAsia="da-DK"/>
                      </w:rPr>
                      <w:t xml:space="preserve">finmekanikeruddannelsen (finmekaniker eller våbenmekaniker) </w:t>
                    </w:r>
                  </w:ins>
                </w:p>
                <w:p w14:paraId="7CDCA43D" w14:textId="4424F9C0" w:rsidR="00C95C09" w:rsidRDefault="00C95C09" w:rsidP="00345E3B">
                  <w:pPr>
                    <w:spacing w:after="0" w:line="240" w:lineRule="auto"/>
                    <w:rPr>
                      <w:rFonts w:ascii="Times New Roman" w:eastAsia="Times New Roman" w:hAnsi="Times New Roman" w:cs="Times New Roman"/>
                      <w:sz w:val="19"/>
                      <w:szCs w:val="19"/>
                      <w:lang w:eastAsia="da-DK"/>
                    </w:rPr>
                  </w:pPr>
                  <w:ins w:id="130" w:author="Rikke Lise Simested" w:date="2024-11-21T08:24:00Z">
                    <w:r w:rsidRPr="00C95C09">
                      <w:rPr>
                        <w:rFonts w:ascii="Times New Roman" w:eastAsia="Times New Roman" w:hAnsi="Times New Roman" w:cs="Times New Roman"/>
                        <w:sz w:val="19"/>
                        <w:szCs w:val="19"/>
                        <w:lang w:eastAsia="da-DK"/>
                      </w:rPr>
                      <w:t xml:space="preserve">flymekaniker </w:t>
                    </w:r>
                  </w:ins>
                </w:p>
                <w:p w14:paraId="52079DE6" w14:textId="3D42594D" w:rsidR="00C95C09" w:rsidRDefault="00C95C09" w:rsidP="00345E3B">
                  <w:pPr>
                    <w:spacing w:after="0" w:line="240" w:lineRule="auto"/>
                    <w:rPr>
                      <w:rFonts w:ascii="Times New Roman" w:eastAsia="Times New Roman" w:hAnsi="Times New Roman" w:cs="Times New Roman"/>
                      <w:sz w:val="19"/>
                      <w:szCs w:val="19"/>
                      <w:lang w:eastAsia="da-DK"/>
                    </w:rPr>
                  </w:pPr>
                  <w:ins w:id="131" w:author="Rikke Lise Simested" w:date="2024-11-21T08:25:00Z">
                    <w:r>
                      <w:rPr>
                        <w:rFonts w:ascii="Times New Roman" w:eastAsia="Times New Roman" w:hAnsi="Times New Roman" w:cs="Times New Roman"/>
                        <w:sz w:val="19"/>
                        <w:szCs w:val="19"/>
                        <w:lang w:eastAsia="da-DK"/>
                      </w:rPr>
                      <w:t>i</w:t>
                    </w:r>
                  </w:ins>
                  <w:ins w:id="132" w:author="Rikke Lise Simested" w:date="2024-11-21T08:24:00Z">
                    <w:r w:rsidRPr="00C95C09">
                      <w:rPr>
                        <w:rFonts w:ascii="Times New Roman" w:eastAsia="Times New Roman" w:hAnsi="Times New Roman" w:cs="Times New Roman"/>
                        <w:sz w:val="19"/>
                        <w:szCs w:val="19"/>
                        <w:lang w:eastAsia="da-DK"/>
                      </w:rPr>
                      <w:t>ndustriteknikeruddannelsen (med specialer)</w:t>
                    </w:r>
                  </w:ins>
                </w:p>
                <w:p w14:paraId="2A2492A7" w14:textId="0BDD6861" w:rsidR="00C95C09" w:rsidRDefault="00C95C09" w:rsidP="00345E3B">
                  <w:pPr>
                    <w:spacing w:after="0" w:line="240" w:lineRule="auto"/>
                    <w:rPr>
                      <w:rFonts w:ascii="Times New Roman" w:eastAsia="Times New Roman" w:hAnsi="Times New Roman" w:cs="Times New Roman"/>
                      <w:sz w:val="19"/>
                      <w:szCs w:val="19"/>
                      <w:lang w:eastAsia="da-DK"/>
                    </w:rPr>
                  </w:pPr>
                  <w:ins w:id="133" w:author="Rikke Lise Simested" w:date="2024-11-21T08:24:00Z">
                    <w:r w:rsidRPr="00C95C09">
                      <w:rPr>
                        <w:rFonts w:ascii="Times New Roman" w:eastAsia="Times New Roman" w:hAnsi="Times New Roman" w:cs="Times New Roman"/>
                        <w:sz w:val="19"/>
                        <w:szCs w:val="19"/>
                        <w:lang w:eastAsia="da-DK"/>
                      </w:rPr>
                      <w:t>køletekniker (trin 2)</w:t>
                    </w:r>
                  </w:ins>
                </w:p>
                <w:p w14:paraId="17002450" w14:textId="5CECF9A7" w:rsidR="00C95C09" w:rsidRDefault="00C95C09" w:rsidP="00345E3B">
                  <w:pPr>
                    <w:spacing w:after="0" w:line="240" w:lineRule="auto"/>
                    <w:rPr>
                      <w:rFonts w:ascii="Times New Roman" w:eastAsia="Times New Roman" w:hAnsi="Times New Roman" w:cs="Times New Roman"/>
                      <w:sz w:val="19"/>
                      <w:szCs w:val="19"/>
                      <w:lang w:eastAsia="da-DK"/>
                    </w:rPr>
                  </w:pPr>
                  <w:ins w:id="134" w:author="Rikke Lise Simested" w:date="2024-11-21T08:24:00Z">
                    <w:r w:rsidRPr="00C95C09">
                      <w:rPr>
                        <w:rFonts w:ascii="Times New Roman" w:eastAsia="Times New Roman" w:hAnsi="Times New Roman" w:cs="Times New Roman"/>
                        <w:sz w:val="19"/>
                        <w:szCs w:val="19"/>
                        <w:lang w:eastAsia="da-DK"/>
                      </w:rPr>
                      <w:t>lastvognsmekaniker (trin 2)</w:t>
                    </w:r>
                  </w:ins>
                </w:p>
                <w:p w14:paraId="726C9D82" w14:textId="30F52D9B" w:rsidR="00C95C09" w:rsidRDefault="00C95C09" w:rsidP="00345E3B">
                  <w:pPr>
                    <w:spacing w:after="0" w:line="240" w:lineRule="auto"/>
                    <w:rPr>
                      <w:rFonts w:ascii="Times New Roman" w:eastAsia="Times New Roman" w:hAnsi="Times New Roman" w:cs="Times New Roman"/>
                      <w:sz w:val="19"/>
                      <w:szCs w:val="19"/>
                      <w:lang w:eastAsia="da-DK"/>
                    </w:rPr>
                  </w:pPr>
                  <w:ins w:id="135" w:author="Rikke Lise Simested" w:date="2024-11-21T08:24:00Z">
                    <w:r w:rsidRPr="00C95C09">
                      <w:rPr>
                        <w:rFonts w:ascii="Times New Roman" w:eastAsia="Times New Roman" w:hAnsi="Times New Roman" w:cs="Times New Roman"/>
                        <w:sz w:val="19"/>
                        <w:szCs w:val="19"/>
                        <w:lang w:eastAsia="da-DK"/>
                      </w:rPr>
                      <w:t xml:space="preserve">maritime håndværksfag </w:t>
                    </w:r>
                  </w:ins>
                  <w:ins w:id="136" w:author="Rikke Lise Simested" w:date="2024-11-21T08:29:00Z">
                    <w:r w:rsidR="005E3B9A">
                      <w:rPr>
                        <w:rFonts w:ascii="Times New Roman" w:eastAsia="Times New Roman" w:hAnsi="Times New Roman" w:cs="Times New Roman"/>
                        <w:sz w:val="19"/>
                        <w:szCs w:val="19"/>
                        <w:lang w:eastAsia="da-DK"/>
                      </w:rPr>
                      <w:t>(</w:t>
                    </w:r>
                    <w:proofErr w:type="spellStart"/>
                    <w:r w:rsidR="005E3B9A">
                      <w:rPr>
                        <w:rFonts w:ascii="Times New Roman" w:eastAsia="Times New Roman" w:hAnsi="Times New Roman" w:cs="Times New Roman"/>
                        <w:sz w:val="19"/>
                        <w:szCs w:val="19"/>
                        <w:lang w:eastAsia="da-DK"/>
                      </w:rPr>
                      <w:t>b</w:t>
                    </w:r>
                  </w:ins>
                  <w:ins w:id="137" w:author="Rikke Lise Simested" w:date="2024-11-21T08:24:00Z">
                    <w:r w:rsidRPr="00C95C09">
                      <w:rPr>
                        <w:rFonts w:ascii="Times New Roman" w:eastAsia="Times New Roman" w:hAnsi="Times New Roman" w:cs="Times New Roman"/>
                        <w:sz w:val="19"/>
                        <w:szCs w:val="19"/>
                        <w:lang w:eastAsia="da-DK"/>
                      </w:rPr>
                      <w:t>ådbygger</w:t>
                    </w:r>
                  </w:ins>
                  <w:proofErr w:type="spellEnd"/>
                  <w:ins w:id="138" w:author="Rikke Lise Simested" w:date="2024-11-21T08:30:00Z">
                    <w:r w:rsidR="005E3B9A">
                      <w:rPr>
                        <w:rFonts w:ascii="Times New Roman" w:eastAsia="Times New Roman" w:hAnsi="Times New Roman" w:cs="Times New Roman"/>
                        <w:sz w:val="19"/>
                        <w:szCs w:val="19"/>
                        <w:lang w:eastAsia="da-DK"/>
                      </w:rPr>
                      <w:t>)</w:t>
                    </w:r>
                  </w:ins>
                  <w:ins w:id="139" w:author="Rikke Lise Simested" w:date="2024-11-21T08:24:00Z">
                    <w:r w:rsidRPr="00C95C09">
                      <w:rPr>
                        <w:rFonts w:ascii="Times New Roman" w:eastAsia="Times New Roman" w:hAnsi="Times New Roman" w:cs="Times New Roman"/>
                        <w:sz w:val="19"/>
                        <w:szCs w:val="19"/>
                        <w:lang w:eastAsia="da-DK"/>
                      </w:rPr>
                      <w:t xml:space="preserve"> </w:t>
                    </w:r>
                  </w:ins>
                </w:p>
                <w:p w14:paraId="586ED602" w14:textId="531DB77B" w:rsidR="005E3B9A" w:rsidRDefault="00C95C09" w:rsidP="00345E3B">
                  <w:pPr>
                    <w:spacing w:after="0" w:line="240" w:lineRule="auto"/>
                    <w:rPr>
                      <w:rFonts w:ascii="Times New Roman" w:eastAsia="Times New Roman" w:hAnsi="Times New Roman" w:cs="Times New Roman"/>
                      <w:sz w:val="19"/>
                      <w:szCs w:val="19"/>
                      <w:lang w:eastAsia="da-DK"/>
                    </w:rPr>
                  </w:pPr>
                  <w:ins w:id="140" w:author="Rikke Lise Simested" w:date="2024-11-21T08:24:00Z">
                    <w:r w:rsidRPr="00C95C09">
                      <w:rPr>
                        <w:rFonts w:ascii="Times New Roman" w:eastAsia="Times New Roman" w:hAnsi="Times New Roman" w:cs="Times New Roman"/>
                        <w:sz w:val="19"/>
                        <w:szCs w:val="19"/>
                        <w:lang w:eastAsia="da-DK"/>
                      </w:rPr>
                      <w:t>maskinsnedker</w:t>
                    </w:r>
                  </w:ins>
                </w:p>
                <w:p w14:paraId="7053F930" w14:textId="3614C52C" w:rsidR="00C95C09" w:rsidRDefault="00C95C09" w:rsidP="00345E3B">
                  <w:pPr>
                    <w:spacing w:after="0" w:line="240" w:lineRule="auto"/>
                    <w:rPr>
                      <w:rFonts w:ascii="Times New Roman" w:eastAsia="Times New Roman" w:hAnsi="Times New Roman" w:cs="Times New Roman"/>
                      <w:sz w:val="19"/>
                      <w:szCs w:val="19"/>
                      <w:lang w:eastAsia="da-DK"/>
                    </w:rPr>
                  </w:pPr>
                  <w:ins w:id="141" w:author="Rikke Lise Simested" w:date="2024-11-21T08:24:00Z">
                    <w:r w:rsidRPr="00C95C09">
                      <w:rPr>
                        <w:rFonts w:ascii="Times New Roman" w:eastAsia="Times New Roman" w:hAnsi="Times New Roman" w:cs="Times New Roman"/>
                        <w:sz w:val="19"/>
                        <w:szCs w:val="19"/>
                        <w:lang w:eastAsia="da-DK"/>
                      </w:rPr>
                      <w:t>mekaniker (trin 2)</w:t>
                    </w:r>
                  </w:ins>
                </w:p>
                <w:p w14:paraId="6756E0FA" w14:textId="55DCFA81" w:rsidR="00C95C09" w:rsidRDefault="00C95C09" w:rsidP="00345E3B">
                  <w:pPr>
                    <w:spacing w:after="0" w:line="240" w:lineRule="auto"/>
                    <w:rPr>
                      <w:rFonts w:ascii="Times New Roman" w:eastAsia="Times New Roman" w:hAnsi="Times New Roman" w:cs="Times New Roman"/>
                      <w:sz w:val="19"/>
                      <w:szCs w:val="19"/>
                      <w:lang w:eastAsia="da-DK"/>
                    </w:rPr>
                  </w:pPr>
                  <w:ins w:id="142" w:author="Rikke Lise Simested" w:date="2024-11-21T08:24:00Z">
                    <w:r w:rsidRPr="00C95C09">
                      <w:rPr>
                        <w:rFonts w:ascii="Times New Roman" w:eastAsia="Times New Roman" w:hAnsi="Times New Roman" w:cs="Times New Roman"/>
                        <w:sz w:val="19"/>
                        <w:szCs w:val="19"/>
                        <w:lang w:eastAsia="da-DK"/>
                      </w:rPr>
                      <w:t xml:space="preserve">metalsmed (med specialer) </w:t>
                    </w:r>
                  </w:ins>
                </w:p>
                <w:p w14:paraId="5E838B4B" w14:textId="5556A1AD" w:rsidR="00C95C09" w:rsidRDefault="00C95C09" w:rsidP="00345E3B">
                  <w:pPr>
                    <w:spacing w:after="0" w:line="240" w:lineRule="auto"/>
                    <w:rPr>
                      <w:rFonts w:ascii="Times New Roman" w:eastAsia="Times New Roman" w:hAnsi="Times New Roman" w:cs="Times New Roman"/>
                      <w:sz w:val="19"/>
                      <w:szCs w:val="19"/>
                      <w:lang w:eastAsia="da-DK"/>
                    </w:rPr>
                  </w:pPr>
                  <w:ins w:id="143" w:author="Rikke Lise Simested" w:date="2024-11-21T08:24:00Z">
                    <w:r w:rsidRPr="00C95C09">
                      <w:rPr>
                        <w:rFonts w:ascii="Times New Roman" w:eastAsia="Times New Roman" w:hAnsi="Times New Roman" w:cs="Times New Roman"/>
                        <w:sz w:val="19"/>
                        <w:szCs w:val="19"/>
                        <w:lang w:eastAsia="da-DK"/>
                      </w:rPr>
                      <w:t>personvognsmekaniker (trin 2)</w:t>
                    </w:r>
                  </w:ins>
                </w:p>
                <w:p w14:paraId="695943EE" w14:textId="77855B36" w:rsidR="00C95C09" w:rsidRDefault="00C95C09" w:rsidP="00345E3B">
                  <w:pPr>
                    <w:spacing w:after="0" w:line="240" w:lineRule="auto"/>
                    <w:rPr>
                      <w:rFonts w:ascii="Times New Roman" w:eastAsia="Times New Roman" w:hAnsi="Times New Roman" w:cs="Times New Roman"/>
                      <w:sz w:val="19"/>
                      <w:szCs w:val="19"/>
                      <w:lang w:eastAsia="da-DK"/>
                    </w:rPr>
                  </w:pPr>
                  <w:ins w:id="144" w:author="Rikke Lise Simested" w:date="2024-11-21T08:24:00Z">
                    <w:r w:rsidRPr="00C95C09">
                      <w:rPr>
                        <w:rFonts w:ascii="Times New Roman" w:eastAsia="Times New Roman" w:hAnsi="Times New Roman" w:cs="Times New Roman"/>
                        <w:sz w:val="19"/>
                        <w:szCs w:val="19"/>
                        <w:lang w:eastAsia="da-DK"/>
                      </w:rPr>
                      <w:t xml:space="preserve">plastmager </w:t>
                    </w:r>
                  </w:ins>
                </w:p>
                <w:p w14:paraId="4BC87488" w14:textId="52092000" w:rsidR="00C95C09" w:rsidRDefault="00C95C09" w:rsidP="00345E3B">
                  <w:pPr>
                    <w:spacing w:after="0" w:line="240" w:lineRule="auto"/>
                    <w:rPr>
                      <w:rFonts w:ascii="Times New Roman" w:eastAsia="Times New Roman" w:hAnsi="Times New Roman" w:cs="Times New Roman"/>
                      <w:sz w:val="19"/>
                      <w:szCs w:val="19"/>
                      <w:lang w:eastAsia="da-DK"/>
                    </w:rPr>
                  </w:pPr>
                  <w:ins w:id="145" w:author="Rikke Lise Simested" w:date="2024-11-21T08:24:00Z">
                    <w:r w:rsidRPr="00C95C09">
                      <w:rPr>
                        <w:rFonts w:ascii="Times New Roman" w:eastAsia="Times New Roman" w:hAnsi="Times New Roman" w:cs="Times New Roman"/>
                        <w:sz w:val="19"/>
                        <w:szCs w:val="19"/>
                        <w:lang w:eastAsia="da-DK"/>
                      </w:rPr>
                      <w:t xml:space="preserve">procesoperatør (trin 2) </w:t>
                    </w:r>
                  </w:ins>
                </w:p>
                <w:p w14:paraId="6CC13EC6" w14:textId="431D83BB" w:rsidR="00C95C09" w:rsidRDefault="00C95C09" w:rsidP="00345E3B">
                  <w:pPr>
                    <w:spacing w:after="0" w:line="240" w:lineRule="auto"/>
                    <w:rPr>
                      <w:rFonts w:ascii="Times New Roman" w:eastAsia="Times New Roman" w:hAnsi="Times New Roman" w:cs="Times New Roman"/>
                      <w:sz w:val="19"/>
                      <w:szCs w:val="19"/>
                      <w:lang w:eastAsia="da-DK"/>
                    </w:rPr>
                  </w:pPr>
                  <w:ins w:id="146" w:author="Rikke Lise Simested" w:date="2024-11-21T08:24:00Z">
                    <w:r w:rsidRPr="00C95C09">
                      <w:rPr>
                        <w:rFonts w:ascii="Times New Roman" w:eastAsia="Times New Roman" w:hAnsi="Times New Roman" w:cs="Times New Roman"/>
                        <w:sz w:val="19"/>
                        <w:szCs w:val="19"/>
                        <w:lang w:eastAsia="da-DK"/>
                      </w:rPr>
                      <w:t xml:space="preserve">skibsmekaniker (med specialer eller trin 2) </w:t>
                    </w:r>
                  </w:ins>
                </w:p>
                <w:p w14:paraId="1F3B3871" w14:textId="5E536DB4" w:rsidR="00C95C09" w:rsidRDefault="00C95C09" w:rsidP="00345E3B">
                  <w:pPr>
                    <w:spacing w:after="0" w:line="240" w:lineRule="auto"/>
                    <w:rPr>
                      <w:rFonts w:ascii="Times New Roman" w:eastAsia="Times New Roman" w:hAnsi="Times New Roman" w:cs="Times New Roman"/>
                      <w:sz w:val="19"/>
                      <w:szCs w:val="19"/>
                      <w:lang w:eastAsia="da-DK"/>
                    </w:rPr>
                  </w:pPr>
                  <w:ins w:id="147" w:author="Rikke Lise Simested" w:date="2024-11-21T08:24:00Z">
                    <w:r w:rsidRPr="00C95C09">
                      <w:rPr>
                        <w:rFonts w:ascii="Times New Roman" w:eastAsia="Times New Roman" w:hAnsi="Times New Roman" w:cs="Times New Roman"/>
                        <w:sz w:val="19"/>
                        <w:szCs w:val="19"/>
                        <w:lang w:eastAsia="da-DK"/>
                      </w:rPr>
                      <w:t xml:space="preserve">skibsmontør (trin 2) </w:t>
                    </w:r>
                  </w:ins>
                </w:p>
                <w:p w14:paraId="65EF435A" w14:textId="41A48B40" w:rsidR="00C95C09" w:rsidRDefault="00C95C09" w:rsidP="00345E3B">
                  <w:pPr>
                    <w:spacing w:after="0" w:line="240" w:lineRule="auto"/>
                    <w:rPr>
                      <w:rFonts w:ascii="Times New Roman" w:eastAsia="Times New Roman" w:hAnsi="Times New Roman" w:cs="Times New Roman"/>
                      <w:sz w:val="19"/>
                      <w:szCs w:val="19"/>
                      <w:lang w:eastAsia="da-DK"/>
                    </w:rPr>
                  </w:pPr>
                  <w:ins w:id="148" w:author="Rikke Lise Simested" w:date="2024-11-21T08:24:00Z">
                    <w:r w:rsidRPr="00C95C09">
                      <w:rPr>
                        <w:rFonts w:ascii="Times New Roman" w:eastAsia="Times New Roman" w:hAnsi="Times New Roman" w:cs="Times New Roman"/>
                        <w:sz w:val="19"/>
                        <w:szCs w:val="19"/>
                        <w:lang w:eastAsia="da-DK"/>
                      </w:rPr>
                      <w:t xml:space="preserve">skibstekniker (trin 2) </w:t>
                    </w:r>
                  </w:ins>
                </w:p>
                <w:p w14:paraId="0AB4654F" w14:textId="607EEF90" w:rsidR="00C95C09" w:rsidRDefault="00C95C09" w:rsidP="00345E3B">
                  <w:pPr>
                    <w:spacing w:after="0" w:line="240" w:lineRule="auto"/>
                    <w:rPr>
                      <w:rFonts w:ascii="Times New Roman" w:eastAsia="Times New Roman" w:hAnsi="Times New Roman" w:cs="Times New Roman"/>
                      <w:sz w:val="19"/>
                      <w:szCs w:val="19"/>
                      <w:lang w:eastAsia="da-DK"/>
                    </w:rPr>
                  </w:pPr>
                  <w:ins w:id="149" w:author="Rikke Lise Simested" w:date="2024-11-21T08:24:00Z">
                    <w:r w:rsidRPr="00C95C09">
                      <w:rPr>
                        <w:rFonts w:ascii="Times New Roman" w:eastAsia="Times New Roman" w:hAnsi="Times New Roman" w:cs="Times New Roman"/>
                        <w:sz w:val="19"/>
                        <w:szCs w:val="19"/>
                        <w:lang w:eastAsia="da-DK"/>
                      </w:rPr>
                      <w:t xml:space="preserve">smed (med specialer) </w:t>
                    </w:r>
                  </w:ins>
                </w:p>
                <w:p w14:paraId="0B8AFE0C" w14:textId="00B954F0" w:rsidR="00C95C09" w:rsidRDefault="00C95C09" w:rsidP="00345E3B">
                  <w:pPr>
                    <w:spacing w:after="0" w:line="240" w:lineRule="auto"/>
                    <w:rPr>
                      <w:rFonts w:ascii="Times New Roman" w:eastAsia="Times New Roman" w:hAnsi="Times New Roman" w:cs="Times New Roman"/>
                      <w:sz w:val="19"/>
                      <w:szCs w:val="19"/>
                      <w:lang w:eastAsia="da-DK"/>
                    </w:rPr>
                  </w:pPr>
                  <w:ins w:id="150" w:author="Rikke Lise Simested" w:date="2024-11-21T08:24:00Z">
                    <w:r w:rsidRPr="00C95C09">
                      <w:rPr>
                        <w:rFonts w:ascii="Times New Roman" w:eastAsia="Times New Roman" w:hAnsi="Times New Roman" w:cs="Times New Roman"/>
                        <w:sz w:val="19"/>
                        <w:szCs w:val="19"/>
                        <w:lang w:eastAsia="da-DK"/>
                      </w:rPr>
                      <w:lastRenderedPageBreak/>
                      <w:t xml:space="preserve">støberitekniker (med specialer) </w:t>
                    </w:r>
                  </w:ins>
                </w:p>
                <w:p w14:paraId="439F6F2F" w14:textId="4418B2A2" w:rsidR="00C95C09" w:rsidRDefault="00C95C09" w:rsidP="00345E3B">
                  <w:pPr>
                    <w:spacing w:after="0" w:line="240" w:lineRule="auto"/>
                    <w:rPr>
                      <w:rFonts w:ascii="Times New Roman" w:eastAsia="Times New Roman" w:hAnsi="Times New Roman" w:cs="Times New Roman"/>
                      <w:sz w:val="19"/>
                      <w:szCs w:val="19"/>
                      <w:lang w:eastAsia="da-DK"/>
                    </w:rPr>
                  </w:pPr>
                  <w:ins w:id="151" w:author="Rikke Lise Simested" w:date="2024-11-21T08:24:00Z">
                    <w:r w:rsidRPr="00C95C09">
                      <w:rPr>
                        <w:rFonts w:ascii="Times New Roman" w:eastAsia="Times New Roman" w:hAnsi="Times New Roman" w:cs="Times New Roman"/>
                        <w:sz w:val="19"/>
                        <w:szCs w:val="19"/>
                        <w:lang w:eastAsia="da-DK"/>
                      </w:rPr>
                      <w:t>teknisk designer</w:t>
                    </w:r>
                  </w:ins>
                </w:p>
                <w:p w14:paraId="04B04EAF" w14:textId="0289BA5C" w:rsidR="00C95C09" w:rsidRDefault="00C95C09" w:rsidP="00345E3B">
                  <w:pPr>
                    <w:spacing w:after="0" w:line="240" w:lineRule="auto"/>
                    <w:rPr>
                      <w:rFonts w:ascii="Times New Roman" w:eastAsia="Times New Roman" w:hAnsi="Times New Roman" w:cs="Times New Roman"/>
                      <w:sz w:val="19"/>
                      <w:szCs w:val="19"/>
                      <w:lang w:eastAsia="da-DK"/>
                    </w:rPr>
                  </w:pPr>
                  <w:ins w:id="152" w:author="Rikke Lise Simested" w:date="2024-11-21T08:24:00Z">
                    <w:r w:rsidRPr="00C95C09">
                      <w:rPr>
                        <w:rFonts w:ascii="Times New Roman" w:eastAsia="Times New Roman" w:hAnsi="Times New Roman" w:cs="Times New Roman"/>
                        <w:sz w:val="19"/>
                        <w:szCs w:val="19"/>
                        <w:lang w:eastAsia="da-DK"/>
                      </w:rPr>
                      <w:t xml:space="preserve">teknisk isolatør </w:t>
                    </w:r>
                  </w:ins>
                </w:p>
                <w:p w14:paraId="46AC7AB1" w14:textId="161F43DC" w:rsidR="00C95C09" w:rsidRDefault="00C95C09" w:rsidP="00345E3B">
                  <w:pPr>
                    <w:spacing w:after="0" w:line="240" w:lineRule="auto"/>
                    <w:rPr>
                      <w:rFonts w:ascii="Times New Roman" w:eastAsia="Times New Roman" w:hAnsi="Times New Roman" w:cs="Times New Roman"/>
                      <w:sz w:val="19"/>
                      <w:szCs w:val="19"/>
                      <w:lang w:eastAsia="da-DK"/>
                    </w:rPr>
                  </w:pPr>
                  <w:ins w:id="153" w:author="Rikke Lise Simested" w:date="2024-11-21T08:24:00Z">
                    <w:r w:rsidRPr="00C95C09">
                      <w:rPr>
                        <w:rFonts w:ascii="Times New Roman" w:eastAsia="Times New Roman" w:hAnsi="Times New Roman" w:cs="Times New Roman"/>
                        <w:sz w:val="19"/>
                        <w:szCs w:val="19"/>
                        <w:lang w:eastAsia="da-DK"/>
                      </w:rPr>
                      <w:t>vvs-energiuddannelsen</w:t>
                    </w:r>
                  </w:ins>
                </w:p>
                <w:p w14:paraId="2A06E1C9" w14:textId="78BF162A" w:rsidR="00C95C09" w:rsidRDefault="00C95C09" w:rsidP="00345E3B">
                  <w:pPr>
                    <w:spacing w:after="0" w:line="240" w:lineRule="auto"/>
                    <w:rPr>
                      <w:rFonts w:ascii="Times New Roman" w:eastAsia="Times New Roman" w:hAnsi="Times New Roman" w:cs="Times New Roman"/>
                      <w:sz w:val="19"/>
                      <w:szCs w:val="19"/>
                      <w:lang w:eastAsia="da-DK"/>
                    </w:rPr>
                  </w:pPr>
                  <w:ins w:id="154" w:author="Rikke Lise Simested" w:date="2024-11-21T08:24:00Z">
                    <w:r w:rsidRPr="00C95C09">
                      <w:rPr>
                        <w:rFonts w:ascii="Times New Roman" w:eastAsia="Times New Roman" w:hAnsi="Times New Roman" w:cs="Times New Roman"/>
                        <w:sz w:val="19"/>
                        <w:szCs w:val="19"/>
                        <w:lang w:eastAsia="da-DK"/>
                      </w:rPr>
                      <w:t xml:space="preserve">vvs-uddannelsen </w:t>
                    </w:r>
                  </w:ins>
                </w:p>
                <w:p w14:paraId="4C3D54AE" w14:textId="77777777" w:rsidR="00C95C09" w:rsidRDefault="00C95C09" w:rsidP="00345E3B">
                  <w:pPr>
                    <w:spacing w:after="0" w:line="240" w:lineRule="auto"/>
                    <w:rPr>
                      <w:rFonts w:ascii="Times New Roman" w:eastAsia="Times New Roman" w:hAnsi="Times New Roman" w:cs="Times New Roman"/>
                      <w:sz w:val="19"/>
                      <w:szCs w:val="19"/>
                      <w:lang w:eastAsia="da-DK"/>
                    </w:rPr>
                  </w:pPr>
                  <w:ins w:id="155" w:author="Rikke Lise Simested" w:date="2024-11-21T08:24:00Z">
                    <w:r w:rsidRPr="00C95C09">
                      <w:rPr>
                        <w:rFonts w:ascii="Times New Roman" w:eastAsia="Times New Roman" w:hAnsi="Times New Roman" w:cs="Times New Roman"/>
                        <w:sz w:val="19"/>
                        <w:szCs w:val="19"/>
                        <w:lang w:eastAsia="da-DK"/>
                      </w:rPr>
                      <w:t xml:space="preserve">værktøjsuddannelsen (med specialer). </w:t>
                    </w:r>
                  </w:ins>
                </w:p>
                <w:p w14:paraId="10A83916" w14:textId="77777777" w:rsidR="00C95C09" w:rsidRPr="005E3B9A" w:rsidRDefault="00C95C09" w:rsidP="00345E3B">
                  <w:pPr>
                    <w:spacing w:after="0" w:line="240" w:lineRule="auto"/>
                    <w:rPr>
                      <w:rFonts w:ascii="Times New Roman" w:eastAsia="Times New Roman" w:hAnsi="Times New Roman" w:cs="Times New Roman"/>
                      <w:i/>
                      <w:sz w:val="19"/>
                      <w:szCs w:val="19"/>
                      <w:lang w:eastAsia="da-DK"/>
                    </w:rPr>
                  </w:pPr>
                  <w:ins w:id="156" w:author="Rikke Lise Simested" w:date="2024-11-21T08:24:00Z">
                    <w:r w:rsidRPr="005E3B9A">
                      <w:rPr>
                        <w:rFonts w:ascii="Times New Roman" w:eastAsia="Times New Roman" w:hAnsi="Times New Roman" w:cs="Times New Roman"/>
                        <w:i/>
                        <w:sz w:val="19"/>
                        <w:szCs w:val="19"/>
                        <w:lang w:eastAsia="da-DK"/>
                      </w:rPr>
                      <w:t xml:space="preserve">Ingen specifikke adgangskrav </w:t>
                    </w:r>
                  </w:ins>
                </w:p>
                <w:p w14:paraId="1C7C6967" w14:textId="079779DF" w:rsidR="00C95C09" w:rsidRDefault="005E3B9A" w:rsidP="00345E3B">
                  <w:pPr>
                    <w:spacing w:after="0" w:line="240" w:lineRule="auto"/>
                    <w:rPr>
                      <w:rFonts w:ascii="Times New Roman" w:eastAsia="Times New Roman" w:hAnsi="Times New Roman" w:cs="Times New Roman"/>
                      <w:sz w:val="19"/>
                      <w:szCs w:val="19"/>
                      <w:lang w:eastAsia="da-DK"/>
                    </w:rPr>
                  </w:pPr>
                  <w:ins w:id="157" w:author="Rikke Lise Simested" w:date="2024-11-21T08:27:00Z">
                    <w:r w:rsidRPr="005E3B9A">
                      <w:rPr>
                        <w:rFonts w:ascii="Times New Roman" w:eastAsia="Times New Roman" w:hAnsi="Times New Roman" w:cs="Times New Roman"/>
                        <w:b/>
                        <w:sz w:val="19"/>
                        <w:szCs w:val="19"/>
                        <w:lang w:eastAsia="da-DK"/>
                      </w:rPr>
                      <w:t xml:space="preserve">Adgang via </w:t>
                    </w:r>
                  </w:ins>
                  <w:ins w:id="158" w:author="Rikke Lise Simested" w:date="2024-11-21T08:24:00Z">
                    <w:r w:rsidR="00C95C09" w:rsidRPr="005E3B9A">
                      <w:rPr>
                        <w:rFonts w:ascii="Times New Roman" w:eastAsia="Times New Roman" w:hAnsi="Times New Roman" w:cs="Times New Roman"/>
                        <w:b/>
                        <w:sz w:val="19"/>
                        <w:szCs w:val="19"/>
                        <w:lang w:eastAsia="da-DK"/>
                      </w:rPr>
                      <w:t>3-årig erhvervsuddannelse</w:t>
                    </w:r>
                    <w:r w:rsidR="00C95C09" w:rsidRPr="00C95C09">
                      <w:rPr>
                        <w:rFonts w:ascii="Times New Roman" w:eastAsia="Times New Roman" w:hAnsi="Times New Roman" w:cs="Times New Roman"/>
                        <w:sz w:val="19"/>
                        <w:szCs w:val="19"/>
                        <w:lang w:eastAsia="da-DK"/>
                      </w:rPr>
                      <w:t xml:space="preserve">: </w:t>
                    </w:r>
                  </w:ins>
                </w:p>
                <w:p w14:paraId="32E2C89E" w14:textId="347099B3" w:rsidR="00C95C09" w:rsidRDefault="00C95C09" w:rsidP="00345E3B">
                  <w:pPr>
                    <w:spacing w:after="0" w:line="240" w:lineRule="auto"/>
                    <w:rPr>
                      <w:rFonts w:ascii="Times New Roman" w:eastAsia="Times New Roman" w:hAnsi="Times New Roman" w:cs="Times New Roman"/>
                      <w:sz w:val="19"/>
                      <w:szCs w:val="19"/>
                      <w:lang w:eastAsia="da-DK"/>
                    </w:rPr>
                  </w:pPr>
                  <w:ins w:id="159" w:author="Rikke Lise Simested" w:date="2024-11-21T08:24:00Z">
                    <w:r w:rsidRPr="005E3B9A">
                      <w:rPr>
                        <w:rFonts w:ascii="Times New Roman" w:eastAsia="Times New Roman" w:hAnsi="Times New Roman" w:cs="Times New Roman"/>
                        <w:i/>
                        <w:sz w:val="19"/>
                        <w:szCs w:val="19"/>
                        <w:lang w:eastAsia="da-DK"/>
                      </w:rPr>
                      <w:t>Specifikke adgangskrav</w:t>
                    </w:r>
                    <w:r w:rsidRPr="00C95C09">
                      <w:rPr>
                        <w:rFonts w:ascii="Times New Roman" w:eastAsia="Times New Roman" w:hAnsi="Times New Roman" w:cs="Times New Roman"/>
                        <w:sz w:val="19"/>
                        <w:szCs w:val="19"/>
                        <w:lang w:eastAsia="da-DK"/>
                      </w:rPr>
                      <w:t xml:space="preserve">: Fysik C og </w:t>
                    </w:r>
                  </w:ins>
                  <w:ins w:id="160" w:author="Rikke Lise Simested" w:date="2024-11-21T08:31:00Z">
                    <w:r w:rsidR="005E3B9A">
                      <w:rPr>
                        <w:rFonts w:ascii="Times New Roman" w:eastAsia="Times New Roman" w:hAnsi="Times New Roman" w:cs="Times New Roman"/>
                        <w:sz w:val="19"/>
                        <w:szCs w:val="19"/>
                        <w:lang w:eastAsia="da-DK"/>
                      </w:rPr>
                      <w:t>m</w:t>
                    </w:r>
                  </w:ins>
                  <w:ins w:id="161" w:author="Rikke Lise Simested" w:date="2024-11-21T08:24:00Z">
                    <w:r w:rsidRPr="00C95C09">
                      <w:rPr>
                        <w:rFonts w:ascii="Times New Roman" w:eastAsia="Times New Roman" w:hAnsi="Times New Roman" w:cs="Times New Roman"/>
                        <w:sz w:val="19"/>
                        <w:szCs w:val="19"/>
                        <w:lang w:eastAsia="da-DK"/>
                      </w:rPr>
                      <w:t xml:space="preserve">atematik C </w:t>
                    </w:r>
                  </w:ins>
                </w:p>
                <w:p w14:paraId="66EA794F" w14:textId="77777777" w:rsidR="005E3B9A" w:rsidRDefault="00C95C09" w:rsidP="00345E3B">
                  <w:pPr>
                    <w:spacing w:after="0" w:line="240" w:lineRule="auto"/>
                    <w:rPr>
                      <w:ins w:id="162" w:author="Rikke Lise Simested" w:date="2024-11-21T08:27:00Z"/>
                      <w:rFonts w:ascii="Times New Roman" w:eastAsia="Times New Roman" w:hAnsi="Times New Roman" w:cs="Times New Roman"/>
                      <w:sz w:val="19"/>
                      <w:szCs w:val="19"/>
                      <w:lang w:eastAsia="da-DK"/>
                    </w:rPr>
                  </w:pPr>
                  <w:ins w:id="163" w:author="Rikke Lise Simested" w:date="2024-11-21T08:24:00Z">
                    <w:r w:rsidRPr="005E3B9A">
                      <w:rPr>
                        <w:rFonts w:ascii="Times New Roman" w:eastAsia="Times New Roman" w:hAnsi="Times New Roman" w:cs="Times New Roman"/>
                        <w:b/>
                        <w:sz w:val="19"/>
                        <w:szCs w:val="19"/>
                        <w:lang w:eastAsia="da-DK"/>
                      </w:rPr>
                      <w:t>Anden adgang</w:t>
                    </w:r>
                    <w:r w:rsidRPr="00C95C09">
                      <w:rPr>
                        <w:rFonts w:ascii="Times New Roman" w:eastAsia="Times New Roman" w:hAnsi="Times New Roman" w:cs="Times New Roman"/>
                        <w:sz w:val="19"/>
                        <w:szCs w:val="19"/>
                        <w:lang w:eastAsia="da-DK"/>
                      </w:rPr>
                      <w:t xml:space="preserve">: </w:t>
                    </w:r>
                  </w:ins>
                </w:p>
                <w:p w14:paraId="51FA1F03" w14:textId="77777777" w:rsidR="005E3B9A" w:rsidRDefault="00C95C09" w:rsidP="00345E3B">
                  <w:pPr>
                    <w:spacing w:after="0" w:line="240" w:lineRule="auto"/>
                    <w:rPr>
                      <w:ins w:id="164" w:author="Rikke Lise Simested" w:date="2024-11-21T08:27:00Z"/>
                      <w:rFonts w:ascii="Times New Roman" w:eastAsia="Times New Roman" w:hAnsi="Times New Roman" w:cs="Times New Roman"/>
                      <w:sz w:val="19"/>
                      <w:szCs w:val="19"/>
                      <w:lang w:eastAsia="da-DK"/>
                    </w:rPr>
                  </w:pPr>
                  <w:ins w:id="165" w:author="Rikke Lise Simested" w:date="2024-11-21T08:24:00Z">
                    <w:r w:rsidRPr="00C95C09">
                      <w:rPr>
                        <w:rFonts w:ascii="Times New Roman" w:eastAsia="Times New Roman" w:hAnsi="Times New Roman" w:cs="Times New Roman"/>
                        <w:sz w:val="19"/>
                        <w:szCs w:val="19"/>
                        <w:lang w:eastAsia="da-DK"/>
                      </w:rPr>
                      <w:t xml:space="preserve">Adgangseksamen til de maritime professionsbacheloruddannelser. </w:t>
                    </w:r>
                  </w:ins>
                </w:p>
                <w:p w14:paraId="13418F7D" w14:textId="4C3CC263" w:rsidR="00C95C09" w:rsidRPr="005E3B9A" w:rsidRDefault="00C95C09" w:rsidP="00345E3B">
                  <w:pPr>
                    <w:spacing w:after="0" w:line="240" w:lineRule="auto"/>
                    <w:rPr>
                      <w:rFonts w:ascii="Times New Roman" w:eastAsia="Times New Roman" w:hAnsi="Times New Roman" w:cs="Times New Roman"/>
                      <w:b/>
                      <w:bCs/>
                      <w:i/>
                      <w:sz w:val="19"/>
                      <w:szCs w:val="19"/>
                      <w:lang w:eastAsia="da-DK"/>
                    </w:rPr>
                  </w:pPr>
                  <w:ins w:id="166" w:author="Rikke Lise Simested" w:date="2024-11-21T08:24:00Z">
                    <w:r w:rsidRPr="005E3B9A">
                      <w:rPr>
                        <w:rFonts w:ascii="Times New Roman" w:eastAsia="Times New Roman" w:hAnsi="Times New Roman" w:cs="Times New Roman"/>
                        <w:i/>
                        <w:sz w:val="19"/>
                        <w:szCs w:val="19"/>
                        <w:lang w:eastAsia="da-DK"/>
                      </w:rPr>
                      <w:t>Ingen specifikke adgangskrav</w:t>
                    </w:r>
                  </w:ins>
                </w:p>
              </w:tc>
            </w:tr>
            <w:tr w:rsidR="00345E3B" w:rsidRPr="00345E3B" w14:paraId="10DCB1E1" w14:textId="77777777" w:rsidTr="00C95C09">
              <w:tc>
                <w:tcPr>
                  <w:tcW w:w="2117" w:type="dxa"/>
                  <w:tcBorders>
                    <w:top w:val="single" w:sz="8" w:space="0" w:color="000000"/>
                    <w:left w:val="single" w:sz="8" w:space="0" w:color="000000"/>
                    <w:bottom w:val="single" w:sz="8" w:space="0" w:color="000000"/>
                    <w:right w:val="single" w:sz="8" w:space="0" w:color="000000"/>
                  </w:tcBorders>
                  <w:hideMark/>
                </w:tcPr>
                <w:p w14:paraId="62B201E3"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lastRenderedPageBreak/>
                    <w:t>Produktionsteknolog</w:t>
                  </w:r>
                  <w:proofErr w:type="spellEnd"/>
                  <w:r w:rsidRPr="00345E3B">
                    <w:rPr>
                      <w:rFonts w:ascii="Times New Roman" w:eastAsia="Times New Roman" w:hAnsi="Times New Roman" w:cs="Times New Roman"/>
                      <w:sz w:val="19"/>
                      <w:szCs w:val="19"/>
                      <w:lang w:val="en-US" w:eastAsia="da-DK"/>
                    </w:rPr>
                    <w:t xml:space="preserve"> (AP Graduate in Production Technology)</w:t>
                  </w:r>
                </w:p>
              </w:tc>
              <w:tc>
                <w:tcPr>
                  <w:tcW w:w="8518" w:type="dxa"/>
                  <w:tcBorders>
                    <w:top w:val="single" w:sz="8" w:space="0" w:color="000000"/>
                    <w:left w:val="single" w:sz="8" w:space="0" w:color="000000"/>
                    <w:bottom w:val="single" w:sz="8" w:space="0" w:color="000000"/>
                    <w:right w:val="single" w:sz="8" w:space="0" w:color="DADADA"/>
                  </w:tcBorders>
                  <w:shd w:val="clear" w:color="auto" w:fill="auto"/>
                  <w:hideMark/>
                </w:tcPr>
                <w:p w14:paraId="61FF5C7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1C8C57B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Matematik C</w:t>
                  </w:r>
                </w:p>
                <w:p w14:paraId="4F0DF0A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64D71DF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Automatik- og procesuddannelsen (med specialer og trin 2)</w:t>
                  </w:r>
                </w:p>
                <w:p w14:paraId="2BA4CBD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beslagsmed</w:t>
                  </w:r>
                </w:p>
                <w:p w14:paraId="6C2CEBC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boligmonteringsuddannelsen</w:t>
                  </w:r>
                </w:p>
                <w:p w14:paraId="125DB74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bygningssnedker</w:t>
                  </w:r>
                </w:p>
                <w:p w14:paraId="304D59B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spellStart"/>
                  <w:r w:rsidRPr="00345E3B">
                    <w:rPr>
                      <w:rFonts w:ascii="Times New Roman" w:eastAsia="Times New Roman" w:hAnsi="Times New Roman" w:cs="Times New Roman"/>
                      <w:sz w:val="19"/>
                      <w:szCs w:val="19"/>
                      <w:lang w:eastAsia="da-DK"/>
                    </w:rPr>
                    <w:t>cnc</w:t>
                  </w:r>
                  <w:proofErr w:type="spellEnd"/>
                  <w:r w:rsidRPr="00345E3B">
                    <w:rPr>
                      <w:rFonts w:ascii="Times New Roman" w:eastAsia="Times New Roman" w:hAnsi="Times New Roman" w:cs="Times New Roman"/>
                      <w:sz w:val="19"/>
                      <w:szCs w:val="19"/>
                      <w:lang w:eastAsia="da-DK"/>
                    </w:rPr>
                    <w:t>-tekniker (trin 2)</w:t>
                  </w:r>
                </w:p>
                <w:p w14:paraId="227888E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cykel- og motorcykelmekaniker (trin 1 knallertmekaniker, trin 2 cykelmekaniker og trin 2 motorcykelmekaniker)</w:t>
                  </w:r>
                </w:p>
                <w:p w14:paraId="0529705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elektrikeruddannelsen (med specialer)</w:t>
                  </w:r>
                </w:p>
                <w:p w14:paraId="21C8AD8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elektronik- og svagstrømsuddannelsen</w:t>
                  </w:r>
                </w:p>
                <w:p w14:paraId="2AB6C72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entreprenør- og landbrugsmaskinuddannelsen (trin 2 og speciale kranmekaniker)</w:t>
                  </w:r>
                </w:p>
                <w:p w14:paraId="4103D1B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finmekaniker (med specialer og trin 2)</w:t>
                  </w:r>
                </w:p>
                <w:p w14:paraId="4A91B83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flymekaniker</w:t>
                  </w:r>
                </w:p>
                <w:p w14:paraId="5355FD0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gartner</w:t>
                  </w:r>
                </w:p>
                <w:p w14:paraId="24D92C4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industriteknikuddannelsen (alle trin og specialer)</w:t>
                  </w:r>
                </w:p>
                <w:p w14:paraId="3A8513E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karrosseriuddannelsen</w:t>
                  </w:r>
                </w:p>
                <w:p w14:paraId="1E59A33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køletekniker (trin 2)</w:t>
                  </w:r>
                </w:p>
                <w:p w14:paraId="6FD853F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landbrugsuddannelsen</w:t>
                  </w:r>
                </w:p>
                <w:p w14:paraId="59193D4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lastvognsmekaniker (trin 2)</w:t>
                  </w:r>
                </w:p>
                <w:p w14:paraId="384FFEC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maskinsnedker (trin 2)</w:t>
                  </w:r>
                </w:p>
                <w:p w14:paraId="6FEE883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mekaniker (trin 2)</w:t>
                  </w:r>
                </w:p>
                <w:p w14:paraId="2CEC70F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metalsmed (med specialer)</w:t>
                  </w:r>
                </w:p>
                <w:p w14:paraId="05B746A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møbelsnedker og orgelbygger</w:t>
                  </w:r>
                </w:p>
                <w:p w14:paraId="631DEC4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ortopædist</w:t>
                  </w:r>
                </w:p>
                <w:p w14:paraId="0DFE2C7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personvognsmekaniker (trin 2)</w:t>
                  </w:r>
                </w:p>
                <w:p w14:paraId="6AFBE44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plastmager (trin 2)</w:t>
                  </w:r>
                </w:p>
                <w:p w14:paraId="5C719A5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procesoperatør (trin 2)</w:t>
                  </w:r>
                </w:p>
                <w:p w14:paraId="0D39C82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skibsmekaniker (trin 2)</w:t>
                  </w:r>
                </w:p>
                <w:p w14:paraId="7CC058E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skibsmontør (trin 2)</w:t>
                  </w:r>
                </w:p>
                <w:p w14:paraId="7A1EB25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skibstekniker (trin 2)</w:t>
                  </w:r>
                </w:p>
                <w:p w14:paraId="06AC7E2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skorstensfejer (trin 2)</w:t>
                  </w:r>
                </w:p>
                <w:p w14:paraId="2270BA8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smed (med specialer)</w:t>
                  </w:r>
                </w:p>
                <w:p w14:paraId="59B1438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snedker (med specialer)</w:t>
                  </w:r>
                </w:p>
                <w:p w14:paraId="00798F5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støberitekniker (trin 2)</w:t>
                  </w:r>
                </w:p>
                <w:p w14:paraId="527D57B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teater-, event- og av-tekniker</w:t>
                  </w:r>
                </w:p>
                <w:p w14:paraId="2D9A260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teknisk designer</w:t>
                  </w:r>
                </w:p>
                <w:p w14:paraId="0DB0A73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vindmølletekniker (med specialer)</w:t>
                  </w:r>
                </w:p>
                <w:p w14:paraId="4D0CB5D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vvs-energiuddannelsen</w:t>
                  </w:r>
                </w:p>
                <w:p w14:paraId="7BA7C08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vvs-uddannelsen</w:t>
                  </w:r>
                </w:p>
                <w:p w14:paraId="6D92F92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værktøjsuddannelsen (trin 1 og 2)</w:t>
                  </w:r>
                </w:p>
                <w:p w14:paraId="3A6E1B4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2D1923D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3881FAE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C og matematik C</w:t>
                  </w:r>
                </w:p>
                <w:p w14:paraId="6D824D8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3AE5DC7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ingeniøruddannelsen</w:t>
                  </w:r>
                </w:p>
                <w:p w14:paraId="1F47643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bl>
          <w:p w14:paraId="7DA0D00A" w14:textId="77777777" w:rsidR="00345E3B" w:rsidRPr="00345E3B" w:rsidRDefault="00345E3B" w:rsidP="00345E3B">
            <w:pPr>
              <w:spacing w:before="200" w:after="200" w:line="240" w:lineRule="auto"/>
              <w:rPr>
                <w:rFonts w:ascii="Times New Roman" w:eastAsia="Times New Roman" w:hAnsi="Times New Roman" w:cs="Times New Roman"/>
                <w:sz w:val="23"/>
                <w:szCs w:val="23"/>
                <w:lang w:eastAsia="da-DK"/>
              </w:rPr>
            </w:pPr>
          </w:p>
        </w:tc>
      </w:tr>
    </w:tbl>
    <w:p w14:paraId="2086544A" w14:textId="77777777" w:rsidR="00345E3B" w:rsidRPr="00345E3B" w:rsidRDefault="00345E3B" w:rsidP="00345E3B">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345E3B">
        <w:rPr>
          <w:rFonts w:ascii="Questa-Regular" w:eastAsia="Times New Roman" w:hAnsi="Questa-Regular" w:cs="Times New Roman"/>
          <w:b/>
          <w:bCs/>
          <w:color w:val="212529"/>
          <w:sz w:val="23"/>
          <w:szCs w:val="23"/>
          <w:lang w:eastAsia="da-DK"/>
        </w:rPr>
        <w:lastRenderedPageBreak/>
        <w:t>Merkantilt</w:t>
      </w:r>
    </w:p>
    <w:tbl>
      <w:tblPr>
        <w:tblW w:w="0" w:type="auto"/>
        <w:tblCellMar>
          <w:left w:w="0" w:type="dxa"/>
          <w:right w:w="0" w:type="dxa"/>
        </w:tblCellMar>
        <w:tblLook w:val="04A0" w:firstRow="1" w:lastRow="0" w:firstColumn="1" w:lastColumn="0" w:noHBand="0" w:noVBand="1"/>
      </w:tblPr>
      <w:tblGrid>
        <w:gridCol w:w="9638"/>
      </w:tblGrid>
      <w:tr w:rsidR="00345E3B" w:rsidRPr="00345E3B" w14:paraId="16EADEEF" w14:textId="77777777" w:rsidTr="00345E3B">
        <w:tc>
          <w:tcPr>
            <w:tcW w:w="0" w:type="auto"/>
            <w:tcBorders>
              <w:top w:val="nil"/>
              <w:left w:val="nil"/>
              <w:bottom w:val="nil"/>
              <w:right w:val="nil"/>
            </w:tcBorders>
            <w:hideMark/>
          </w:tcPr>
          <w:tbl>
            <w:tblPr>
              <w:tblW w:w="10620" w:type="dxa"/>
              <w:tblCellMar>
                <w:top w:w="15" w:type="dxa"/>
                <w:left w:w="15" w:type="dxa"/>
                <w:bottom w:w="15" w:type="dxa"/>
                <w:right w:w="15" w:type="dxa"/>
              </w:tblCellMar>
              <w:tblLook w:val="04A0" w:firstRow="1" w:lastRow="0" w:firstColumn="1" w:lastColumn="0" w:noHBand="0" w:noVBand="1"/>
            </w:tblPr>
            <w:tblGrid>
              <w:gridCol w:w="2117"/>
              <w:gridCol w:w="8503"/>
            </w:tblGrid>
            <w:tr w:rsidR="00345E3B" w:rsidRPr="00345E3B" w14:paraId="4DD8002C"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5C5C6D2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w:t>
                  </w:r>
                </w:p>
              </w:tc>
              <w:tc>
                <w:tcPr>
                  <w:tcW w:w="8503" w:type="dxa"/>
                  <w:tcBorders>
                    <w:top w:val="single" w:sz="8" w:space="0" w:color="000000"/>
                    <w:left w:val="single" w:sz="8" w:space="0" w:color="000000"/>
                    <w:bottom w:val="single" w:sz="8" w:space="0" w:color="000000"/>
                    <w:right w:val="single" w:sz="8" w:space="0" w:color="000000"/>
                  </w:tcBorders>
                  <w:hideMark/>
                </w:tcPr>
                <w:p w14:paraId="60D45BF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Uddannelsesspecifikke adgangskrav</w:t>
                  </w:r>
                </w:p>
              </w:tc>
            </w:tr>
            <w:tr w:rsidR="00345E3B" w:rsidRPr="00345E3B" w14:paraId="6BEF5299"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728B66B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Financial controller</w:t>
                  </w:r>
                </w:p>
              </w:tc>
              <w:tc>
                <w:tcPr>
                  <w:tcW w:w="8503" w:type="dxa"/>
                  <w:tcBorders>
                    <w:top w:val="single" w:sz="8" w:space="0" w:color="000000"/>
                    <w:left w:val="single" w:sz="8" w:space="0" w:color="000000"/>
                    <w:bottom w:val="single" w:sz="8" w:space="0" w:color="000000"/>
                    <w:right w:val="single" w:sz="8" w:space="0" w:color="000000"/>
                  </w:tcBorders>
                  <w:hideMark/>
                </w:tcPr>
                <w:p w14:paraId="68F1107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03117AE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C og enten matematik B eller virksomhedsøkonomi B</w:t>
                  </w:r>
                </w:p>
                <w:p w14:paraId="50A3AE7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3268722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C og enten matematik B eller virksomhedsøkonomi B</w:t>
                  </w:r>
                </w:p>
              </w:tc>
            </w:tr>
            <w:tr w:rsidR="00345E3B" w:rsidRPr="00345E3B" w14:paraId="25717400"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5740A606"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Finansøkonom</w:t>
                  </w:r>
                  <w:proofErr w:type="spellEnd"/>
                  <w:r w:rsidRPr="00345E3B">
                    <w:rPr>
                      <w:rFonts w:ascii="Times New Roman" w:eastAsia="Times New Roman" w:hAnsi="Times New Roman" w:cs="Times New Roman"/>
                      <w:sz w:val="19"/>
                      <w:szCs w:val="19"/>
                      <w:lang w:val="en-US" w:eastAsia="da-DK"/>
                    </w:rPr>
                    <w:t xml:space="preserve"> (AP Graduate in Financial Management)</w:t>
                  </w:r>
                </w:p>
              </w:tc>
              <w:tc>
                <w:tcPr>
                  <w:tcW w:w="8503" w:type="dxa"/>
                  <w:tcBorders>
                    <w:top w:val="single" w:sz="8" w:space="0" w:color="000000"/>
                    <w:left w:val="single" w:sz="8" w:space="0" w:color="000000"/>
                    <w:bottom w:val="single" w:sz="8" w:space="0" w:color="000000"/>
                    <w:right w:val="single" w:sz="8" w:space="0" w:color="000000"/>
                  </w:tcBorders>
                  <w:hideMark/>
                </w:tcPr>
                <w:p w14:paraId="662E2A7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1420F65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C og enten matematik B eller virksomhedsøkonomi B</w:t>
                  </w:r>
                </w:p>
                <w:p w14:paraId="4F976E4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7F6D76B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C og enten matematik B eller virksomhedsøkonomi B</w:t>
                  </w:r>
                </w:p>
              </w:tc>
            </w:tr>
            <w:tr w:rsidR="00345E3B" w:rsidRPr="00345E3B" w14:paraId="0E3D1DF1"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0C7BEC29"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Handelsøkonom</w:t>
                  </w:r>
                  <w:proofErr w:type="spellEnd"/>
                  <w:r w:rsidRPr="00345E3B">
                    <w:rPr>
                      <w:rFonts w:ascii="Times New Roman" w:eastAsia="Times New Roman" w:hAnsi="Times New Roman" w:cs="Times New Roman"/>
                      <w:sz w:val="19"/>
                      <w:szCs w:val="19"/>
                      <w:lang w:val="en-US" w:eastAsia="da-DK"/>
                    </w:rPr>
                    <w:t xml:space="preserve"> (AP Graduate in Commerce Management)</w:t>
                  </w:r>
                </w:p>
              </w:tc>
              <w:tc>
                <w:tcPr>
                  <w:tcW w:w="8503" w:type="dxa"/>
                  <w:tcBorders>
                    <w:top w:val="single" w:sz="8" w:space="0" w:color="000000"/>
                    <w:left w:val="single" w:sz="8" w:space="0" w:color="000000"/>
                    <w:bottom w:val="single" w:sz="8" w:space="0" w:color="000000"/>
                    <w:right w:val="single" w:sz="8" w:space="0" w:color="000000"/>
                  </w:tcBorders>
                  <w:hideMark/>
                </w:tcPr>
                <w:p w14:paraId="091F914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1B15F77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C</w:t>
                  </w:r>
                </w:p>
                <w:p w14:paraId="34C438F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66C9812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Detailhandelsuddannelsen (med specialer)</w:t>
                  </w:r>
                </w:p>
                <w:p w14:paraId="5B6C2B2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eventkoordinator (trin 2 hvis gl. ordning)</w:t>
                  </w:r>
                </w:p>
                <w:p w14:paraId="5FBF5DC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generel kontoruddannelse</w:t>
                  </w:r>
                </w:p>
                <w:p w14:paraId="4B7DEF3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gourmetslagter (med specialer)</w:t>
                  </w:r>
                </w:p>
                <w:p w14:paraId="394DF85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handelsuddannelse (med specialer)</w:t>
                  </w:r>
                </w:p>
                <w:p w14:paraId="7F3D6E7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kontoruddannelse (med specialer)</w:t>
                  </w:r>
                </w:p>
                <w:p w14:paraId="72C36F9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4E9C11A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545CFC0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C og enten erhvervsøkonomi D eller matematik D</w:t>
                  </w:r>
                </w:p>
              </w:tc>
            </w:tr>
            <w:tr w:rsidR="00345E3B" w:rsidRPr="00345E3B" w14:paraId="00A937EB"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59B25D06"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Logistikøkonom</w:t>
                  </w:r>
                  <w:proofErr w:type="spellEnd"/>
                  <w:r w:rsidRPr="00345E3B">
                    <w:rPr>
                      <w:rFonts w:ascii="Times New Roman" w:eastAsia="Times New Roman" w:hAnsi="Times New Roman" w:cs="Times New Roman"/>
                      <w:sz w:val="19"/>
                      <w:szCs w:val="19"/>
                      <w:lang w:val="en-US" w:eastAsia="da-DK"/>
                    </w:rPr>
                    <w:t xml:space="preserve"> (AP Graduate in Logistic Management)</w:t>
                  </w:r>
                </w:p>
              </w:tc>
              <w:tc>
                <w:tcPr>
                  <w:tcW w:w="8503" w:type="dxa"/>
                  <w:tcBorders>
                    <w:top w:val="single" w:sz="8" w:space="0" w:color="000000"/>
                    <w:left w:val="single" w:sz="8" w:space="0" w:color="000000"/>
                    <w:bottom w:val="single" w:sz="8" w:space="0" w:color="000000"/>
                    <w:right w:val="single" w:sz="8" w:space="0" w:color="000000"/>
                  </w:tcBorders>
                  <w:hideMark/>
                </w:tcPr>
                <w:p w14:paraId="2AA78B0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788DF2F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B og enten erhvervsøkonomi C eller matematik C eller virksomhedsøkonomi C</w:t>
                  </w:r>
                </w:p>
                <w:p w14:paraId="78AFFDD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12AA462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Buschauffør i kollektiv trafik (trin 3)</w:t>
                  </w:r>
                </w:p>
                <w:p w14:paraId="2952E5D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handelsuddannelse (med specialer)</w:t>
                  </w:r>
                </w:p>
                <w:p w14:paraId="6C4768F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kontoruddannelse (med specialer)</w:t>
                  </w:r>
                </w:p>
                <w:p w14:paraId="0A9327C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kranuddannelsen (trin 3)</w:t>
                  </w:r>
                </w:p>
                <w:p w14:paraId="4A6A830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kørselsdisponent</w:t>
                  </w:r>
                </w:p>
                <w:p w14:paraId="73311C5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lager- og terminaluddannelsen (trin 3)</w:t>
                  </w:r>
                </w:p>
                <w:p w14:paraId="3E1971C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personbefordringsuddannelsen (trin 3)</w:t>
                  </w:r>
                </w:p>
                <w:p w14:paraId="712DB07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postuddannelsen (trin 3)</w:t>
                  </w:r>
                </w:p>
                <w:p w14:paraId="00D867C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turistbuschauffør (trin 2)</w:t>
                  </w:r>
                </w:p>
                <w:p w14:paraId="09130CE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vejgodstransportuddannelsen (trin 3)</w:t>
                  </w:r>
                </w:p>
                <w:p w14:paraId="3AE29CD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22A7957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121D148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B og matematik C</w:t>
                  </w:r>
                </w:p>
              </w:tc>
            </w:tr>
            <w:tr w:rsidR="00345E3B" w:rsidRPr="00345E3B" w14:paraId="3E93D1CA"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76D2E0A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Markedsføringsøkonom (AP </w:t>
                  </w:r>
                  <w:proofErr w:type="spellStart"/>
                  <w:r w:rsidRPr="00345E3B">
                    <w:rPr>
                      <w:rFonts w:ascii="Times New Roman" w:eastAsia="Times New Roman" w:hAnsi="Times New Roman" w:cs="Times New Roman"/>
                      <w:sz w:val="19"/>
                      <w:szCs w:val="19"/>
                      <w:lang w:eastAsia="da-DK"/>
                    </w:rPr>
                    <w:t>Graduate</w:t>
                  </w:r>
                  <w:proofErr w:type="spellEnd"/>
                  <w:r w:rsidRPr="00345E3B">
                    <w:rPr>
                      <w:rFonts w:ascii="Times New Roman" w:eastAsia="Times New Roman" w:hAnsi="Times New Roman" w:cs="Times New Roman"/>
                      <w:sz w:val="19"/>
                      <w:szCs w:val="19"/>
                      <w:lang w:eastAsia="da-DK"/>
                    </w:rPr>
                    <w:t xml:space="preserve"> in Marketing Management)</w:t>
                  </w:r>
                </w:p>
              </w:tc>
              <w:tc>
                <w:tcPr>
                  <w:tcW w:w="8503" w:type="dxa"/>
                  <w:tcBorders>
                    <w:top w:val="single" w:sz="8" w:space="0" w:color="000000"/>
                    <w:left w:val="single" w:sz="8" w:space="0" w:color="000000"/>
                    <w:bottom w:val="single" w:sz="8" w:space="0" w:color="000000"/>
                    <w:right w:val="single" w:sz="8" w:space="0" w:color="000000"/>
                  </w:tcBorders>
                  <w:hideMark/>
                </w:tcPr>
                <w:p w14:paraId="1302306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5608BA6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C og enten matematik B eller virksomhedsøkonomi B</w:t>
                  </w:r>
                </w:p>
                <w:p w14:paraId="27E42EC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77E4547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C og enten matematik B eller virksomhedsøkonomi B</w:t>
                  </w:r>
                </w:p>
                <w:p w14:paraId="0D88A1C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4DB365F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markedsføringsøkonom</w:t>
                  </w:r>
                </w:p>
                <w:p w14:paraId="765BE602" w14:textId="77777777" w:rsidR="00345E3B" w:rsidRPr="00345E3B" w:rsidRDefault="00FA3893" w:rsidP="00345E3B">
                  <w:pPr>
                    <w:spacing w:after="0" w:line="240" w:lineRule="auto"/>
                    <w:rPr>
                      <w:rFonts w:ascii="Times New Roman" w:eastAsia="Times New Roman" w:hAnsi="Times New Roman" w:cs="Times New Roman"/>
                      <w:sz w:val="19"/>
                      <w:szCs w:val="19"/>
                      <w:lang w:eastAsia="da-DK"/>
                    </w:rPr>
                  </w:pPr>
                  <w:ins w:id="167" w:author="Rikke Lise Simested" w:date="2024-10-21T08:48:00Z">
                    <w:r>
                      <w:rPr>
                        <w:rFonts w:ascii="Times New Roman" w:eastAsia="Times New Roman" w:hAnsi="Times New Roman" w:cs="Times New Roman"/>
                        <w:i/>
                        <w:iCs/>
                        <w:sz w:val="19"/>
                        <w:szCs w:val="19"/>
                        <w:lang w:eastAsia="da-DK"/>
                      </w:rPr>
                      <w:t>Ingen s</w:t>
                    </w:r>
                  </w:ins>
                  <w:del w:id="168" w:author="Rikke Lise Simested" w:date="2024-10-21T08:48:00Z">
                    <w:r w:rsidR="00345E3B" w:rsidRPr="00345E3B" w:rsidDel="00FA3893">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del w:id="169" w:author="Rikke Lise Simested" w:date="2024-10-21T08:48:00Z">
                    <w:r w:rsidR="00345E3B" w:rsidRPr="00345E3B" w:rsidDel="00FA3893">
                      <w:rPr>
                        <w:rFonts w:ascii="Times New Roman" w:eastAsia="Times New Roman" w:hAnsi="Times New Roman" w:cs="Times New Roman"/>
                        <w:i/>
                        <w:iCs/>
                        <w:sz w:val="19"/>
                        <w:szCs w:val="19"/>
                        <w:lang w:eastAsia="da-DK"/>
                      </w:rPr>
                      <w:delText>:</w:delText>
                    </w:r>
                    <w:r w:rsidR="00345E3B" w:rsidRPr="00345E3B" w:rsidDel="00FA3893">
                      <w:rPr>
                        <w:rFonts w:ascii="Times New Roman" w:eastAsia="Times New Roman" w:hAnsi="Times New Roman" w:cs="Times New Roman"/>
                        <w:sz w:val="19"/>
                        <w:szCs w:val="19"/>
                        <w:lang w:eastAsia="da-DK"/>
                      </w:rPr>
                      <w:delText> </w:delText>
                    </w:r>
                  </w:del>
                  <w:commentRangeStart w:id="170"/>
                  <w:del w:id="171" w:author="Rikke Lise Simested" w:date="2024-10-21T08:47:00Z">
                    <w:r w:rsidR="00345E3B" w:rsidRPr="00345E3B" w:rsidDel="00FA3893">
                      <w:rPr>
                        <w:rFonts w:ascii="Times New Roman" w:eastAsia="Times New Roman" w:hAnsi="Times New Roman" w:cs="Times New Roman"/>
                        <w:sz w:val="19"/>
                        <w:szCs w:val="19"/>
                        <w:lang w:eastAsia="da-DK"/>
                      </w:rPr>
                      <w:delText>Matematik B og engelsk C</w:delText>
                    </w:r>
                  </w:del>
                  <w:commentRangeEnd w:id="170"/>
                  <w:r>
                    <w:rPr>
                      <w:rStyle w:val="Kommentarhenvisning"/>
                    </w:rPr>
                    <w:commentReference w:id="170"/>
                  </w:r>
                </w:p>
              </w:tc>
            </w:tr>
            <w:tr w:rsidR="00345E3B" w:rsidRPr="00345E3B" w14:paraId="3A80C9BE"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47E3FDFC"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 xml:space="preserve">Service- og </w:t>
                  </w:r>
                  <w:proofErr w:type="spellStart"/>
                  <w:r w:rsidRPr="00345E3B">
                    <w:rPr>
                      <w:rFonts w:ascii="Times New Roman" w:eastAsia="Times New Roman" w:hAnsi="Times New Roman" w:cs="Times New Roman"/>
                      <w:sz w:val="19"/>
                      <w:szCs w:val="19"/>
                      <w:lang w:val="en-US" w:eastAsia="da-DK"/>
                    </w:rPr>
                    <w:t>oplevelsesøkonom</w:t>
                  </w:r>
                  <w:proofErr w:type="spellEnd"/>
                  <w:r w:rsidRPr="00345E3B">
                    <w:rPr>
                      <w:rFonts w:ascii="Times New Roman" w:eastAsia="Times New Roman" w:hAnsi="Times New Roman" w:cs="Times New Roman"/>
                      <w:sz w:val="19"/>
                      <w:szCs w:val="19"/>
                      <w:lang w:val="en-US" w:eastAsia="da-DK"/>
                    </w:rPr>
                    <w:t xml:space="preserve"> (AP Graduate in Service and Experience Management)</w:t>
                  </w:r>
                </w:p>
              </w:tc>
              <w:tc>
                <w:tcPr>
                  <w:tcW w:w="8503" w:type="dxa"/>
                  <w:tcBorders>
                    <w:top w:val="single" w:sz="8" w:space="0" w:color="000000"/>
                    <w:left w:val="single" w:sz="8" w:space="0" w:color="000000"/>
                    <w:bottom w:val="single" w:sz="8" w:space="0" w:color="000000"/>
                    <w:right w:val="single" w:sz="8" w:space="0" w:color="000000"/>
                  </w:tcBorders>
                  <w:hideMark/>
                </w:tcPr>
                <w:p w14:paraId="109390F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082CA36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Matematik C eller erhvervsøkonomi C eller virksomhedsøkonomi C</w:t>
                  </w:r>
                </w:p>
                <w:p w14:paraId="33857A3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22AD602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Bager (trin 2)</w:t>
                  </w:r>
                </w:p>
                <w:p w14:paraId="704D798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detailhandelsuddannelsen (med specialer)</w:t>
                  </w:r>
                </w:p>
                <w:p w14:paraId="673CEC7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eventkoordinator (trin 2 hvis gl. ordning)</w:t>
                  </w:r>
                </w:p>
                <w:p w14:paraId="27486DC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gastronom (med specialer)</w:t>
                  </w:r>
                </w:p>
                <w:p w14:paraId="20A7DE8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generel kontoruddannelse</w:t>
                  </w:r>
                </w:p>
                <w:p w14:paraId="6311CC1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gourmetslagter (med specialer)</w:t>
                  </w:r>
                </w:p>
                <w:p w14:paraId="3CCEAA4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handelsuddannelse (med specialer)</w:t>
                  </w:r>
                </w:p>
                <w:p w14:paraId="5F663FA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konditor (trin 2)</w:t>
                  </w:r>
                </w:p>
                <w:p w14:paraId="70A5B54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kontoruddannelse (med specialer)</w:t>
                  </w:r>
                </w:p>
                <w:p w14:paraId="2029229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lastRenderedPageBreak/>
                    <w:t>receptionist</w:t>
                  </w:r>
                </w:p>
                <w:p w14:paraId="651FD53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tjener (trin 2)</w:t>
                  </w:r>
                </w:p>
                <w:p w14:paraId="11427B5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3E82777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2E2E1FA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Matematik C eller erhvervsøkonomi C eller virksomhedsøkonomi C</w:t>
                  </w:r>
                </w:p>
              </w:tc>
            </w:tr>
          </w:tbl>
          <w:p w14:paraId="79C85ED4" w14:textId="77777777" w:rsidR="00345E3B" w:rsidRPr="00345E3B" w:rsidRDefault="00345E3B" w:rsidP="00345E3B">
            <w:pPr>
              <w:spacing w:before="200" w:after="200" w:line="240" w:lineRule="auto"/>
              <w:rPr>
                <w:rFonts w:ascii="Times New Roman" w:eastAsia="Times New Roman" w:hAnsi="Times New Roman" w:cs="Times New Roman"/>
                <w:sz w:val="23"/>
                <w:szCs w:val="23"/>
                <w:lang w:eastAsia="da-DK"/>
              </w:rPr>
            </w:pPr>
          </w:p>
        </w:tc>
      </w:tr>
    </w:tbl>
    <w:p w14:paraId="4B772A4D" w14:textId="77777777" w:rsidR="00345E3B" w:rsidRPr="00345E3B" w:rsidRDefault="00345E3B" w:rsidP="00345E3B">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345E3B">
        <w:rPr>
          <w:rFonts w:ascii="Questa-Regular" w:eastAsia="Times New Roman" w:hAnsi="Questa-Regular" w:cs="Times New Roman"/>
          <w:b/>
          <w:bCs/>
          <w:i/>
          <w:iCs/>
          <w:color w:val="212529"/>
          <w:sz w:val="23"/>
          <w:szCs w:val="23"/>
          <w:lang w:eastAsia="da-DK"/>
        </w:rPr>
        <w:lastRenderedPageBreak/>
        <w:t>Professionsbacheloruddannelser</w:t>
      </w:r>
    </w:p>
    <w:p w14:paraId="359E9DA5" w14:textId="77777777" w:rsidR="00345E3B" w:rsidRPr="00345E3B" w:rsidRDefault="00345E3B" w:rsidP="00345E3B">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345E3B">
        <w:rPr>
          <w:rFonts w:ascii="Questa-Regular" w:eastAsia="Times New Roman" w:hAnsi="Questa-Regular" w:cs="Times New Roman"/>
          <w:b/>
          <w:bCs/>
          <w:color w:val="212529"/>
          <w:sz w:val="23"/>
          <w:szCs w:val="23"/>
          <w:lang w:eastAsia="da-DK"/>
        </w:rPr>
        <w:t>Design</w:t>
      </w:r>
    </w:p>
    <w:tbl>
      <w:tblPr>
        <w:tblW w:w="0" w:type="auto"/>
        <w:tblCellMar>
          <w:left w:w="0" w:type="dxa"/>
          <w:right w:w="0" w:type="dxa"/>
        </w:tblCellMar>
        <w:tblLook w:val="04A0" w:firstRow="1" w:lastRow="0" w:firstColumn="1" w:lastColumn="0" w:noHBand="0" w:noVBand="1"/>
      </w:tblPr>
      <w:tblGrid>
        <w:gridCol w:w="9638"/>
      </w:tblGrid>
      <w:tr w:rsidR="00345E3B" w:rsidRPr="00345E3B" w14:paraId="18330E7C" w14:textId="77777777" w:rsidTr="00345E3B">
        <w:tc>
          <w:tcPr>
            <w:tcW w:w="0" w:type="auto"/>
            <w:tcBorders>
              <w:top w:val="nil"/>
              <w:left w:val="nil"/>
              <w:bottom w:val="nil"/>
              <w:right w:val="nil"/>
            </w:tcBorders>
            <w:hideMark/>
          </w:tcPr>
          <w:tbl>
            <w:tblPr>
              <w:tblW w:w="10635" w:type="dxa"/>
              <w:tblCellMar>
                <w:top w:w="15" w:type="dxa"/>
                <w:left w:w="15" w:type="dxa"/>
                <w:bottom w:w="15" w:type="dxa"/>
                <w:right w:w="15" w:type="dxa"/>
              </w:tblCellMar>
              <w:tblLook w:val="04A0" w:firstRow="1" w:lastRow="0" w:firstColumn="1" w:lastColumn="0" w:noHBand="0" w:noVBand="1"/>
            </w:tblPr>
            <w:tblGrid>
              <w:gridCol w:w="2117"/>
              <w:gridCol w:w="8518"/>
            </w:tblGrid>
            <w:tr w:rsidR="00345E3B" w:rsidRPr="00345E3B" w14:paraId="56C2D28F"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21129C5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w:t>
                  </w:r>
                </w:p>
              </w:tc>
              <w:tc>
                <w:tcPr>
                  <w:tcW w:w="8518" w:type="dxa"/>
                  <w:tcBorders>
                    <w:top w:val="single" w:sz="8" w:space="0" w:color="000000"/>
                    <w:left w:val="single" w:sz="8" w:space="0" w:color="000000"/>
                    <w:bottom w:val="single" w:sz="8" w:space="0" w:color="000000"/>
                    <w:right w:val="single" w:sz="8" w:space="0" w:color="000000"/>
                  </w:tcBorders>
                  <w:hideMark/>
                </w:tcPr>
                <w:p w14:paraId="6204371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Uddannelsesspecifikke adgangskrav</w:t>
                  </w:r>
                </w:p>
              </w:tc>
            </w:tr>
            <w:tr w:rsidR="00345E3B" w:rsidRPr="00345E3B" w14:paraId="1662BB92"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0B14AA4B"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smykker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teknologi</w:t>
                  </w:r>
                  <w:proofErr w:type="spellEnd"/>
                  <w:r w:rsidRPr="00345E3B">
                    <w:rPr>
                      <w:rFonts w:ascii="Times New Roman" w:eastAsia="Times New Roman" w:hAnsi="Times New Roman" w:cs="Times New Roman"/>
                      <w:sz w:val="19"/>
                      <w:szCs w:val="19"/>
                      <w:lang w:val="en-US" w:eastAsia="da-DK"/>
                    </w:rPr>
                    <w:t xml:space="preserve"> og business (Bachelor in </w:t>
                  </w:r>
                  <w:proofErr w:type="spellStart"/>
                  <w:r w:rsidRPr="00345E3B">
                    <w:rPr>
                      <w:rFonts w:ascii="Times New Roman" w:eastAsia="Times New Roman" w:hAnsi="Times New Roman" w:cs="Times New Roman"/>
                      <w:sz w:val="19"/>
                      <w:szCs w:val="19"/>
                      <w:lang w:val="en-US" w:eastAsia="da-DK"/>
                    </w:rPr>
                    <w:t>Jewellery</w:t>
                  </w:r>
                  <w:proofErr w:type="spellEnd"/>
                  <w:r w:rsidRPr="00345E3B">
                    <w:rPr>
                      <w:rFonts w:ascii="Times New Roman" w:eastAsia="Times New Roman" w:hAnsi="Times New Roman" w:cs="Times New Roman"/>
                      <w:sz w:val="19"/>
                      <w:szCs w:val="19"/>
                      <w:lang w:val="en-US" w:eastAsia="da-DK"/>
                    </w:rPr>
                    <w:t>, Technology and Business)</w:t>
                  </w:r>
                </w:p>
              </w:tc>
              <w:tc>
                <w:tcPr>
                  <w:tcW w:w="8518" w:type="dxa"/>
                  <w:tcBorders>
                    <w:top w:val="single" w:sz="8" w:space="0" w:color="000000"/>
                    <w:left w:val="single" w:sz="8" w:space="0" w:color="000000"/>
                    <w:bottom w:val="single" w:sz="8" w:space="0" w:color="000000"/>
                    <w:right w:val="single" w:sz="8" w:space="0" w:color="000000"/>
                  </w:tcBorders>
                  <w:hideMark/>
                </w:tcPr>
                <w:p w14:paraId="32D5B9C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4C4468B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Bestået adgangsprøve</w:t>
                  </w:r>
                </w:p>
                <w:p w14:paraId="777256D9" w14:textId="49714D11" w:rsidR="00345E3B" w:rsidRPr="00345E3B" w:rsidRDefault="00345E3B" w:rsidP="00345E3B">
                  <w:pPr>
                    <w:spacing w:after="0" w:line="240" w:lineRule="auto"/>
                    <w:rPr>
                      <w:rFonts w:ascii="Times New Roman" w:eastAsia="Times New Roman" w:hAnsi="Times New Roman" w:cs="Times New Roman"/>
                      <w:sz w:val="19"/>
                      <w:szCs w:val="19"/>
                      <w:lang w:eastAsia="da-DK"/>
                    </w:rPr>
                  </w:pPr>
                  <w:commentRangeStart w:id="172"/>
                  <w:r w:rsidRPr="00345E3B">
                    <w:rPr>
                      <w:rFonts w:ascii="Times New Roman" w:eastAsia="Times New Roman" w:hAnsi="Times New Roman" w:cs="Times New Roman"/>
                      <w:b/>
                      <w:bCs/>
                      <w:sz w:val="19"/>
                      <w:szCs w:val="19"/>
                      <w:lang w:eastAsia="da-DK"/>
                    </w:rPr>
                    <w:t xml:space="preserve">Adgang via </w:t>
                  </w:r>
                  <w:ins w:id="173" w:author="Rikke Lise Simested" w:date="2024-11-07T12:41:00Z">
                    <w:r w:rsidR="00555686">
                      <w:rPr>
                        <w:rFonts w:ascii="Times New Roman" w:eastAsia="Times New Roman" w:hAnsi="Times New Roman" w:cs="Times New Roman"/>
                        <w:b/>
                        <w:bCs/>
                        <w:sz w:val="19"/>
                        <w:szCs w:val="19"/>
                        <w:lang w:eastAsia="da-DK"/>
                      </w:rPr>
                      <w:t xml:space="preserve">3-årig </w:t>
                    </w:r>
                  </w:ins>
                  <w:r w:rsidRPr="00345E3B">
                    <w:rPr>
                      <w:rFonts w:ascii="Times New Roman" w:eastAsia="Times New Roman" w:hAnsi="Times New Roman" w:cs="Times New Roman"/>
                      <w:b/>
                      <w:bCs/>
                      <w:sz w:val="19"/>
                      <w:szCs w:val="19"/>
                      <w:lang w:eastAsia="da-DK"/>
                    </w:rPr>
                    <w:t>erhvervsuddannelse</w:t>
                  </w:r>
                  <w:commentRangeEnd w:id="172"/>
                  <w:r w:rsidR="003447BC">
                    <w:rPr>
                      <w:rStyle w:val="Kommentarhenvisning"/>
                    </w:rPr>
                    <w:commentReference w:id="172"/>
                  </w:r>
                  <w:r w:rsidRPr="00345E3B">
                    <w:rPr>
                      <w:rFonts w:ascii="Times New Roman" w:eastAsia="Times New Roman" w:hAnsi="Times New Roman" w:cs="Times New Roman"/>
                      <w:b/>
                      <w:bCs/>
                      <w:sz w:val="19"/>
                      <w:szCs w:val="19"/>
                      <w:lang w:eastAsia="da-DK"/>
                    </w:rPr>
                    <w:t>:</w:t>
                  </w:r>
                </w:p>
                <w:p w14:paraId="787AB44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Bestået adgangsprøve</w:t>
                  </w:r>
                </w:p>
              </w:tc>
            </w:tr>
          </w:tbl>
          <w:p w14:paraId="64C2974B" w14:textId="77777777" w:rsidR="00345E3B" w:rsidRPr="00345E3B" w:rsidRDefault="00345E3B" w:rsidP="00345E3B">
            <w:pPr>
              <w:spacing w:before="200" w:after="200" w:line="240" w:lineRule="auto"/>
              <w:rPr>
                <w:rFonts w:ascii="Times New Roman" w:eastAsia="Times New Roman" w:hAnsi="Times New Roman" w:cs="Times New Roman"/>
                <w:sz w:val="23"/>
                <w:szCs w:val="23"/>
                <w:lang w:eastAsia="da-DK"/>
              </w:rPr>
            </w:pPr>
          </w:p>
        </w:tc>
      </w:tr>
    </w:tbl>
    <w:p w14:paraId="79BF76A5" w14:textId="77777777" w:rsidR="00345E3B" w:rsidRPr="00345E3B" w:rsidRDefault="00345E3B" w:rsidP="00345E3B">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345E3B">
        <w:rPr>
          <w:rFonts w:ascii="Questa-Regular" w:eastAsia="Times New Roman" w:hAnsi="Questa-Regular" w:cs="Times New Roman"/>
          <w:b/>
          <w:bCs/>
          <w:color w:val="212529"/>
          <w:sz w:val="23"/>
          <w:szCs w:val="23"/>
          <w:lang w:eastAsia="da-DK"/>
        </w:rPr>
        <w:t>Medie</w:t>
      </w:r>
    </w:p>
    <w:tbl>
      <w:tblPr>
        <w:tblW w:w="0" w:type="auto"/>
        <w:tblCellMar>
          <w:left w:w="0" w:type="dxa"/>
          <w:right w:w="0" w:type="dxa"/>
        </w:tblCellMar>
        <w:tblLook w:val="04A0" w:firstRow="1" w:lastRow="0" w:firstColumn="1" w:lastColumn="0" w:noHBand="0" w:noVBand="1"/>
      </w:tblPr>
      <w:tblGrid>
        <w:gridCol w:w="9638"/>
      </w:tblGrid>
      <w:tr w:rsidR="00345E3B" w:rsidRPr="00345E3B" w14:paraId="71E86FF0" w14:textId="77777777" w:rsidTr="00345E3B">
        <w:tc>
          <w:tcPr>
            <w:tcW w:w="0" w:type="auto"/>
            <w:tcBorders>
              <w:top w:val="nil"/>
              <w:left w:val="nil"/>
              <w:bottom w:val="nil"/>
              <w:right w:val="nil"/>
            </w:tcBorders>
            <w:hideMark/>
          </w:tcPr>
          <w:tbl>
            <w:tblPr>
              <w:tblW w:w="10605" w:type="dxa"/>
              <w:tblCellMar>
                <w:top w:w="15" w:type="dxa"/>
                <w:left w:w="15" w:type="dxa"/>
                <w:bottom w:w="15" w:type="dxa"/>
                <w:right w:w="15" w:type="dxa"/>
              </w:tblCellMar>
              <w:tblLook w:val="04A0" w:firstRow="1" w:lastRow="0" w:firstColumn="1" w:lastColumn="0" w:noHBand="0" w:noVBand="1"/>
            </w:tblPr>
            <w:tblGrid>
              <w:gridCol w:w="2117"/>
              <w:gridCol w:w="8488"/>
            </w:tblGrid>
            <w:tr w:rsidR="00345E3B" w:rsidRPr="00345E3B" w14:paraId="0F31A583"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4137A2B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w:t>
                  </w:r>
                </w:p>
              </w:tc>
              <w:tc>
                <w:tcPr>
                  <w:tcW w:w="8488" w:type="dxa"/>
                  <w:tcBorders>
                    <w:top w:val="single" w:sz="8" w:space="0" w:color="000000"/>
                    <w:left w:val="single" w:sz="8" w:space="0" w:color="000000"/>
                    <w:bottom w:val="single" w:sz="8" w:space="0" w:color="000000"/>
                    <w:right w:val="single" w:sz="8" w:space="0" w:color="000000"/>
                  </w:tcBorders>
                  <w:hideMark/>
                </w:tcPr>
                <w:p w14:paraId="0E69E2E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Uddannelsesspecifikke adgangskrav</w:t>
                  </w:r>
                </w:p>
              </w:tc>
            </w:tr>
            <w:tr w:rsidR="00345E3B" w:rsidRPr="00345E3B" w14:paraId="48BCAE3F"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7EA748E9"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animation (Bachelor of Animation)</w:t>
                  </w:r>
                </w:p>
              </w:tc>
              <w:tc>
                <w:tcPr>
                  <w:tcW w:w="8488" w:type="dxa"/>
                  <w:tcBorders>
                    <w:top w:val="single" w:sz="8" w:space="0" w:color="000000"/>
                    <w:left w:val="single" w:sz="8" w:space="0" w:color="000000"/>
                    <w:bottom w:val="single" w:sz="8" w:space="0" w:color="000000"/>
                    <w:right w:val="single" w:sz="8" w:space="0" w:color="000000"/>
                  </w:tcBorders>
                  <w:hideMark/>
                </w:tcPr>
                <w:p w14:paraId="72A506E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4007D51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Bestået adgangsprøve</w:t>
                  </w:r>
                </w:p>
                <w:p w14:paraId="0785C9B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3298317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Digital media</w:t>
                  </w:r>
                </w:p>
                <w:p w14:paraId="13AEA71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mediegrafiker</w:t>
                  </w:r>
                </w:p>
                <w:p w14:paraId="2E4C85F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Bestået adgangsprøve</w:t>
                  </w:r>
                </w:p>
              </w:tc>
            </w:tr>
            <w:tr w:rsidR="00345E3B" w:rsidRPr="00345E3B" w14:paraId="228C9EAA"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09758C5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Professionsbachelor i dansk tegnsprog og tolkning</w:t>
                  </w:r>
                </w:p>
              </w:tc>
              <w:tc>
                <w:tcPr>
                  <w:tcW w:w="8488" w:type="dxa"/>
                  <w:tcBorders>
                    <w:top w:val="single" w:sz="8" w:space="0" w:color="000000"/>
                    <w:left w:val="single" w:sz="8" w:space="0" w:color="000000"/>
                    <w:bottom w:val="single" w:sz="8" w:space="0" w:color="000000"/>
                    <w:right w:val="single" w:sz="8" w:space="0" w:color="000000"/>
                  </w:tcBorders>
                  <w:hideMark/>
                </w:tcPr>
                <w:p w14:paraId="7D95BD3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74880DF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Dansk A, engelsk B og enten samfundsfag C, samtidshistorie C eller historie C og bestået adgangsprøve</w:t>
                  </w:r>
                </w:p>
              </w:tc>
            </w:tr>
            <w:tr w:rsidR="00345E3B" w:rsidRPr="00345E3B" w14:paraId="00172607"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07AFA2D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Professionsbachelor i fremmedsprog og digital markedskommunikation (Bachelor of </w:t>
                  </w:r>
                  <w:proofErr w:type="spellStart"/>
                  <w:r w:rsidRPr="00345E3B">
                    <w:rPr>
                      <w:rFonts w:ascii="Times New Roman" w:eastAsia="Times New Roman" w:hAnsi="Times New Roman" w:cs="Times New Roman"/>
                      <w:sz w:val="19"/>
                      <w:szCs w:val="19"/>
                      <w:lang w:eastAsia="da-DK"/>
                    </w:rPr>
                    <w:t>one</w:t>
                  </w:r>
                  <w:proofErr w:type="spellEnd"/>
                  <w:r w:rsidRPr="00345E3B">
                    <w:rPr>
                      <w:rFonts w:ascii="Times New Roman" w:eastAsia="Times New Roman" w:hAnsi="Times New Roman" w:cs="Times New Roman"/>
                      <w:sz w:val="19"/>
                      <w:szCs w:val="19"/>
                      <w:lang w:eastAsia="da-DK"/>
                    </w:rPr>
                    <w:t xml:space="preserve"> </w:t>
                  </w:r>
                  <w:proofErr w:type="spellStart"/>
                  <w:r w:rsidRPr="00345E3B">
                    <w:rPr>
                      <w:rFonts w:ascii="Times New Roman" w:eastAsia="Times New Roman" w:hAnsi="Times New Roman" w:cs="Times New Roman"/>
                      <w:sz w:val="19"/>
                      <w:szCs w:val="19"/>
                      <w:lang w:eastAsia="da-DK"/>
                    </w:rPr>
                    <w:t>Foreign</w:t>
                  </w:r>
                  <w:proofErr w:type="spellEnd"/>
                  <w:r w:rsidRPr="00345E3B">
                    <w:rPr>
                      <w:rFonts w:ascii="Times New Roman" w:eastAsia="Times New Roman" w:hAnsi="Times New Roman" w:cs="Times New Roman"/>
                      <w:sz w:val="19"/>
                      <w:szCs w:val="19"/>
                      <w:lang w:eastAsia="da-DK"/>
                    </w:rPr>
                    <w:t xml:space="preserve"> Language and Digital Marketing </w:t>
                  </w:r>
                  <w:proofErr w:type="spellStart"/>
                  <w:r w:rsidRPr="00345E3B">
                    <w:rPr>
                      <w:rFonts w:ascii="Times New Roman" w:eastAsia="Times New Roman" w:hAnsi="Times New Roman" w:cs="Times New Roman"/>
                      <w:sz w:val="19"/>
                      <w:szCs w:val="19"/>
                      <w:lang w:eastAsia="da-DK"/>
                    </w:rPr>
                    <w:t>Communication</w:t>
                  </w:r>
                  <w:proofErr w:type="spellEnd"/>
                  <w:r w:rsidRPr="00345E3B">
                    <w:rPr>
                      <w:rFonts w:ascii="Times New Roman" w:eastAsia="Times New Roman" w:hAnsi="Times New Roman" w:cs="Times New Roman"/>
                      <w:sz w:val="19"/>
                      <w:szCs w:val="19"/>
                      <w:lang w:eastAsia="da-DK"/>
                    </w:rPr>
                    <w:t>)</w:t>
                  </w:r>
                </w:p>
              </w:tc>
              <w:tc>
                <w:tcPr>
                  <w:tcW w:w="8488" w:type="dxa"/>
                  <w:tcBorders>
                    <w:top w:val="single" w:sz="8" w:space="0" w:color="000000"/>
                    <w:left w:val="single" w:sz="8" w:space="0" w:color="000000"/>
                    <w:bottom w:val="single" w:sz="8" w:space="0" w:color="000000"/>
                    <w:right w:val="single" w:sz="8" w:space="0" w:color="000000"/>
                  </w:tcBorders>
                  <w:hideMark/>
                </w:tcPr>
                <w:p w14:paraId="78061B9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1D5C7C3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A eller tysk begyndersprog på A niveau eller tysk fortsættersprog på B niveau afhængig af det valgte sprog</w:t>
                  </w:r>
                </w:p>
              </w:tc>
            </w:tr>
            <w:tr w:rsidR="00345E3B" w:rsidRPr="00345E3B" w14:paraId="692FFD30" w14:textId="77777777" w:rsidTr="002F64DA">
              <w:trPr>
                <w:trHeight w:val="600"/>
              </w:trPr>
              <w:tc>
                <w:tcPr>
                  <w:tcW w:w="2117" w:type="dxa"/>
                  <w:tcBorders>
                    <w:top w:val="single" w:sz="8" w:space="0" w:color="000000"/>
                    <w:left w:val="single" w:sz="8" w:space="0" w:color="000000"/>
                    <w:bottom w:val="single" w:sz="8" w:space="0" w:color="000000"/>
                    <w:right w:val="single" w:sz="8" w:space="0" w:color="000000"/>
                  </w:tcBorders>
                  <w:hideMark/>
                </w:tcPr>
                <w:p w14:paraId="131A834F"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fotojournalist</w:t>
                  </w:r>
                  <w:proofErr w:type="spellEnd"/>
                  <w:r w:rsidRPr="00345E3B">
                    <w:rPr>
                      <w:rFonts w:ascii="Times New Roman" w:eastAsia="Times New Roman" w:hAnsi="Times New Roman" w:cs="Times New Roman"/>
                      <w:sz w:val="19"/>
                      <w:szCs w:val="19"/>
                      <w:lang w:val="en-US" w:eastAsia="da-DK"/>
                    </w:rPr>
                    <w:t xml:space="preserve"> (Bachelor in Photo Journalism)</w:t>
                  </w:r>
                </w:p>
              </w:tc>
              <w:tc>
                <w:tcPr>
                  <w:tcW w:w="8488" w:type="dxa"/>
                  <w:tcBorders>
                    <w:top w:val="single" w:sz="8" w:space="0" w:color="000000"/>
                    <w:left w:val="single" w:sz="8" w:space="0" w:color="000000"/>
                    <w:bottom w:val="single" w:sz="8" w:space="0" w:color="000000"/>
                    <w:right w:val="single" w:sz="8" w:space="0" w:color="000000"/>
                  </w:tcBorders>
                  <w:hideMark/>
                </w:tcPr>
                <w:p w14:paraId="7B2C19F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65EDA71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B og bestået adgangsprøve</w:t>
                  </w:r>
                </w:p>
              </w:tc>
            </w:tr>
            <w:tr w:rsidR="00345E3B" w:rsidRPr="00345E3B" w14:paraId="71977D9A"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7111007D"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filmproduktionsledelse</w:t>
                  </w:r>
                  <w:proofErr w:type="spellEnd"/>
                  <w:r w:rsidRPr="00345E3B">
                    <w:rPr>
                      <w:rFonts w:ascii="Times New Roman" w:eastAsia="Times New Roman" w:hAnsi="Times New Roman" w:cs="Times New Roman"/>
                      <w:sz w:val="19"/>
                      <w:szCs w:val="19"/>
                      <w:lang w:val="en-US" w:eastAsia="da-DK"/>
                    </w:rPr>
                    <w:t xml:space="preserve"> (Bachelor of Production Management Film and TV Drama)</w:t>
                  </w:r>
                </w:p>
              </w:tc>
              <w:tc>
                <w:tcPr>
                  <w:tcW w:w="8488" w:type="dxa"/>
                  <w:tcBorders>
                    <w:top w:val="single" w:sz="8" w:space="0" w:color="000000"/>
                    <w:left w:val="single" w:sz="8" w:space="0" w:color="000000"/>
                    <w:bottom w:val="single" w:sz="8" w:space="0" w:color="000000"/>
                    <w:right w:val="single" w:sz="8" w:space="0" w:color="000000"/>
                  </w:tcBorders>
                  <w:hideMark/>
                </w:tcPr>
                <w:p w14:paraId="344CA46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7B4B2FD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B og bestået adgangsprøve</w:t>
                  </w:r>
                </w:p>
                <w:p w14:paraId="0E7869E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3C83D8B3" w14:textId="0FF32C9F"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Film- og tv-produktionsuddannelse</w:t>
                  </w:r>
                  <w:ins w:id="174" w:author="Rikke Lise Simested" w:date="2024-11-05T09:17:00Z">
                    <w:r w:rsidR="00B2748D">
                      <w:rPr>
                        <w:rFonts w:ascii="Times New Roman" w:eastAsia="Times New Roman" w:hAnsi="Times New Roman" w:cs="Times New Roman"/>
                        <w:sz w:val="19"/>
                        <w:szCs w:val="19"/>
                        <w:lang w:eastAsia="da-DK"/>
                      </w:rPr>
                      <w:t>n</w:t>
                    </w:r>
                  </w:ins>
                </w:p>
                <w:p w14:paraId="291D28B0" w14:textId="1351B710"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eventkoordinator (trin 2 hvis g</w:t>
                  </w:r>
                  <w:ins w:id="175" w:author="Rikke Lise Simested" w:date="2024-11-08T10:39:00Z">
                    <w:r w:rsidR="00B02C12">
                      <w:rPr>
                        <w:rFonts w:ascii="Times New Roman" w:eastAsia="Times New Roman" w:hAnsi="Times New Roman" w:cs="Times New Roman"/>
                        <w:sz w:val="19"/>
                        <w:szCs w:val="19"/>
                        <w:lang w:eastAsia="da-DK"/>
                      </w:rPr>
                      <w:t>l.</w:t>
                    </w:r>
                  </w:ins>
                  <w:del w:id="176" w:author="Rikke Lise Simested" w:date="2024-11-08T10:39:00Z">
                    <w:r w:rsidRPr="00345E3B" w:rsidDel="00B02C12">
                      <w:rPr>
                        <w:rFonts w:ascii="Times New Roman" w:eastAsia="Times New Roman" w:hAnsi="Times New Roman" w:cs="Times New Roman"/>
                        <w:sz w:val="19"/>
                        <w:szCs w:val="19"/>
                        <w:lang w:eastAsia="da-DK"/>
                      </w:rPr>
                      <w:delText>ammel</w:delText>
                    </w:r>
                  </w:del>
                  <w:r w:rsidRPr="00345E3B">
                    <w:rPr>
                      <w:rFonts w:ascii="Times New Roman" w:eastAsia="Times New Roman" w:hAnsi="Times New Roman" w:cs="Times New Roman"/>
                      <w:sz w:val="19"/>
                      <w:szCs w:val="19"/>
                      <w:lang w:eastAsia="da-DK"/>
                    </w:rPr>
                    <w:t xml:space="preserve"> ordning)</w:t>
                  </w:r>
                </w:p>
                <w:p w14:paraId="5EAEC3B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w:t>
                  </w:r>
                  <w:commentRangeStart w:id="177"/>
                  <w:del w:id="178" w:author="Rikke Lise Simested" w:date="2024-10-21T09:33:00Z">
                    <w:r w:rsidRPr="00345E3B" w:rsidDel="00617EA9">
                      <w:rPr>
                        <w:rFonts w:ascii="Times New Roman" w:eastAsia="Times New Roman" w:hAnsi="Times New Roman" w:cs="Times New Roman"/>
                        <w:sz w:val="19"/>
                        <w:szCs w:val="19"/>
                        <w:lang w:eastAsia="da-DK"/>
                      </w:rPr>
                      <w:delText>Engelsk B</w:delText>
                    </w:r>
                  </w:del>
                  <w:commentRangeEnd w:id="177"/>
                  <w:r w:rsidR="00617EA9">
                    <w:rPr>
                      <w:rStyle w:val="Kommentarhenvisning"/>
                    </w:rPr>
                    <w:commentReference w:id="177"/>
                  </w:r>
                  <w:del w:id="179" w:author="Rikke Lise Simested" w:date="2024-10-21T09:33:00Z">
                    <w:r w:rsidRPr="00345E3B" w:rsidDel="00617EA9">
                      <w:rPr>
                        <w:rFonts w:ascii="Times New Roman" w:eastAsia="Times New Roman" w:hAnsi="Times New Roman" w:cs="Times New Roman"/>
                        <w:sz w:val="19"/>
                        <w:szCs w:val="19"/>
                        <w:lang w:eastAsia="da-DK"/>
                      </w:rPr>
                      <w:delText xml:space="preserve"> og b</w:delText>
                    </w:r>
                  </w:del>
                  <w:ins w:id="180" w:author="Rikke Lise Simested" w:date="2024-10-21T09:33:00Z">
                    <w:r w:rsidR="00617EA9">
                      <w:rPr>
                        <w:rFonts w:ascii="Times New Roman" w:eastAsia="Times New Roman" w:hAnsi="Times New Roman" w:cs="Times New Roman"/>
                        <w:sz w:val="19"/>
                        <w:szCs w:val="19"/>
                        <w:lang w:eastAsia="da-DK"/>
                      </w:rPr>
                      <w:t>B</w:t>
                    </w:r>
                  </w:ins>
                  <w:r w:rsidRPr="00345E3B">
                    <w:rPr>
                      <w:rFonts w:ascii="Times New Roman" w:eastAsia="Times New Roman" w:hAnsi="Times New Roman" w:cs="Times New Roman"/>
                      <w:sz w:val="19"/>
                      <w:szCs w:val="19"/>
                      <w:lang w:eastAsia="da-DK"/>
                    </w:rPr>
                    <w:t>estået adgangsprøve</w:t>
                  </w:r>
                </w:p>
              </w:tc>
            </w:tr>
            <w:tr w:rsidR="00345E3B" w:rsidRPr="00345E3B" w14:paraId="24CAA5F1"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5BBA5E4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Professionsbachelor i grafisk fortælling (Bachelor in </w:t>
                  </w:r>
                  <w:proofErr w:type="spellStart"/>
                  <w:r w:rsidRPr="00345E3B">
                    <w:rPr>
                      <w:rFonts w:ascii="Times New Roman" w:eastAsia="Times New Roman" w:hAnsi="Times New Roman" w:cs="Times New Roman"/>
                      <w:sz w:val="19"/>
                      <w:szCs w:val="19"/>
                      <w:lang w:eastAsia="da-DK"/>
                    </w:rPr>
                    <w:t>Graphic</w:t>
                  </w:r>
                  <w:proofErr w:type="spellEnd"/>
                  <w:r w:rsidRPr="00345E3B">
                    <w:rPr>
                      <w:rFonts w:ascii="Times New Roman" w:eastAsia="Times New Roman" w:hAnsi="Times New Roman" w:cs="Times New Roman"/>
                      <w:sz w:val="19"/>
                      <w:szCs w:val="19"/>
                      <w:lang w:eastAsia="da-DK"/>
                    </w:rPr>
                    <w:t xml:space="preserve"> Storytelling)</w:t>
                  </w:r>
                </w:p>
              </w:tc>
              <w:tc>
                <w:tcPr>
                  <w:tcW w:w="8488" w:type="dxa"/>
                  <w:tcBorders>
                    <w:top w:val="single" w:sz="8" w:space="0" w:color="000000"/>
                    <w:left w:val="single" w:sz="8" w:space="0" w:color="000000"/>
                    <w:bottom w:val="single" w:sz="8" w:space="0" w:color="000000"/>
                    <w:right w:val="single" w:sz="8" w:space="0" w:color="000000"/>
                  </w:tcBorders>
                  <w:hideMark/>
                </w:tcPr>
                <w:p w14:paraId="17BFA1D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2DB052A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Bestået adgangsprøve</w:t>
                  </w:r>
                </w:p>
                <w:p w14:paraId="605EB3B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2C2078E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Grafisk tekniker</w:t>
                  </w:r>
                </w:p>
                <w:p w14:paraId="74CAE31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mediegrafiker</w:t>
                  </w:r>
                </w:p>
                <w:p w14:paraId="2677243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Bestået adgangsprøve</w:t>
                  </w:r>
                </w:p>
                <w:p w14:paraId="43B59F8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29B5214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Bestået adgangsprøve</w:t>
                  </w:r>
                </w:p>
              </w:tc>
            </w:tr>
            <w:tr w:rsidR="00345E3B" w:rsidRPr="00345E3B" w14:paraId="22C3269D"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0D4CDFC7"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grafisk</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kommunikation</w:t>
                  </w:r>
                  <w:proofErr w:type="spellEnd"/>
                  <w:r w:rsidRPr="00345E3B">
                    <w:rPr>
                      <w:rFonts w:ascii="Times New Roman" w:eastAsia="Times New Roman" w:hAnsi="Times New Roman" w:cs="Times New Roman"/>
                      <w:sz w:val="19"/>
                      <w:szCs w:val="19"/>
                      <w:lang w:val="en-US" w:eastAsia="da-DK"/>
                    </w:rPr>
                    <w:t xml:space="preserve"> (Bachelor of Graphic Communication)</w:t>
                  </w:r>
                </w:p>
              </w:tc>
              <w:tc>
                <w:tcPr>
                  <w:tcW w:w="8488" w:type="dxa"/>
                  <w:tcBorders>
                    <w:top w:val="single" w:sz="8" w:space="0" w:color="000000"/>
                    <w:left w:val="single" w:sz="8" w:space="0" w:color="000000"/>
                    <w:bottom w:val="single" w:sz="8" w:space="0" w:color="000000"/>
                    <w:right w:val="single" w:sz="8" w:space="0" w:color="000000"/>
                  </w:tcBorders>
                  <w:hideMark/>
                </w:tcPr>
                <w:p w14:paraId="593184D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5BC345F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Bestået adgangsprøve</w:t>
                  </w:r>
                </w:p>
                <w:p w14:paraId="6D5FDE3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11DD84E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Digital media</w:t>
                  </w:r>
                </w:p>
                <w:p w14:paraId="7A407B5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grafisk tekniker</w:t>
                  </w:r>
                </w:p>
                <w:p w14:paraId="16C8A84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mediegrafiker (trin 2)</w:t>
                  </w:r>
                </w:p>
                <w:p w14:paraId="2AEB6B9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lastRenderedPageBreak/>
                    <w:t>skiltetekniker</w:t>
                  </w:r>
                </w:p>
                <w:p w14:paraId="248BD04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Bestået adgangsprøve</w:t>
                  </w:r>
                </w:p>
              </w:tc>
            </w:tr>
            <w:tr w:rsidR="00345E3B" w:rsidRPr="00345E3B" w14:paraId="61906FB0"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33AD2C8D"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lastRenderedPageBreak/>
                    <w:t>Professionsbachelor</w:t>
                  </w:r>
                  <w:proofErr w:type="spellEnd"/>
                  <w:r w:rsidRPr="00345E3B">
                    <w:rPr>
                      <w:rFonts w:ascii="Times New Roman" w:eastAsia="Times New Roman" w:hAnsi="Times New Roman" w:cs="Times New Roman"/>
                      <w:sz w:val="19"/>
                      <w:szCs w:val="19"/>
                      <w:lang w:val="en-US" w:eastAsia="da-DK"/>
                    </w:rPr>
                    <w:t>, journalist (Bachelor of Journalism)</w:t>
                  </w:r>
                </w:p>
              </w:tc>
              <w:tc>
                <w:tcPr>
                  <w:tcW w:w="8488" w:type="dxa"/>
                  <w:tcBorders>
                    <w:top w:val="single" w:sz="8" w:space="0" w:color="000000"/>
                    <w:left w:val="single" w:sz="8" w:space="0" w:color="000000"/>
                    <w:bottom w:val="single" w:sz="8" w:space="0" w:color="000000"/>
                    <w:right w:val="single" w:sz="8" w:space="0" w:color="000000"/>
                  </w:tcBorders>
                  <w:hideMark/>
                </w:tcPr>
                <w:p w14:paraId="1592FD0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4302E82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Bestået adgangsprøve</w:t>
                  </w:r>
                </w:p>
              </w:tc>
            </w:tr>
            <w:tr w:rsidR="00345E3B" w:rsidRPr="00345E3B" w14:paraId="41B91509"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7D199F21"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kommunikation</w:t>
                  </w:r>
                  <w:proofErr w:type="spellEnd"/>
                  <w:r w:rsidRPr="00345E3B">
                    <w:rPr>
                      <w:rFonts w:ascii="Times New Roman" w:eastAsia="Times New Roman" w:hAnsi="Times New Roman" w:cs="Times New Roman"/>
                      <w:sz w:val="19"/>
                      <w:szCs w:val="19"/>
                      <w:lang w:val="en-US" w:eastAsia="da-DK"/>
                    </w:rPr>
                    <w:t xml:space="preserve"> (Bachelor of Communication)</w:t>
                  </w:r>
                </w:p>
              </w:tc>
              <w:tc>
                <w:tcPr>
                  <w:tcW w:w="8488" w:type="dxa"/>
                  <w:tcBorders>
                    <w:top w:val="single" w:sz="8" w:space="0" w:color="000000"/>
                    <w:left w:val="single" w:sz="8" w:space="0" w:color="000000"/>
                    <w:bottom w:val="single" w:sz="8" w:space="0" w:color="000000"/>
                    <w:right w:val="single" w:sz="8" w:space="0" w:color="000000"/>
                  </w:tcBorders>
                  <w:hideMark/>
                </w:tcPr>
                <w:p w14:paraId="5AFAC04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60AF576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B og enten matematik B eller virksomhedsøkonomi B</w:t>
                  </w:r>
                </w:p>
              </w:tc>
            </w:tr>
            <w:tr w:rsidR="00345E3B" w:rsidRPr="00345E3B" w14:paraId="39A55DC4"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7468D574"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lyddesign</w:t>
                  </w:r>
                  <w:proofErr w:type="spellEnd"/>
                  <w:r w:rsidRPr="00345E3B">
                    <w:rPr>
                      <w:rFonts w:ascii="Times New Roman" w:eastAsia="Times New Roman" w:hAnsi="Times New Roman" w:cs="Times New Roman"/>
                      <w:sz w:val="19"/>
                      <w:szCs w:val="19"/>
                      <w:lang w:val="en-US" w:eastAsia="da-DK"/>
                    </w:rPr>
                    <w:t xml:space="preserve"> (Bachelor of Sound Design)</w:t>
                  </w:r>
                </w:p>
              </w:tc>
              <w:tc>
                <w:tcPr>
                  <w:tcW w:w="8488" w:type="dxa"/>
                  <w:tcBorders>
                    <w:top w:val="single" w:sz="8" w:space="0" w:color="000000"/>
                    <w:left w:val="single" w:sz="8" w:space="0" w:color="000000"/>
                    <w:bottom w:val="single" w:sz="8" w:space="0" w:color="000000"/>
                    <w:right w:val="single" w:sz="8" w:space="0" w:color="000000"/>
                  </w:tcBorders>
                  <w:hideMark/>
                </w:tcPr>
                <w:p w14:paraId="74D1C58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2E9334E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Bestået adgangsprøve</w:t>
                  </w:r>
                </w:p>
                <w:p w14:paraId="6060E3DF" w14:textId="40A2D231" w:rsidR="00345E3B" w:rsidRDefault="00345E3B" w:rsidP="00345E3B">
                  <w:pPr>
                    <w:spacing w:after="0" w:line="240" w:lineRule="auto"/>
                    <w:rPr>
                      <w:rFonts w:ascii="Times New Roman" w:eastAsia="Times New Roman" w:hAnsi="Times New Roman" w:cs="Times New Roman"/>
                      <w:b/>
                      <w:bCs/>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5B1B45A2" w14:textId="77777777" w:rsidR="005741AF" w:rsidRDefault="005741AF" w:rsidP="005741AF">
                  <w:pPr>
                    <w:spacing w:after="0"/>
                    <w:rPr>
                      <w:rFonts w:ascii="Times New Roman" w:eastAsia="Times New Roman" w:hAnsi="Times New Roman" w:cs="Times New Roman"/>
                      <w:sz w:val="19"/>
                      <w:szCs w:val="19"/>
                      <w:lang w:eastAsia="da-DK"/>
                    </w:rPr>
                  </w:pPr>
                  <w:ins w:id="181" w:author="Rikke Lise Simested" w:date="2024-11-11T12:02:00Z">
                    <w:r w:rsidRPr="005741AF">
                      <w:rPr>
                        <w:rFonts w:ascii="Times New Roman" w:eastAsia="Times New Roman" w:hAnsi="Times New Roman" w:cs="Times New Roman"/>
                        <w:sz w:val="19"/>
                        <w:szCs w:val="19"/>
                        <w:lang w:eastAsia="da-DK"/>
                      </w:rPr>
                      <w:t>Digital Media</w:t>
                    </w:r>
                  </w:ins>
                </w:p>
                <w:p w14:paraId="0331403F" w14:textId="5624C15F" w:rsidR="005741AF" w:rsidRPr="005741AF" w:rsidRDefault="005741AF" w:rsidP="005741AF">
                  <w:pPr>
                    <w:spacing w:after="0"/>
                    <w:rPr>
                      <w:ins w:id="182" w:author="Rikke Lise Simested" w:date="2024-11-11T12:02:00Z"/>
                      <w:rFonts w:ascii="Times New Roman" w:eastAsia="Times New Roman" w:hAnsi="Times New Roman" w:cs="Times New Roman"/>
                      <w:sz w:val="19"/>
                      <w:szCs w:val="19"/>
                      <w:lang w:eastAsia="da-DK"/>
                    </w:rPr>
                  </w:pPr>
                  <w:ins w:id="183" w:author="Rikke Lise Simested" w:date="2024-11-11T12:02:00Z">
                    <w:r w:rsidRPr="005741AF">
                      <w:rPr>
                        <w:rFonts w:ascii="Times New Roman" w:eastAsia="Times New Roman" w:hAnsi="Times New Roman" w:cs="Times New Roman"/>
                        <w:sz w:val="19"/>
                        <w:szCs w:val="19"/>
                        <w:lang w:eastAsia="da-DK"/>
                      </w:rPr>
                      <w:t>Elektriker</w:t>
                    </w:r>
                  </w:ins>
                </w:p>
                <w:p w14:paraId="137A54EE" w14:textId="77777777" w:rsidR="005741AF" w:rsidRPr="005741AF" w:rsidRDefault="005741AF" w:rsidP="005741AF">
                  <w:pPr>
                    <w:spacing w:after="0"/>
                    <w:rPr>
                      <w:ins w:id="184" w:author="Rikke Lise Simested" w:date="2024-11-11T12:02:00Z"/>
                      <w:rFonts w:ascii="Times New Roman" w:eastAsia="Times New Roman" w:hAnsi="Times New Roman" w:cs="Times New Roman"/>
                      <w:sz w:val="19"/>
                      <w:szCs w:val="19"/>
                      <w:lang w:eastAsia="da-DK"/>
                    </w:rPr>
                  </w:pPr>
                  <w:ins w:id="185" w:author="Rikke Lise Simested" w:date="2024-11-11T12:02:00Z">
                    <w:r w:rsidRPr="005741AF">
                      <w:rPr>
                        <w:rFonts w:ascii="Times New Roman" w:eastAsia="Times New Roman" w:hAnsi="Times New Roman" w:cs="Times New Roman"/>
                        <w:sz w:val="19"/>
                        <w:szCs w:val="19"/>
                        <w:lang w:eastAsia="da-DK"/>
                      </w:rPr>
                      <w:t>Elektronik- og svagstrømsuddannelsen</w:t>
                    </w:r>
                  </w:ins>
                </w:p>
                <w:p w14:paraId="5718F019" w14:textId="77777777" w:rsidR="005741AF" w:rsidRPr="005741AF" w:rsidRDefault="005741AF" w:rsidP="005741AF">
                  <w:pPr>
                    <w:spacing w:after="0"/>
                    <w:rPr>
                      <w:ins w:id="186" w:author="Rikke Lise Simested" w:date="2024-11-11T12:02:00Z"/>
                      <w:rFonts w:ascii="Times New Roman" w:eastAsia="Times New Roman" w:hAnsi="Times New Roman" w:cs="Times New Roman"/>
                      <w:sz w:val="19"/>
                      <w:szCs w:val="19"/>
                      <w:lang w:eastAsia="da-DK"/>
                    </w:rPr>
                  </w:pPr>
                  <w:ins w:id="187" w:author="Rikke Lise Simested" w:date="2024-11-11T12:02:00Z">
                    <w:r w:rsidRPr="005741AF">
                      <w:rPr>
                        <w:rFonts w:ascii="Times New Roman" w:eastAsia="Times New Roman" w:hAnsi="Times New Roman" w:cs="Times New Roman"/>
                        <w:sz w:val="19"/>
                        <w:szCs w:val="19"/>
                        <w:lang w:eastAsia="da-DK"/>
                      </w:rPr>
                      <w:t>Elektronik-operatør</w:t>
                    </w:r>
                  </w:ins>
                </w:p>
                <w:p w14:paraId="5493B15A" w14:textId="72BFE46B" w:rsidR="005741AF" w:rsidRDefault="005741AF" w:rsidP="005741AF">
                  <w:pPr>
                    <w:spacing w:after="0"/>
                    <w:rPr>
                      <w:rFonts w:ascii="Times New Roman" w:eastAsia="Times New Roman" w:hAnsi="Times New Roman" w:cs="Times New Roman"/>
                      <w:sz w:val="19"/>
                      <w:szCs w:val="19"/>
                      <w:lang w:eastAsia="da-DK"/>
                    </w:rPr>
                  </w:pPr>
                  <w:ins w:id="188" w:author="Rikke Lise Simested" w:date="2024-11-11T12:02:00Z">
                    <w:r w:rsidRPr="005741AF">
                      <w:rPr>
                        <w:rFonts w:ascii="Times New Roman" w:eastAsia="Times New Roman" w:hAnsi="Times New Roman" w:cs="Times New Roman"/>
                        <w:sz w:val="19"/>
                        <w:szCs w:val="19"/>
                        <w:lang w:eastAsia="da-DK"/>
                      </w:rPr>
                      <w:t>Film- og TV-produktionsuddannelsen</w:t>
                    </w:r>
                  </w:ins>
                </w:p>
                <w:p w14:paraId="4DD2627F" w14:textId="5460D14C" w:rsidR="005741AF" w:rsidRPr="005741AF" w:rsidRDefault="005741AF" w:rsidP="005741AF">
                  <w:pPr>
                    <w:spacing w:after="0"/>
                    <w:rPr>
                      <w:ins w:id="189" w:author="Rikke Lise Simested" w:date="2024-11-11T12:02:00Z"/>
                      <w:rFonts w:ascii="Times New Roman" w:eastAsia="Times New Roman" w:hAnsi="Times New Roman" w:cs="Times New Roman"/>
                      <w:sz w:val="19"/>
                      <w:szCs w:val="19"/>
                      <w:lang w:eastAsia="da-DK"/>
                    </w:rPr>
                  </w:pPr>
                  <w:ins w:id="190" w:author="Rikke Lise Simested" w:date="2024-11-11T12:02:00Z">
                    <w:r w:rsidRPr="005741AF">
                      <w:rPr>
                        <w:rFonts w:ascii="Times New Roman" w:eastAsia="Times New Roman" w:hAnsi="Times New Roman" w:cs="Times New Roman"/>
                        <w:sz w:val="19"/>
                        <w:szCs w:val="19"/>
                        <w:lang w:eastAsia="da-DK"/>
                      </w:rPr>
                      <w:t>Teater-event – og AV-teknikeruddannelsen</w:t>
                    </w:r>
                  </w:ins>
                </w:p>
                <w:p w14:paraId="0012C21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w:t>
                  </w:r>
                  <w:commentRangeStart w:id="191"/>
                  <w:del w:id="192" w:author="Rikke Lise Simested" w:date="2024-10-21T09:07:00Z">
                    <w:r w:rsidRPr="00345E3B" w:rsidDel="00857BC5">
                      <w:rPr>
                        <w:rFonts w:ascii="Times New Roman" w:eastAsia="Times New Roman" w:hAnsi="Times New Roman" w:cs="Times New Roman"/>
                        <w:sz w:val="19"/>
                        <w:szCs w:val="19"/>
                        <w:lang w:eastAsia="da-DK"/>
                      </w:rPr>
                      <w:delText>Engelsk C</w:delText>
                    </w:r>
                  </w:del>
                  <w:commentRangeEnd w:id="191"/>
                  <w:r w:rsidR="00857BC5">
                    <w:rPr>
                      <w:rStyle w:val="Kommentarhenvisning"/>
                    </w:rPr>
                    <w:commentReference w:id="191"/>
                  </w:r>
                  <w:del w:id="194" w:author="Rikke Lise Simested" w:date="2024-10-21T09:07:00Z">
                    <w:r w:rsidRPr="00345E3B" w:rsidDel="00857BC5">
                      <w:rPr>
                        <w:rFonts w:ascii="Times New Roman" w:eastAsia="Times New Roman" w:hAnsi="Times New Roman" w:cs="Times New Roman"/>
                        <w:sz w:val="19"/>
                        <w:szCs w:val="19"/>
                        <w:lang w:eastAsia="da-DK"/>
                      </w:rPr>
                      <w:delText xml:space="preserve"> og b</w:delText>
                    </w:r>
                  </w:del>
                  <w:ins w:id="195" w:author="Rikke Lise Simested" w:date="2024-10-21T09:07:00Z">
                    <w:r w:rsidR="00857BC5">
                      <w:rPr>
                        <w:rFonts w:ascii="Times New Roman" w:eastAsia="Times New Roman" w:hAnsi="Times New Roman" w:cs="Times New Roman"/>
                        <w:sz w:val="19"/>
                        <w:szCs w:val="19"/>
                        <w:lang w:eastAsia="da-DK"/>
                      </w:rPr>
                      <w:t>B</w:t>
                    </w:r>
                  </w:ins>
                  <w:r w:rsidRPr="00345E3B">
                    <w:rPr>
                      <w:rFonts w:ascii="Times New Roman" w:eastAsia="Times New Roman" w:hAnsi="Times New Roman" w:cs="Times New Roman"/>
                      <w:sz w:val="19"/>
                      <w:szCs w:val="19"/>
                      <w:lang w:eastAsia="da-DK"/>
                    </w:rPr>
                    <w:t>estået adgangsprøve</w:t>
                  </w:r>
                </w:p>
                <w:p w14:paraId="6AAC012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63B451F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Musikalsk grundkursus (MGK)</w:t>
                  </w:r>
                </w:p>
                <w:p w14:paraId="17B9455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C og bestået adgangsprøve</w:t>
                  </w:r>
                </w:p>
              </w:tc>
            </w:tr>
            <w:tr w:rsidR="00345E3B" w:rsidRPr="00345E3B" w14:paraId="5E665CB1"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180AEF2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Professionsbachelor i medieproduktion og ledelse (Bachelor of Media </w:t>
                  </w:r>
                  <w:proofErr w:type="spellStart"/>
                  <w:r w:rsidRPr="00345E3B">
                    <w:rPr>
                      <w:rFonts w:ascii="Times New Roman" w:eastAsia="Times New Roman" w:hAnsi="Times New Roman" w:cs="Times New Roman"/>
                      <w:sz w:val="19"/>
                      <w:szCs w:val="19"/>
                      <w:lang w:eastAsia="da-DK"/>
                    </w:rPr>
                    <w:t>Production</w:t>
                  </w:r>
                  <w:proofErr w:type="spellEnd"/>
                  <w:r w:rsidRPr="00345E3B">
                    <w:rPr>
                      <w:rFonts w:ascii="Times New Roman" w:eastAsia="Times New Roman" w:hAnsi="Times New Roman" w:cs="Times New Roman"/>
                      <w:sz w:val="19"/>
                      <w:szCs w:val="19"/>
                      <w:lang w:eastAsia="da-DK"/>
                    </w:rPr>
                    <w:t xml:space="preserve"> and Management)</w:t>
                  </w:r>
                </w:p>
              </w:tc>
              <w:tc>
                <w:tcPr>
                  <w:tcW w:w="8488" w:type="dxa"/>
                  <w:tcBorders>
                    <w:top w:val="single" w:sz="8" w:space="0" w:color="000000"/>
                    <w:left w:val="single" w:sz="8" w:space="0" w:color="000000"/>
                    <w:bottom w:val="single" w:sz="8" w:space="0" w:color="000000"/>
                    <w:right w:val="single" w:sz="8" w:space="0" w:color="000000"/>
                  </w:tcBorders>
                  <w:hideMark/>
                </w:tcPr>
                <w:p w14:paraId="7685D24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06E00A1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B og bestået adgangsprøve</w:t>
                  </w:r>
                </w:p>
                <w:p w14:paraId="5BEEEAC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77B2458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Film- og tv-produktionsuddannelsen (trin 2)</w:t>
                  </w:r>
                </w:p>
                <w:p w14:paraId="0D237AA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fotograf</w:t>
                  </w:r>
                </w:p>
                <w:p w14:paraId="252554A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gramStart"/>
                  <w:r w:rsidRPr="00345E3B">
                    <w:rPr>
                      <w:rFonts w:ascii="Times New Roman" w:eastAsia="Times New Roman" w:hAnsi="Times New Roman" w:cs="Times New Roman"/>
                      <w:sz w:val="19"/>
                      <w:szCs w:val="19"/>
                      <w:lang w:eastAsia="da-DK"/>
                    </w:rPr>
                    <w:t>digital</w:t>
                  </w:r>
                  <w:proofErr w:type="gramEnd"/>
                  <w:r w:rsidRPr="00345E3B">
                    <w:rPr>
                      <w:rFonts w:ascii="Times New Roman" w:eastAsia="Times New Roman" w:hAnsi="Times New Roman" w:cs="Times New Roman"/>
                      <w:sz w:val="19"/>
                      <w:szCs w:val="19"/>
                      <w:lang w:eastAsia="da-DK"/>
                    </w:rPr>
                    <w:t xml:space="preserve"> media</w:t>
                  </w:r>
                </w:p>
                <w:p w14:paraId="242E3BE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grafisk tekniker</w:t>
                  </w:r>
                </w:p>
                <w:p w14:paraId="1CBDCD1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mediegrafiker (trin 2)</w:t>
                  </w:r>
                </w:p>
                <w:p w14:paraId="3871A49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teater-, event- og av-tekniker</w:t>
                  </w:r>
                </w:p>
                <w:p w14:paraId="7AC4791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w:t>
                  </w:r>
                  <w:commentRangeStart w:id="196"/>
                  <w:del w:id="197" w:author="Rikke Lise Simested" w:date="2024-10-21T09:05:00Z">
                    <w:r w:rsidRPr="00345E3B" w:rsidDel="00857BC5">
                      <w:rPr>
                        <w:rFonts w:ascii="Times New Roman" w:eastAsia="Times New Roman" w:hAnsi="Times New Roman" w:cs="Times New Roman"/>
                        <w:sz w:val="19"/>
                        <w:szCs w:val="19"/>
                        <w:lang w:eastAsia="da-DK"/>
                      </w:rPr>
                      <w:delText xml:space="preserve">Engelsk B </w:delText>
                    </w:r>
                  </w:del>
                  <w:commentRangeEnd w:id="196"/>
                  <w:r w:rsidR="00857BC5">
                    <w:rPr>
                      <w:rStyle w:val="Kommentarhenvisning"/>
                    </w:rPr>
                    <w:commentReference w:id="196"/>
                  </w:r>
                  <w:del w:id="198" w:author="Rikke Lise Simested" w:date="2024-10-21T09:05:00Z">
                    <w:r w:rsidRPr="00345E3B" w:rsidDel="00857BC5">
                      <w:rPr>
                        <w:rFonts w:ascii="Times New Roman" w:eastAsia="Times New Roman" w:hAnsi="Times New Roman" w:cs="Times New Roman"/>
                        <w:sz w:val="19"/>
                        <w:szCs w:val="19"/>
                        <w:lang w:eastAsia="da-DK"/>
                      </w:rPr>
                      <w:delText>og b</w:delText>
                    </w:r>
                  </w:del>
                  <w:ins w:id="199" w:author="Rikke Lise Simested" w:date="2024-10-21T09:05:00Z">
                    <w:r w:rsidR="00857BC5">
                      <w:rPr>
                        <w:rFonts w:ascii="Times New Roman" w:eastAsia="Times New Roman" w:hAnsi="Times New Roman" w:cs="Times New Roman"/>
                        <w:sz w:val="19"/>
                        <w:szCs w:val="19"/>
                        <w:lang w:eastAsia="da-DK"/>
                      </w:rPr>
                      <w:t>B</w:t>
                    </w:r>
                  </w:ins>
                  <w:r w:rsidRPr="00345E3B">
                    <w:rPr>
                      <w:rFonts w:ascii="Times New Roman" w:eastAsia="Times New Roman" w:hAnsi="Times New Roman" w:cs="Times New Roman"/>
                      <w:sz w:val="19"/>
                      <w:szCs w:val="19"/>
                      <w:lang w:eastAsia="da-DK"/>
                    </w:rPr>
                    <w:t>estået adgangsprøve</w:t>
                  </w:r>
                </w:p>
              </w:tc>
            </w:tr>
            <w:tr w:rsidR="00345E3B" w:rsidRPr="00345E3B" w14:paraId="127AB08D"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17FEDD87"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multiplatform storytelling and production (Bachelor in Multiplatform Storytelling and Production)</w:t>
                  </w:r>
                </w:p>
              </w:tc>
              <w:tc>
                <w:tcPr>
                  <w:tcW w:w="8488" w:type="dxa"/>
                  <w:tcBorders>
                    <w:top w:val="single" w:sz="8" w:space="0" w:color="000000"/>
                    <w:left w:val="single" w:sz="8" w:space="0" w:color="000000"/>
                    <w:bottom w:val="single" w:sz="8" w:space="0" w:color="000000"/>
                    <w:right w:val="single" w:sz="8" w:space="0" w:color="000000"/>
                  </w:tcBorders>
                  <w:hideMark/>
                </w:tcPr>
                <w:p w14:paraId="278534C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3C455FC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B og bestået adgangsprøve</w:t>
                  </w:r>
                </w:p>
                <w:p w14:paraId="4C78075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33BEA1B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Digital media (med specialer)</w:t>
                  </w:r>
                </w:p>
                <w:p w14:paraId="334E04A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Film- og tv-produktionsuddannelsen</w:t>
                  </w:r>
                </w:p>
                <w:p w14:paraId="53145B9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grafisk tekniker</w:t>
                  </w:r>
                </w:p>
                <w:p w14:paraId="4F0ABE8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mediegrafiker (trin 2)</w:t>
                  </w:r>
                </w:p>
                <w:p w14:paraId="6A3BC82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w:t>
                  </w:r>
                  <w:commentRangeStart w:id="200"/>
                  <w:del w:id="201" w:author="Rikke Lise Simested" w:date="2024-10-21T09:10:00Z">
                    <w:r w:rsidRPr="00345E3B" w:rsidDel="00857BC5">
                      <w:rPr>
                        <w:rFonts w:ascii="Times New Roman" w:eastAsia="Times New Roman" w:hAnsi="Times New Roman" w:cs="Times New Roman"/>
                        <w:sz w:val="19"/>
                        <w:szCs w:val="19"/>
                        <w:lang w:eastAsia="da-DK"/>
                      </w:rPr>
                      <w:delText>Engelsk B</w:delText>
                    </w:r>
                  </w:del>
                  <w:commentRangeEnd w:id="200"/>
                  <w:r w:rsidR="00857BC5">
                    <w:rPr>
                      <w:rStyle w:val="Kommentarhenvisning"/>
                    </w:rPr>
                    <w:commentReference w:id="200"/>
                  </w:r>
                  <w:del w:id="202" w:author="Rikke Lise Simested" w:date="2024-10-21T09:10:00Z">
                    <w:r w:rsidRPr="00345E3B" w:rsidDel="00857BC5">
                      <w:rPr>
                        <w:rFonts w:ascii="Times New Roman" w:eastAsia="Times New Roman" w:hAnsi="Times New Roman" w:cs="Times New Roman"/>
                        <w:sz w:val="19"/>
                        <w:szCs w:val="19"/>
                        <w:lang w:eastAsia="da-DK"/>
                      </w:rPr>
                      <w:delText xml:space="preserve"> og b</w:delText>
                    </w:r>
                  </w:del>
                  <w:ins w:id="203" w:author="Rikke Lise Simested" w:date="2024-10-21T09:10:00Z">
                    <w:r w:rsidR="00857BC5">
                      <w:rPr>
                        <w:rFonts w:ascii="Times New Roman" w:eastAsia="Times New Roman" w:hAnsi="Times New Roman" w:cs="Times New Roman"/>
                        <w:sz w:val="19"/>
                        <w:szCs w:val="19"/>
                        <w:lang w:eastAsia="da-DK"/>
                      </w:rPr>
                      <w:t>B</w:t>
                    </w:r>
                  </w:ins>
                  <w:r w:rsidRPr="00345E3B">
                    <w:rPr>
                      <w:rFonts w:ascii="Times New Roman" w:eastAsia="Times New Roman" w:hAnsi="Times New Roman" w:cs="Times New Roman"/>
                      <w:sz w:val="19"/>
                      <w:szCs w:val="19"/>
                      <w:lang w:eastAsia="da-DK"/>
                    </w:rPr>
                    <w:t>estået adgangsprøve</w:t>
                  </w:r>
                </w:p>
              </w:tc>
            </w:tr>
            <w:tr w:rsidR="00345E3B" w:rsidRPr="00345E3B" w14:paraId="435A7894" w14:textId="77777777" w:rsidTr="002F64DA">
              <w:trPr>
                <w:trHeight w:val="1020"/>
              </w:trPr>
              <w:tc>
                <w:tcPr>
                  <w:tcW w:w="2117" w:type="dxa"/>
                  <w:tcBorders>
                    <w:top w:val="single" w:sz="8" w:space="0" w:color="000000"/>
                    <w:left w:val="single" w:sz="8" w:space="0" w:color="000000"/>
                    <w:bottom w:val="single" w:sz="8" w:space="0" w:color="000000"/>
                    <w:right w:val="single" w:sz="8" w:space="0" w:color="000000"/>
                  </w:tcBorders>
                  <w:hideMark/>
                </w:tcPr>
                <w:p w14:paraId="07D3DB0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Professionsbachelor i tv- og medietilrettelæggelse (Bachelor of </w:t>
                  </w:r>
                  <w:proofErr w:type="gramStart"/>
                  <w:r w:rsidRPr="00345E3B">
                    <w:rPr>
                      <w:rFonts w:ascii="Times New Roman" w:eastAsia="Times New Roman" w:hAnsi="Times New Roman" w:cs="Times New Roman"/>
                      <w:sz w:val="19"/>
                      <w:szCs w:val="19"/>
                      <w:lang w:eastAsia="da-DK"/>
                    </w:rPr>
                    <w:t>TV and</w:t>
                  </w:r>
                  <w:proofErr w:type="gramEnd"/>
                  <w:r w:rsidRPr="00345E3B">
                    <w:rPr>
                      <w:rFonts w:ascii="Times New Roman" w:eastAsia="Times New Roman" w:hAnsi="Times New Roman" w:cs="Times New Roman"/>
                      <w:sz w:val="19"/>
                      <w:szCs w:val="19"/>
                      <w:lang w:eastAsia="da-DK"/>
                    </w:rPr>
                    <w:t xml:space="preserve"> Media </w:t>
                  </w:r>
                  <w:proofErr w:type="spellStart"/>
                  <w:r w:rsidRPr="00345E3B">
                    <w:rPr>
                      <w:rFonts w:ascii="Times New Roman" w:eastAsia="Times New Roman" w:hAnsi="Times New Roman" w:cs="Times New Roman"/>
                      <w:sz w:val="19"/>
                      <w:szCs w:val="19"/>
                      <w:lang w:eastAsia="da-DK"/>
                    </w:rPr>
                    <w:t>Production</w:t>
                  </w:r>
                  <w:proofErr w:type="spellEnd"/>
                  <w:r w:rsidRPr="00345E3B">
                    <w:rPr>
                      <w:rFonts w:ascii="Times New Roman" w:eastAsia="Times New Roman" w:hAnsi="Times New Roman" w:cs="Times New Roman"/>
                      <w:sz w:val="19"/>
                      <w:szCs w:val="19"/>
                      <w:lang w:eastAsia="da-DK"/>
                    </w:rPr>
                    <w:t>)</w:t>
                  </w:r>
                </w:p>
              </w:tc>
              <w:tc>
                <w:tcPr>
                  <w:tcW w:w="8488" w:type="dxa"/>
                  <w:tcBorders>
                    <w:top w:val="single" w:sz="8" w:space="0" w:color="000000"/>
                    <w:left w:val="single" w:sz="8" w:space="0" w:color="000000"/>
                    <w:bottom w:val="single" w:sz="8" w:space="0" w:color="000000"/>
                    <w:right w:val="single" w:sz="8" w:space="0" w:color="000000"/>
                  </w:tcBorders>
                  <w:hideMark/>
                </w:tcPr>
                <w:p w14:paraId="6586722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71D667D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B og bestået adgangsprøve</w:t>
                  </w:r>
                </w:p>
                <w:p w14:paraId="495A478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27769DF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Film- og tv-produktionsuddannelsen (trin 2)</w:t>
                  </w:r>
                </w:p>
                <w:p w14:paraId="0C96249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fotograf</w:t>
                  </w:r>
                </w:p>
                <w:p w14:paraId="77062F8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w:t>
                  </w:r>
                  <w:commentRangeStart w:id="204"/>
                  <w:del w:id="205" w:author="Rikke Lise Simested" w:date="2024-10-21T09:11:00Z">
                    <w:r w:rsidRPr="00345E3B" w:rsidDel="00857BC5">
                      <w:rPr>
                        <w:rFonts w:ascii="Times New Roman" w:eastAsia="Times New Roman" w:hAnsi="Times New Roman" w:cs="Times New Roman"/>
                        <w:sz w:val="19"/>
                        <w:szCs w:val="19"/>
                        <w:lang w:eastAsia="da-DK"/>
                      </w:rPr>
                      <w:delText>Engelsk B</w:delText>
                    </w:r>
                  </w:del>
                  <w:commentRangeEnd w:id="204"/>
                  <w:r w:rsidR="00857BC5">
                    <w:rPr>
                      <w:rStyle w:val="Kommentarhenvisning"/>
                    </w:rPr>
                    <w:commentReference w:id="204"/>
                  </w:r>
                  <w:del w:id="206" w:author="Rikke Lise Simested" w:date="2024-10-21T09:11:00Z">
                    <w:r w:rsidRPr="00345E3B" w:rsidDel="00857BC5">
                      <w:rPr>
                        <w:rFonts w:ascii="Times New Roman" w:eastAsia="Times New Roman" w:hAnsi="Times New Roman" w:cs="Times New Roman"/>
                        <w:sz w:val="19"/>
                        <w:szCs w:val="19"/>
                        <w:lang w:eastAsia="da-DK"/>
                      </w:rPr>
                      <w:delText xml:space="preserve"> og b</w:delText>
                    </w:r>
                  </w:del>
                  <w:ins w:id="207" w:author="Rikke Lise Simested" w:date="2024-10-21T09:11:00Z">
                    <w:r w:rsidR="00857BC5">
                      <w:rPr>
                        <w:rFonts w:ascii="Times New Roman" w:eastAsia="Times New Roman" w:hAnsi="Times New Roman" w:cs="Times New Roman"/>
                        <w:sz w:val="19"/>
                        <w:szCs w:val="19"/>
                        <w:lang w:eastAsia="da-DK"/>
                      </w:rPr>
                      <w:t>B</w:t>
                    </w:r>
                  </w:ins>
                  <w:r w:rsidRPr="00345E3B">
                    <w:rPr>
                      <w:rFonts w:ascii="Times New Roman" w:eastAsia="Times New Roman" w:hAnsi="Times New Roman" w:cs="Times New Roman"/>
                      <w:sz w:val="19"/>
                      <w:szCs w:val="19"/>
                      <w:lang w:eastAsia="da-DK"/>
                    </w:rPr>
                    <w:t>estået adgangsprøve</w:t>
                  </w:r>
                </w:p>
              </w:tc>
            </w:tr>
            <w:tr w:rsidR="00345E3B" w:rsidRPr="00345E3B" w14:paraId="009033FD"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00D0AF7E"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visuel</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kommunikation</w:t>
                  </w:r>
                  <w:proofErr w:type="spellEnd"/>
                  <w:r w:rsidRPr="00345E3B">
                    <w:rPr>
                      <w:rFonts w:ascii="Times New Roman" w:eastAsia="Times New Roman" w:hAnsi="Times New Roman" w:cs="Times New Roman"/>
                      <w:sz w:val="19"/>
                      <w:szCs w:val="19"/>
                      <w:lang w:val="en-US" w:eastAsia="da-DK"/>
                    </w:rPr>
                    <w:t xml:space="preserve"> (Bachelor of Visual Communication)</w:t>
                  </w:r>
                </w:p>
              </w:tc>
              <w:tc>
                <w:tcPr>
                  <w:tcW w:w="8488" w:type="dxa"/>
                  <w:tcBorders>
                    <w:top w:val="single" w:sz="8" w:space="0" w:color="000000"/>
                    <w:left w:val="single" w:sz="8" w:space="0" w:color="000000"/>
                    <w:bottom w:val="single" w:sz="8" w:space="0" w:color="000000"/>
                    <w:right w:val="single" w:sz="8" w:space="0" w:color="000000"/>
                  </w:tcBorders>
                  <w:hideMark/>
                </w:tcPr>
                <w:p w14:paraId="60E9339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6D6BFD6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B og bestået adgangsprøve</w:t>
                  </w:r>
                </w:p>
                <w:p w14:paraId="62E4E81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02A81FC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Digital media (med specialer)</w:t>
                  </w:r>
                </w:p>
                <w:p w14:paraId="06D71CD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film- og tv-produktionsuddannelsen (trin 2)</w:t>
                  </w:r>
                </w:p>
                <w:p w14:paraId="0579080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fotograf</w:t>
                  </w:r>
                </w:p>
                <w:p w14:paraId="0F366C7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grafisk tekniker</w:t>
                  </w:r>
                </w:p>
                <w:p w14:paraId="35EC2A6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mediegrafiker (trin 2)</w:t>
                  </w:r>
                </w:p>
                <w:p w14:paraId="4023E9E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skiltetekniker</w:t>
                  </w:r>
                </w:p>
                <w:p w14:paraId="3CD0B14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teater-, udstillings- og eventtekniker</w:t>
                  </w:r>
                </w:p>
                <w:p w14:paraId="2D2F099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w:t>
                  </w:r>
                  <w:commentRangeStart w:id="208"/>
                  <w:del w:id="209" w:author="Rikke Lise Simested" w:date="2024-10-21T09:11:00Z">
                    <w:r w:rsidRPr="00345E3B" w:rsidDel="00857BC5">
                      <w:rPr>
                        <w:rFonts w:ascii="Times New Roman" w:eastAsia="Times New Roman" w:hAnsi="Times New Roman" w:cs="Times New Roman"/>
                        <w:sz w:val="19"/>
                        <w:szCs w:val="19"/>
                        <w:lang w:eastAsia="da-DK"/>
                      </w:rPr>
                      <w:delText>Engelsk B</w:delText>
                    </w:r>
                  </w:del>
                  <w:commentRangeEnd w:id="208"/>
                  <w:r w:rsidR="00857BC5">
                    <w:rPr>
                      <w:rStyle w:val="Kommentarhenvisning"/>
                    </w:rPr>
                    <w:commentReference w:id="208"/>
                  </w:r>
                  <w:del w:id="210" w:author="Rikke Lise Simested" w:date="2024-10-21T09:11:00Z">
                    <w:r w:rsidRPr="00345E3B" w:rsidDel="00857BC5">
                      <w:rPr>
                        <w:rFonts w:ascii="Times New Roman" w:eastAsia="Times New Roman" w:hAnsi="Times New Roman" w:cs="Times New Roman"/>
                        <w:sz w:val="19"/>
                        <w:szCs w:val="19"/>
                        <w:lang w:eastAsia="da-DK"/>
                      </w:rPr>
                      <w:delText xml:space="preserve"> og b</w:delText>
                    </w:r>
                  </w:del>
                  <w:ins w:id="211" w:author="Rikke Lise Simested" w:date="2024-10-21T09:11:00Z">
                    <w:r w:rsidR="00857BC5">
                      <w:rPr>
                        <w:rFonts w:ascii="Times New Roman" w:eastAsia="Times New Roman" w:hAnsi="Times New Roman" w:cs="Times New Roman"/>
                        <w:sz w:val="19"/>
                        <w:szCs w:val="19"/>
                        <w:lang w:eastAsia="da-DK"/>
                      </w:rPr>
                      <w:t>B</w:t>
                    </w:r>
                  </w:ins>
                  <w:r w:rsidRPr="00345E3B">
                    <w:rPr>
                      <w:rFonts w:ascii="Times New Roman" w:eastAsia="Times New Roman" w:hAnsi="Times New Roman" w:cs="Times New Roman"/>
                      <w:sz w:val="19"/>
                      <w:szCs w:val="19"/>
                      <w:lang w:eastAsia="da-DK"/>
                    </w:rPr>
                    <w:t>estået adgangsprøve</w:t>
                  </w:r>
                </w:p>
              </w:tc>
            </w:tr>
          </w:tbl>
          <w:p w14:paraId="3727189F" w14:textId="77777777" w:rsidR="00345E3B" w:rsidRPr="00345E3B" w:rsidRDefault="00345E3B" w:rsidP="00345E3B">
            <w:pPr>
              <w:spacing w:before="200" w:after="200" w:line="240" w:lineRule="auto"/>
              <w:rPr>
                <w:rFonts w:ascii="Times New Roman" w:eastAsia="Times New Roman" w:hAnsi="Times New Roman" w:cs="Times New Roman"/>
                <w:sz w:val="23"/>
                <w:szCs w:val="23"/>
                <w:lang w:eastAsia="da-DK"/>
              </w:rPr>
            </w:pPr>
          </w:p>
        </w:tc>
      </w:tr>
    </w:tbl>
    <w:p w14:paraId="7D1B503B" w14:textId="77777777" w:rsidR="00345E3B" w:rsidRPr="00345E3B" w:rsidRDefault="00345E3B" w:rsidP="00345E3B">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345E3B">
        <w:rPr>
          <w:rFonts w:ascii="Questa-Regular" w:eastAsia="Times New Roman" w:hAnsi="Questa-Regular" w:cs="Times New Roman"/>
          <w:b/>
          <w:bCs/>
          <w:color w:val="212529"/>
          <w:sz w:val="23"/>
          <w:szCs w:val="23"/>
          <w:lang w:eastAsia="da-DK"/>
        </w:rPr>
        <w:lastRenderedPageBreak/>
        <w:t>Pædagogisk område</w:t>
      </w:r>
    </w:p>
    <w:tbl>
      <w:tblPr>
        <w:tblW w:w="0" w:type="auto"/>
        <w:tblCellMar>
          <w:left w:w="0" w:type="dxa"/>
          <w:right w:w="0" w:type="dxa"/>
        </w:tblCellMar>
        <w:tblLook w:val="04A0" w:firstRow="1" w:lastRow="0" w:firstColumn="1" w:lastColumn="0" w:noHBand="0" w:noVBand="1"/>
      </w:tblPr>
      <w:tblGrid>
        <w:gridCol w:w="9638"/>
      </w:tblGrid>
      <w:tr w:rsidR="00345E3B" w:rsidRPr="00345E3B" w14:paraId="1FC0803D" w14:textId="77777777" w:rsidTr="00345E3B">
        <w:tc>
          <w:tcPr>
            <w:tcW w:w="0" w:type="auto"/>
            <w:tcBorders>
              <w:top w:val="nil"/>
              <w:left w:val="nil"/>
              <w:bottom w:val="nil"/>
              <w:right w:val="nil"/>
            </w:tcBorders>
            <w:hideMark/>
          </w:tcPr>
          <w:tbl>
            <w:tblPr>
              <w:tblW w:w="10590" w:type="dxa"/>
              <w:tblCellMar>
                <w:top w:w="15" w:type="dxa"/>
                <w:left w:w="15" w:type="dxa"/>
                <w:bottom w:w="15" w:type="dxa"/>
                <w:right w:w="15" w:type="dxa"/>
              </w:tblCellMar>
              <w:tblLook w:val="04A0" w:firstRow="1" w:lastRow="0" w:firstColumn="1" w:lastColumn="0" w:noHBand="0" w:noVBand="1"/>
            </w:tblPr>
            <w:tblGrid>
              <w:gridCol w:w="2117"/>
              <w:gridCol w:w="8473"/>
            </w:tblGrid>
            <w:tr w:rsidR="00345E3B" w:rsidRPr="00345E3B" w14:paraId="09C98922"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1BE1E5F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lastRenderedPageBreak/>
                    <w:t>Uddannelse</w:t>
                  </w:r>
                </w:p>
              </w:tc>
              <w:tc>
                <w:tcPr>
                  <w:tcW w:w="8473" w:type="dxa"/>
                  <w:tcBorders>
                    <w:top w:val="single" w:sz="8" w:space="0" w:color="000000"/>
                    <w:left w:val="single" w:sz="8" w:space="0" w:color="000000"/>
                    <w:bottom w:val="single" w:sz="8" w:space="0" w:color="000000"/>
                    <w:right w:val="single" w:sz="8" w:space="0" w:color="000000"/>
                  </w:tcBorders>
                  <w:hideMark/>
                </w:tcPr>
                <w:p w14:paraId="4440ECC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Uddannelsesspecifikke adgangskrav</w:t>
                  </w:r>
                </w:p>
              </w:tc>
            </w:tr>
            <w:tr w:rsidR="00345E3B" w:rsidRPr="00345E3B" w14:paraId="5A5712EF" w14:textId="77777777" w:rsidTr="002F64DA">
              <w:trPr>
                <w:trHeight w:val="1665"/>
              </w:trPr>
              <w:tc>
                <w:tcPr>
                  <w:tcW w:w="2117" w:type="dxa"/>
                  <w:tcBorders>
                    <w:top w:val="single" w:sz="8" w:space="0" w:color="000000"/>
                    <w:left w:val="single" w:sz="8" w:space="0" w:color="000000"/>
                    <w:bottom w:val="single" w:sz="8" w:space="0" w:color="000000"/>
                    <w:right w:val="single" w:sz="8" w:space="0" w:color="000000"/>
                  </w:tcBorders>
                  <w:hideMark/>
                </w:tcPr>
                <w:p w14:paraId="139E9F37"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diakoni</w:t>
                  </w:r>
                  <w:proofErr w:type="spellEnd"/>
                  <w:r w:rsidRPr="00345E3B">
                    <w:rPr>
                      <w:rFonts w:ascii="Times New Roman" w:eastAsia="Times New Roman" w:hAnsi="Times New Roman" w:cs="Times New Roman"/>
                      <w:sz w:val="19"/>
                      <w:szCs w:val="19"/>
                      <w:lang w:val="en-US" w:eastAsia="da-DK"/>
                    </w:rPr>
                    <w:t xml:space="preserve"> og </w:t>
                  </w:r>
                  <w:proofErr w:type="spellStart"/>
                  <w:r w:rsidRPr="00345E3B">
                    <w:rPr>
                      <w:rFonts w:ascii="Times New Roman" w:eastAsia="Times New Roman" w:hAnsi="Times New Roman" w:cs="Times New Roman"/>
                      <w:sz w:val="19"/>
                      <w:szCs w:val="19"/>
                      <w:lang w:val="en-US" w:eastAsia="da-DK"/>
                    </w:rPr>
                    <w:t>socialpædagogik</w:t>
                  </w:r>
                  <w:proofErr w:type="spellEnd"/>
                  <w:r w:rsidRPr="00345E3B">
                    <w:rPr>
                      <w:rFonts w:ascii="Times New Roman" w:eastAsia="Times New Roman" w:hAnsi="Times New Roman" w:cs="Times New Roman"/>
                      <w:sz w:val="19"/>
                      <w:szCs w:val="19"/>
                      <w:lang w:val="en-US" w:eastAsia="da-DK"/>
                    </w:rPr>
                    <w:t xml:space="preserve"> (Bachelor of </w:t>
                  </w:r>
                  <w:proofErr w:type="spellStart"/>
                  <w:r w:rsidRPr="00345E3B">
                    <w:rPr>
                      <w:rFonts w:ascii="Times New Roman" w:eastAsia="Times New Roman" w:hAnsi="Times New Roman" w:cs="Times New Roman"/>
                      <w:sz w:val="19"/>
                      <w:szCs w:val="19"/>
                      <w:lang w:val="en-US" w:eastAsia="da-DK"/>
                    </w:rPr>
                    <w:t>Diaconia</w:t>
                  </w:r>
                  <w:proofErr w:type="spellEnd"/>
                  <w:r w:rsidRPr="00345E3B">
                    <w:rPr>
                      <w:rFonts w:ascii="Times New Roman" w:eastAsia="Times New Roman" w:hAnsi="Times New Roman" w:cs="Times New Roman"/>
                      <w:sz w:val="19"/>
                      <w:szCs w:val="19"/>
                      <w:lang w:val="en-US" w:eastAsia="da-DK"/>
                    </w:rPr>
                    <w:t xml:space="preserve"> and Social Work)</w:t>
                  </w:r>
                </w:p>
              </w:tc>
              <w:tc>
                <w:tcPr>
                  <w:tcW w:w="8473" w:type="dxa"/>
                  <w:tcBorders>
                    <w:top w:val="single" w:sz="8" w:space="0" w:color="000000"/>
                    <w:left w:val="single" w:sz="8" w:space="0" w:color="000000"/>
                    <w:bottom w:val="single" w:sz="8" w:space="0" w:color="000000"/>
                    <w:right w:val="single" w:sz="8" w:space="0" w:color="000000"/>
                  </w:tcBorders>
                  <w:hideMark/>
                </w:tcPr>
                <w:p w14:paraId="474ECDD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353C325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6163D6A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4E2F5E9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Den pædagogiske assistentuddannelse (PAU)</w:t>
                  </w:r>
                </w:p>
                <w:p w14:paraId="0A4DE74F" w14:textId="75550A16" w:rsidR="00DE28D2" w:rsidDel="00B2748D" w:rsidRDefault="00345E3B" w:rsidP="00B2748D">
                  <w:pPr>
                    <w:spacing w:after="0" w:line="240" w:lineRule="auto"/>
                    <w:rPr>
                      <w:del w:id="212" w:author="Rikke Lise Simested" w:date="2024-11-05T09:21:00Z"/>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social- og sundhedsassistentuddannelsen (</w:t>
                  </w:r>
                  <w:del w:id="213" w:author="Rikke Lise Simested" w:date="2024-11-05T09:21:00Z">
                    <w:r w:rsidRPr="00345E3B" w:rsidDel="00B2748D">
                      <w:rPr>
                        <w:rFonts w:ascii="Times New Roman" w:eastAsia="Times New Roman" w:hAnsi="Times New Roman" w:cs="Times New Roman"/>
                        <w:sz w:val="19"/>
                        <w:szCs w:val="19"/>
                        <w:lang w:eastAsia="da-DK"/>
                      </w:rPr>
                      <w:delText xml:space="preserve">ved den trinopdelte uddannelse fra før 2016 kræves </w:delText>
                    </w:r>
                  </w:del>
                </w:p>
                <w:p w14:paraId="69AF8A9A" w14:textId="6A082CA1" w:rsidR="00345E3B" w:rsidRPr="00345E3B" w:rsidRDefault="00345E3B">
                  <w:pPr>
                    <w:spacing w:after="0" w:line="240" w:lineRule="auto"/>
                    <w:rPr>
                      <w:rFonts w:ascii="Times New Roman" w:eastAsia="Times New Roman" w:hAnsi="Times New Roman" w:cs="Times New Roman"/>
                      <w:sz w:val="19"/>
                      <w:szCs w:val="19"/>
                      <w:lang w:eastAsia="da-DK"/>
                    </w:rPr>
                  </w:pPr>
                  <w:del w:id="214" w:author="Rikke Lise Simested" w:date="2024-11-05T09:21:00Z">
                    <w:r w:rsidRPr="00345E3B" w:rsidDel="00B2748D">
                      <w:rPr>
                        <w:rFonts w:ascii="Times New Roman" w:eastAsia="Times New Roman" w:hAnsi="Times New Roman" w:cs="Times New Roman"/>
                        <w:sz w:val="19"/>
                        <w:szCs w:val="19"/>
                        <w:lang w:eastAsia="da-DK"/>
                      </w:rPr>
                      <w:delText xml:space="preserve">bestået </w:delText>
                    </w:r>
                  </w:del>
                  <w:r w:rsidRPr="00345E3B">
                    <w:rPr>
                      <w:rFonts w:ascii="Times New Roman" w:eastAsia="Times New Roman" w:hAnsi="Times New Roman" w:cs="Times New Roman"/>
                      <w:sz w:val="19"/>
                      <w:szCs w:val="19"/>
                      <w:lang w:eastAsia="da-DK"/>
                    </w:rPr>
                    <w:t>trin 2</w:t>
                  </w:r>
                  <w:ins w:id="215" w:author="Rikke Lise Simested" w:date="2024-11-08T10:39:00Z">
                    <w:r w:rsidR="00B02C12">
                      <w:rPr>
                        <w:rFonts w:ascii="Times New Roman" w:eastAsia="Times New Roman" w:hAnsi="Times New Roman" w:cs="Times New Roman"/>
                        <w:sz w:val="19"/>
                        <w:szCs w:val="19"/>
                        <w:lang w:eastAsia="da-DK"/>
                      </w:rPr>
                      <w:t xml:space="preserve"> hvis gl. ordning</w:t>
                    </w:r>
                  </w:ins>
                  <w:r w:rsidRPr="00345E3B">
                    <w:rPr>
                      <w:rFonts w:ascii="Times New Roman" w:eastAsia="Times New Roman" w:hAnsi="Times New Roman" w:cs="Times New Roman"/>
                      <w:sz w:val="19"/>
                      <w:szCs w:val="19"/>
                      <w:lang w:eastAsia="da-DK"/>
                    </w:rPr>
                    <w:t>)</w:t>
                  </w:r>
                </w:p>
                <w:p w14:paraId="7EC51794" w14:textId="17B098DD" w:rsidR="00345E3B" w:rsidRDefault="00345E3B" w:rsidP="00345E3B">
                  <w:pPr>
                    <w:spacing w:after="0" w:line="240" w:lineRule="auto"/>
                    <w:rPr>
                      <w:ins w:id="216" w:author="Sally Barkholt" w:date="2024-11-22T13:28:00Z"/>
                      <w:rFonts w:ascii="Times New Roman" w:eastAsia="Times New Roman" w:hAnsi="Times New Roman" w:cs="Times New Roman"/>
                      <w:i/>
                      <w:iCs/>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6CE5088F" w14:textId="77777777" w:rsidR="006A5346" w:rsidRDefault="006A5346" w:rsidP="00345E3B">
                  <w:pPr>
                    <w:spacing w:after="0" w:line="240" w:lineRule="auto"/>
                    <w:rPr>
                      <w:ins w:id="217" w:author="Sally Barkholt" w:date="2024-11-22T13:28:00Z"/>
                      <w:rFonts w:ascii="Times New Roman" w:eastAsia="Times New Roman" w:hAnsi="Times New Roman" w:cs="Times New Roman"/>
                      <w:i/>
                      <w:iCs/>
                      <w:sz w:val="19"/>
                      <w:szCs w:val="19"/>
                      <w:lang w:eastAsia="da-DK"/>
                    </w:rPr>
                  </w:pPr>
                </w:p>
                <w:p w14:paraId="6A269614" w14:textId="77777777" w:rsidR="006A5346" w:rsidRPr="00814894" w:rsidRDefault="006A5346" w:rsidP="00814894">
                  <w:pPr>
                    <w:spacing w:after="0" w:line="240" w:lineRule="auto"/>
                    <w:rPr>
                      <w:ins w:id="218" w:author="Sally Barkholt" w:date="2024-11-22T13:28:00Z"/>
                      <w:rFonts w:ascii="Times New Roman" w:eastAsia="Times New Roman" w:hAnsi="Times New Roman" w:cs="Times New Roman"/>
                      <w:b/>
                      <w:sz w:val="19"/>
                      <w:szCs w:val="19"/>
                      <w:lang w:eastAsia="da-DK"/>
                    </w:rPr>
                  </w:pPr>
                  <w:ins w:id="219" w:author="Sally Barkholt" w:date="2024-11-22T13:28:00Z">
                    <w:r w:rsidRPr="00814894">
                      <w:rPr>
                        <w:rFonts w:ascii="Times New Roman" w:eastAsia="Times New Roman" w:hAnsi="Times New Roman" w:cs="Times New Roman"/>
                        <w:b/>
                        <w:sz w:val="19"/>
                        <w:szCs w:val="19"/>
                        <w:lang w:eastAsia="da-DK"/>
                      </w:rPr>
                      <w:t xml:space="preserve">Anden adgang: </w:t>
                    </w:r>
                  </w:ins>
                </w:p>
                <w:p w14:paraId="65586D48" w14:textId="167EACC2" w:rsidR="006A5346" w:rsidRPr="00814894" w:rsidRDefault="006A5346" w:rsidP="00814894">
                  <w:pPr>
                    <w:spacing w:after="0" w:line="240" w:lineRule="auto"/>
                    <w:rPr>
                      <w:ins w:id="220" w:author="Sally Barkholt" w:date="2024-11-22T13:28:00Z"/>
                      <w:rFonts w:ascii="Times New Roman" w:eastAsia="Times New Roman" w:hAnsi="Times New Roman" w:cs="Times New Roman"/>
                      <w:sz w:val="19"/>
                      <w:szCs w:val="19"/>
                      <w:lang w:eastAsia="da-DK"/>
                    </w:rPr>
                  </w:pPr>
                  <w:ins w:id="221" w:author="Sally Barkholt" w:date="2024-11-22T13:28:00Z">
                    <w:r w:rsidRPr="00814894">
                      <w:rPr>
                        <w:rFonts w:ascii="Times New Roman" w:eastAsia="Times New Roman" w:hAnsi="Times New Roman" w:cs="Times New Roman"/>
                        <w:sz w:val="19"/>
                        <w:szCs w:val="19"/>
                        <w:lang w:eastAsia="da-DK"/>
                      </w:rPr>
                      <w:t xml:space="preserve">4 gymnasiale enkeltfag: </w:t>
                    </w:r>
                  </w:ins>
                </w:p>
                <w:p w14:paraId="0C655234" w14:textId="20F48FE1" w:rsidR="006A5346" w:rsidRPr="00814894" w:rsidRDefault="006A5346" w:rsidP="00814894">
                  <w:pPr>
                    <w:spacing w:after="0" w:line="240" w:lineRule="auto"/>
                    <w:rPr>
                      <w:ins w:id="222" w:author="Sally Barkholt" w:date="2024-11-22T13:28:00Z"/>
                      <w:rFonts w:ascii="Times New Roman" w:eastAsia="Times New Roman" w:hAnsi="Times New Roman" w:cs="Times New Roman"/>
                      <w:sz w:val="19"/>
                      <w:szCs w:val="19"/>
                      <w:lang w:eastAsia="da-DK"/>
                    </w:rPr>
                  </w:pPr>
                  <w:ins w:id="223" w:author="Sally Barkholt" w:date="2024-11-22T13:28:00Z">
                    <w:r w:rsidRPr="00814894">
                      <w:rPr>
                        <w:rFonts w:ascii="Times New Roman" w:eastAsia="Times New Roman" w:hAnsi="Times New Roman" w:cs="Times New Roman"/>
                        <w:sz w:val="19"/>
                        <w:szCs w:val="19"/>
                        <w:lang w:eastAsia="da-DK"/>
                      </w:rPr>
                      <w:t>1</w:t>
                    </w:r>
                  </w:ins>
                  <w:ins w:id="224" w:author="Sally Barkholt" w:date="2024-11-22T13:29:00Z">
                    <w:r>
                      <w:rPr>
                        <w:rFonts w:ascii="Times New Roman" w:eastAsia="Times New Roman" w:hAnsi="Times New Roman" w:cs="Times New Roman"/>
                        <w:sz w:val="19"/>
                        <w:szCs w:val="19"/>
                        <w:lang w:eastAsia="da-DK"/>
                      </w:rPr>
                      <w:t>.</w:t>
                    </w:r>
                  </w:ins>
                  <w:ins w:id="225" w:author="Sally Barkholt" w:date="2024-11-22T13:28:00Z">
                    <w:r w:rsidRPr="00814894">
                      <w:rPr>
                        <w:rFonts w:ascii="Times New Roman" w:eastAsia="Times New Roman" w:hAnsi="Times New Roman" w:cs="Times New Roman"/>
                        <w:sz w:val="19"/>
                        <w:szCs w:val="19"/>
                        <w:lang w:eastAsia="da-DK"/>
                      </w:rPr>
                      <w:t xml:space="preserve"> Dansk A </w:t>
                    </w:r>
                  </w:ins>
                </w:p>
                <w:p w14:paraId="260F4FB6" w14:textId="029E19C7" w:rsidR="006A5346" w:rsidRPr="00814894" w:rsidRDefault="006A5346" w:rsidP="00814894">
                  <w:pPr>
                    <w:spacing w:after="0" w:line="240" w:lineRule="auto"/>
                    <w:rPr>
                      <w:ins w:id="226" w:author="Sally Barkholt" w:date="2024-11-22T13:28:00Z"/>
                      <w:rFonts w:ascii="Times New Roman" w:eastAsia="Times New Roman" w:hAnsi="Times New Roman" w:cs="Times New Roman"/>
                      <w:sz w:val="19"/>
                      <w:szCs w:val="19"/>
                      <w:lang w:eastAsia="da-DK"/>
                    </w:rPr>
                  </w:pPr>
                  <w:ins w:id="227" w:author="Sally Barkholt" w:date="2024-11-22T13:28:00Z">
                    <w:r w:rsidRPr="00814894">
                      <w:rPr>
                        <w:rFonts w:ascii="Times New Roman" w:eastAsia="Times New Roman" w:hAnsi="Times New Roman" w:cs="Times New Roman"/>
                        <w:sz w:val="19"/>
                        <w:szCs w:val="19"/>
                        <w:lang w:eastAsia="da-DK"/>
                      </w:rPr>
                      <w:t>2</w:t>
                    </w:r>
                  </w:ins>
                  <w:ins w:id="228" w:author="Sally Barkholt" w:date="2024-11-22T13:29:00Z">
                    <w:r>
                      <w:rPr>
                        <w:rFonts w:ascii="Times New Roman" w:eastAsia="Times New Roman" w:hAnsi="Times New Roman" w:cs="Times New Roman"/>
                        <w:sz w:val="19"/>
                        <w:szCs w:val="19"/>
                        <w:lang w:eastAsia="da-DK"/>
                      </w:rPr>
                      <w:t>.</w:t>
                    </w:r>
                  </w:ins>
                  <w:ins w:id="229" w:author="Sally Barkholt" w:date="2024-11-22T13:28:00Z">
                    <w:r w:rsidRPr="00814894">
                      <w:rPr>
                        <w:rFonts w:ascii="Times New Roman" w:eastAsia="Times New Roman" w:hAnsi="Times New Roman" w:cs="Times New Roman"/>
                        <w:sz w:val="19"/>
                        <w:szCs w:val="19"/>
                        <w:lang w:eastAsia="da-DK"/>
                      </w:rPr>
                      <w:t xml:space="preserve"> Engelsk B </w:t>
                    </w:r>
                  </w:ins>
                </w:p>
                <w:p w14:paraId="3471C326" w14:textId="3864188F" w:rsidR="006A5346" w:rsidRPr="00814894" w:rsidRDefault="006A5346" w:rsidP="00814894">
                  <w:pPr>
                    <w:spacing w:after="0" w:line="240" w:lineRule="auto"/>
                    <w:rPr>
                      <w:ins w:id="230" w:author="Sally Barkholt" w:date="2024-11-22T13:28:00Z"/>
                      <w:rFonts w:ascii="Times New Roman" w:eastAsia="Times New Roman" w:hAnsi="Times New Roman" w:cs="Times New Roman"/>
                      <w:sz w:val="19"/>
                      <w:szCs w:val="19"/>
                      <w:lang w:eastAsia="da-DK"/>
                    </w:rPr>
                  </w:pPr>
                  <w:ins w:id="231" w:author="Sally Barkholt" w:date="2024-11-22T13:28:00Z">
                    <w:r w:rsidRPr="00814894">
                      <w:rPr>
                        <w:rFonts w:ascii="Times New Roman" w:eastAsia="Times New Roman" w:hAnsi="Times New Roman" w:cs="Times New Roman"/>
                        <w:sz w:val="19"/>
                        <w:szCs w:val="19"/>
                        <w:lang w:eastAsia="da-DK"/>
                      </w:rPr>
                      <w:t>3</w:t>
                    </w:r>
                  </w:ins>
                  <w:ins w:id="232" w:author="Sally Barkholt" w:date="2024-11-22T13:29:00Z">
                    <w:r>
                      <w:rPr>
                        <w:rFonts w:ascii="Times New Roman" w:eastAsia="Times New Roman" w:hAnsi="Times New Roman" w:cs="Times New Roman"/>
                        <w:sz w:val="19"/>
                        <w:szCs w:val="19"/>
                        <w:lang w:eastAsia="da-DK"/>
                      </w:rPr>
                      <w:t>.</w:t>
                    </w:r>
                  </w:ins>
                  <w:ins w:id="233" w:author="Sally Barkholt" w:date="2024-11-22T13:28:00Z">
                    <w:r w:rsidRPr="00814894">
                      <w:rPr>
                        <w:rFonts w:ascii="Times New Roman" w:eastAsia="Times New Roman" w:hAnsi="Times New Roman" w:cs="Times New Roman"/>
                        <w:sz w:val="19"/>
                        <w:szCs w:val="19"/>
                        <w:lang w:eastAsia="da-DK"/>
                      </w:rPr>
                      <w:t xml:space="preserve"> Samfundsfag C </w:t>
                    </w:r>
                  </w:ins>
                </w:p>
                <w:p w14:paraId="0B584DF8" w14:textId="1FEAAFE4" w:rsidR="006A5346" w:rsidRPr="00814894" w:rsidRDefault="006A5346" w:rsidP="00814894">
                  <w:pPr>
                    <w:spacing w:after="0" w:line="240" w:lineRule="auto"/>
                    <w:rPr>
                      <w:ins w:id="234" w:author="Sally Barkholt" w:date="2024-11-22T13:28:00Z"/>
                      <w:rFonts w:ascii="Times New Roman" w:eastAsia="Times New Roman" w:hAnsi="Times New Roman" w:cs="Times New Roman"/>
                      <w:sz w:val="19"/>
                      <w:szCs w:val="19"/>
                      <w:lang w:eastAsia="da-DK"/>
                    </w:rPr>
                  </w:pPr>
                  <w:ins w:id="235" w:author="Sally Barkholt" w:date="2024-11-22T13:28:00Z">
                    <w:r w:rsidRPr="00814894">
                      <w:rPr>
                        <w:rFonts w:ascii="Times New Roman" w:eastAsia="Times New Roman" w:hAnsi="Times New Roman" w:cs="Times New Roman"/>
                        <w:sz w:val="19"/>
                        <w:szCs w:val="19"/>
                        <w:lang w:eastAsia="da-DK"/>
                      </w:rPr>
                      <w:t>4</w:t>
                    </w:r>
                  </w:ins>
                  <w:ins w:id="236" w:author="Sally Barkholt" w:date="2024-11-22T13:29:00Z">
                    <w:r>
                      <w:rPr>
                        <w:rFonts w:ascii="Times New Roman" w:eastAsia="Times New Roman" w:hAnsi="Times New Roman" w:cs="Times New Roman"/>
                        <w:sz w:val="19"/>
                        <w:szCs w:val="19"/>
                        <w:lang w:eastAsia="da-DK"/>
                      </w:rPr>
                      <w:t>.</w:t>
                    </w:r>
                  </w:ins>
                  <w:ins w:id="237" w:author="Sally Barkholt" w:date="2024-11-22T13:28:00Z">
                    <w:r w:rsidRPr="00814894">
                      <w:rPr>
                        <w:rFonts w:ascii="Times New Roman" w:eastAsia="Times New Roman" w:hAnsi="Times New Roman" w:cs="Times New Roman"/>
                        <w:sz w:val="19"/>
                        <w:szCs w:val="19"/>
                        <w:lang w:eastAsia="da-DK"/>
                      </w:rPr>
                      <w:t xml:space="preserve"> Et valgfrit fag på C-niveau</w:t>
                    </w:r>
                  </w:ins>
                </w:p>
                <w:p w14:paraId="0E652C09" w14:textId="5D2565F4" w:rsidR="006A5346" w:rsidRPr="00345E3B" w:rsidRDefault="006A5346" w:rsidP="00345E3B">
                  <w:pPr>
                    <w:spacing w:after="0" w:line="240" w:lineRule="auto"/>
                    <w:rPr>
                      <w:rFonts w:ascii="Times New Roman" w:eastAsia="Times New Roman" w:hAnsi="Times New Roman" w:cs="Times New Roman"/>
                      <w:sz w:val="19"/>
                      <w:szCs w:val="19"/>
                      <w:lang w:eastAsia="da-DK"/>
                    </w:rPr>
                  </w:pPr>
                </w:p>
              </w:tc>
            </w:tr>
            <w:tr w:rsidR="00345E3B" w:rsidRPr="00345E3B" w14:paraId="790D2BE9"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597E4778"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folkeskolelærer</w:t>
                  </w:r>
                  <w:proofErr w:type="spellEnd"/>
                  <w:r w:rsidRPr="00345E3B">
                    <w:rPr>
                      <w:rFonts w:ascii="Times New Roman" w:eastAsia="Times New Roman" w:hAnsi="Times New Roman" w:cs="Times New Roman"/>
                      <w:sz w:val="19"/>
                      <w:szCs w:val="19"/>
                      <w:lang w:val="en-US" w:eastAsia="da-DK"/>
                    </w:rPr>
                    <w:t xml:space="preserve"> (Bachelor of Education)</w:t>
                  </w:r>
                </w:p>
              </w:tc>
              <w:tc>
                <w:tcPr>
                  <w:tcW w:w="8473" w:type="dxa"/>
                  <w:tcBorders>
                    <w:top w:val="single" w:sz="8" w:space="0" w:color="000000"/>
                    <w:left w:val="single" w:sz="8" w:space="0" w:color="000000"/>
                    <w:bottom w:val="single" w:sz="8" w:space="0" w:color="000000"/>
                    <w:right w:val="single" w:sz="8" w:space="0" w:color="000000"/>
                  </w:tcBorders>
                  <w:hideMark/>
                </w:tcPr>
                <w:p w14:paraId="5C88AEF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02AD3AE9" w14:textId="77777777" w:rsidR="00DE28D2"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Karaktergennemsnittet skal være mindst 7,0 ellers sker optagelse på baggrund af adgangsgivende</w:t>
                  </w:r>
                </w:p>
                <w:p w14:paraId="4AB9B5D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 samtale.</w:t>
                  </w:r>
                </w:p>
                <w:p w14:paraId="5180DD1B" w14:textId="77777777" w:rsidR="00DE28D2"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Efter optag på uddannelsen er der specifikke krav til valg af undervisningsfag, jf. bekendtgørelse</w:t>
                  </w:r>
                </w:p>
                <w:p w14:paraId="57AF3EE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 om uddannelsen til professionsbachelor som lærer i folkeskolen.</w:t>
                  </w:r>
                </w:p>
              </w:tc>
            </w:tr>
            <w:tr w:rsidR="00345E3B" w:rsidRPr="00345E3B" w14:paraId="46DB9750"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095A7D7D"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kristendom</w:t>
                  </w:r>
                  <w:proofErr w:type="spellEnd"/>
                  <w:r w:rsidRPr="00345E3B">
                    <w:rPr>
                      <w:rFonts w:ascii="Times New Roman" w:eastAsia="Times New Roman" w:hAnsi="Times New Roman" w:cs="Times New Roman"/>
                      <w:sz w:val="19"/>
                      <w:szCs w:val="19"/>
                      <w:lang w:val="en-US" w:eastAsia="da-DK"/>
                    </w:rPr>
                    <w:t xml:space="preserve">, kultur og </w:t>
                  </w:r>
                  <w:proofErr w:type="spellStart"/>
                  <w:r w:rsidRPr="00345E3B">
                    <w:rPr>
                      <w:rFonts w:ascii="Times New Roman" w:eastAsia="Times New Roman" w:hAnsi="Times New Roman" w:cs="Times New Roman"/>
                      <w:sz w:val="19"/>
                      <w:szCs w:val="19"/>
                      <w:lang w:val="en-US" w:eastAsia="da-DK"/>
                    </w:rPr>
                    <w:t>kommunikation</w:t>
                  </w:r>
                  <w:proofErr w:type="spellEnd"/>
                  <w:r w:rsidRPr="00345E3B">
                    <w:rPr>
                      <w:rFonts w:ascii="Times New Roman" w:eastAsia="Times New Roman" w:hAnsi="Times New Roman" w:cs="Times New Roman"/>
                      <w:sz w:val="19"/>
                      <w:szCs w:val="19"/>
                      <w:lang w:val="en-US" w:eastAsia="da-DK"/>
                    </w:rPr>
                    <w:t xml:space="preserve"> (Bachelor of Christianity, Culture and Communication)</w:t>
                  </w:r>
                </w:p>
              </w:tc>
              <w:tc>
                <w:tcPr>
                  <w:tcW w:w="8473" w:type="dxa"/>
                  <w:tcBorders>
                    <w:top w:val="single" w:sz="8" w:space="0" w:color="000000"/>
                    <w:left w:val="single" w:sz="8" w:space="0" w:color="000000"/>
                    <w:bottom w:val="single" w:sz="8" w:space="0" w:color="000000"/>
                    <w:right w:val="single" w:sz="8" w:space="0" w:color="000000"/>
                  </w:tcBorders>
                  <w:hideMark/>
                </w:tcPr>
                <w:p w14:paraId="6F8CD0F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083A7D0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3BC54E02"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7148B81E"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pædagog</w:t>
                  </w:r>
                  <w:proofErr w:type="spellEnd"/>
                  <w:r w:rsidRPr="00345E3B">
                    <w:rPr>
                      <w:rFonts w:ascii="Times New Roman" w:eastAsia="Times New Roman" w:hAnsi="Times New Roman" w:cs="Times New Roman"/>
                      <w:sz w:val="19"/>
                      <w:szCs w:val="19"/>
                      <w:lang w:val="en-US" w:eastAsia="da-DK"/>
                    </w:rPr>
                    <w:t xml:space="preserve"> (Bachelor in Social Education)</w:t>
                  </w:r>
                </w:p>
              </w:tc>
              <w:tc>
                <w:tcPr>
                  <w:tcW w:w="8473" w:type="dxa"/>
                  <w:tcBorders>
                    <w:top w:val="single" w:sz="8" w:space="0" w:color="000000"/>
                    <w:left w:val="single" w:sz="8" w:space="0" w:color="000000"/>
                    <w:bottom w:val="single" w:sz="8" w:space="0" w:color="000000"/>
                    <w:right w:val="single" w:sz="8" w:space="0" w:color="000000"/>
                  </w:tcBorders>
                  <w:hideMark/>
                </w:tcPr>
                <w:p w14:paraId="0DCC51D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726D1B3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5EBB0DD0" w14:textId="3312CDF9" w:rsidR="00852217" w:rsidDel="00B2748D" w:rsidRDefault="00345E3B" w:rsidP="00B2748D">
                  <w:pPr>
                    <w:spacing w:after="0" w:line="240" w:lineRule="auto"/>
                    <w:rPr>
                      <w:del w:id="238" w:author="Rikke Lise Simested" w:date="2024-11-05T09:21:00Z"/>
                      <w:rFonts w:ascii="Times New Roman" w:eastAsia="Times New Roman" w:hAnsi="Times New Roman" w:cs="Times New Roman"/>
                      <w:b/>
                      <w:bCs/>
                      <w:sz w:val="19"/>
                      <w:szCs w:val="19"/>
                      <w:lang w:eastAsia="da-DK"/>
                    </w:rPr>
                  </w:pPr>
                  <w:r w:rsidRPr="00345E3B">
                    <w:rPr>
                      <w:rFonts w:ascii="Times New Roman" w:eastAsia="Times New Roman" w:hAnsi="Times New Roman" w:cs="Times New Roman"/>
                      <w:b/>
                      <w:bCs/>
                      <w:sz w:val="19"/>
                      <w:szCs w:val="19"/>
                      <w:lang w:eastAsia="da-DK"/>
                    </w:rPr>
                    <w:t>Adgang via social- og sundhedsassistentuddannelsen (trin 2</w:t>
                  </w:r>
                  <w:ins w:id="239" w:author="Rikke Lise Simested" w:date="2024-11-08T10:40:00Z">
                    <w:r w:rsidR="00B02C12">
                      <w:rPr>
                        <w:rFonts w:ascii="Times New Roman" w:eastAsia="Times New Roman" w:hAnsi="Times New Roman" w:cs="Times New Roman"/>
                        <w:b/>
                        <w:bCs/>
                        <w:sz w:val="19"/>
                        <w:szCs w:val="19"/>
                        <w:lang w:eastAsia="da-DK"/>
                      </w:rPr>
                      <w:t xml:space="preserve"> hvis gl. ordning</w:t>
                    </w:r>
                  </w:ins>
                  <w:del w:id="240" w:author="Rikke Lise Simested" w:date="2024-11-05T09:21:00Z">
                    <w:r w:rsidRPr="00345E3B" w:rsidDel="00B2748D">
                      <w:rPr>
                        <w:rFonts w:ascii="Times New Roman" w:eastAsia="Times New Roman" w:hAnsi="Times New Roman" w:cs="Times New Roman"/>
                        <w:b/>
                        <w:bCs/>
                        <w:sz w:val="19"/>
                        <w:szCs w:val="19"/>
                        <w:lang w:eastAsia="da-DK"/>
                      </w:rPr>
                      <w:delText xml:space="preserve">, hvis uddannelsen er fra før </w:delText>
                    </w:r>
                  </w:del>
                </w:p>
                <w:p w14:paraId="490DBACE" w14:textId="0B03F663" w:rsidR="00345E3B" w:rsidRPr="00345E3B" w:rsidRDefault="00345E3B" w:rsidP="00B2748D">
                  <w:pPr>
                    <w:spacing w:after="0" w:line="240" w:lineRule="auto"/>
                    <w:rPr>
                      <w:rFonts w:ascii="Times New Roman" w:eastAsia="Times New Roman" w:hAnsi="Times New Roman" w:cs="Times New Roman"/>
                      <w:sz w:val="19"/>
                      <w:szCs w:val="19"/>
                      <w:lang w:eastAsia="da-DK"/>
                    </w:rPr>
                  </w:pPr>
                  <w:del w:id="241" w:author="Rikke Lise Simested" w:date="2024-11-05T09:21:00Z">
                    <w:r w:rsidRPr="00345E3B" w:rsidDel="00B2748D">
                      <w:rPr>
                        <w:rFonts w:ascii="Times New Roman" w:eastAsia="Times New Roman" w:hAnsi="Times New Roman" w:cs="Times New Roman"/>
                        <w:b/>
                        <w:bCs/>
                        <w:sz w:val="19"/>
                        <w:szCs w:val="19"/>
                        <w:lang w:eastAsia="da-DK"/>
                      </w:rPr>
                      <w:delText>2016</w:delText>
                    </w:r>
                  </w:del>
                  <w:r w:rsidRPr="00345E3B">
                    <w:rPr>
                      <w:rFonts w:ascii="Times New Roman" w:eastAsia="Times New Roman" w:hAnsi="Times New Roman" w:cs="Times New Roman"/>
                      <w:b/>
                      <w:bCs/>
                      <w:sz w:val="19"/>
                      <w:szCs w:val="19"/>
                      <w:lang w:eastAsia="da-DK"/>
                    </w:rPr>
                    <w:t>):</w:t>
                  </w:r>
                </w:p>
                <w:p w14:paraId="2EC44D4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Dansk C, naturfag C og engelsk D</w:t>
                  </w:r>
                </w:p>
                <w:p w14:paraId="3BD63BFE" w14:textId="77777777" w:rsidR="00DE28D2" w:rsidRDefault="00345E3B" w:rsidP="00345E3B">
                  <w:pPr>
                    <w:spacing w:after="0" w:line="240" w:lineRule="auto"/>
                    <w:rPr>
                      <w:rFonts w:ascii="Times New Roman" w:eastAsia="Times New Roman" w:hAnsi="Times New Roman" w:cs="Times New Roman"/>
                      <w:b/>
                      <w:bCs/>
                      <w:sz w:val="19"/>
                      <w:szCs w:val="19"/>
                      <w:lang w:eastAsia="da-DK"/>
                    </w:rPr>
                  </w:pPr>
                  <w:r w:rsidRPr="00345E3B">
                    <w:rPr>
                      <w:rFonts w:ascii="Times New Roman" w:eastAsia="Times New Roman" w:hAnsi="Times New Roman" w:cs="Times New Roman"/>
                      <w:b/>
                      <w:bCs/>
                      <w:sz w:val="19"/>
                      <w:szCs w:val="19"/>
                      <w:lang w:eastAsia="da-DK"/>
                    </w:rPr>
                    <w:t xml:space="preserve">Adgang via den pædagogiske assistentuddannelse (PAU) / </w:t>
                  </w:r>
                </w:p>
                <w:p w14:paraId="24C861E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Den pædagogiske grunduddannelse (PGU):</w:t>
                  </w:r>
                </w:p>
                <w:p w14:paraId="365FD01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Dansk C og samfundsfag C og engelsk E</w:t>
                  </w:r>
                </w:p>
                <w:p w14:paraId="14BE52D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647D48E3" w14:textId="0A223880"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4 gymnasiale enkeltfag</w:t>
                  </w:r>
                  <w:del w:id="242" w:author="Rikke Lise Simested" w:date="2024-10-21T14:17:00Z">
                    <w:r w:rsidRPr="00345E3B" w:rsidDel="00F07725">
                      <w:rPr>
                        <w:rFonts w:ascii="Times New Roman" w:eastAsia="Times New Roman" w:hAnsi="Times New Roman" w:cs="Times New Roman"/>
                        <w:sz w:val="19"/>
                        <w:szCs w:val="19"/>
                        <w:lang w:eastAsia="da-DK"/>
                      </w:rPr>
                      <w:delText xml:space="preserve"> i form af alle nedenstående nummererede krav</w:delText>
                    </w:r>
                  </w:del>
                  <w:r w:rsidRPr="00345E3B">
                    <w:rPr>
                      <w:rFonts w:ascii="Times New Roman" w:eastAsia="Times New Roman" w:hAnsi="Times New Roman" w:cs="Times New Roman"/>
                      <w:sz w:val="19"/>
                      <w:szCs w:val="19"/>
                      <w:lang w:eastAsia="da-DK"/>
                    </w:rPr>
                    <w:t>:</w:t>
                  </w:r>
                </w:p>
                <w:p w14:paraId="3562288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1. Dansk A</w:t>
                  </w:r>
                </w:p>
                <w:p w14:paraId="11BA54E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2. Engelsk B</w:t>
                  </w:r>
                </w:p>
                <w:p w14:paraId="34581E2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3. Samfundsfag C</w:t>
                  </w:r>
                </w:p>
                <w:p w14:paraId="338977C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4. Et valgfrit fag på C-niveau</w:t>
                  </w:r>
                </w:p>
              </w:tc>
            </w:tr>
            <w:tr w:rsidR="00345E3B" w:rsidRPr="00345E3B" w14:paraId="105FBB38" w14:textId="77777777" w:rsidTr="002F64DA">
              <w:trPr>
                <w:trHeight w:val="765"/>
              </w:trPr>
              <w:tc>
                <w:tcPr>
                  <w:tcW w:w="2117" w:type="dxa"/>
                  <w:tcBorders>
                    <w:top w:val="single" w:sz="8" w:space="0" w:color="000000"/>
                    <w:left w:val="single" w:sz="8" w:space="0" w:color="000000"/>
                    <w:bottom w:val="single" w:sz="8" w:space="0" w:color="000000"/>
                    <w:right w:val="single" w:sz="8" w:space="0" w:color="000000"/>
                  </w:tcBorders>
                  <w:hideMark/>
                </w:tcPr>
                <w:p w14:paraId="1B4E837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Professionsbachelor i tekstildesign, -håndværk og formidling</w:t>
                  </w:r>
                </w:p>
              </w:tc>
              <w:tc>
                <w:tcPr>
                  <w:tcW w:w="8473" w:type="dxa"/>
                  <w:tcBorders>
                    <w:top w:val="single" w:sz="8" w:space="0" w:color="000000"/>
                    <w:left w:val="single" w:sz="8" w:space="0" w:color="000000"/>
                    <w:bottom w:val="single" w:sz="8" w:space="0" w:color="000000"/>
                    <w:right w:val="single" w:sz="8" w:space="0" w:color="000000"/>
                  </w:tcBorders>
                  <w:hideMark/>
                </w:tcPr>
                <w:p w14:paraId="2E160C7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1EE875AA"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Bestået adgangsprøve, hvortil man udvælges på grundlag af en</w:t>
                  </w:r>
                </w:p>
                <w:p w14:paraId="56F6C51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 motiveret ansøgning</w:t>
                  </w:r>
                </w:p>
                <w:p w14:paraId="53F3BE0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r w:rsidRPr="00345E3B">
                    <w:rPr>
                      <w:rFonts w:ascii="Times New Roman" w:eastAsia="Times New Roman" w:hAnsi="Times New Roman" w:cs="Times New Roman"/>
                      <w:sz w:val="19"/>
                      <w:szCs w:val="19"/>
                      <w:lang w:eastAsia="da-DK"/>
                    </w:rPr>
                    <w:t>:</w:t>
                  </w:r>
                </w:p>
                <w:p w14:paraId="48CDCEA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Beklædningshåndværker</w:t>
                  </w:r>
                </w:p>
                <w:p w14:paraId="1A7D109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boligmontering</w:t>
                  </w:r>
                </w:p>
                <w:p w14:paraId="4AF3493A"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 </w:t>
                  </w:r>
                  <w:r w:rsidRPr="00345E3B">
                    <w:rPr>
                      <w:rFonts w:ascii="Times New Roman" w:eastAsia="Times New Roman" w:hAnsi="Times New Roman" w:cs="Times New Roman"/>
                      <w:sz w:val="19"/>
                      <w:szCs w:val="19"/>
                      <w:lang w:eastAsia="da-DK"/>
                    </w:rPr>
                    <w:t xml:space="preserve">Bestået adgangsprøve, hvortil man udvælges på grundlag af en </w:t>
                  </w:r>
                </w:p>
                <w:p w14:paraId="724D090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motiveret ansøgning.</w:t>
                  </w:r>
                </w:p>
              </w:tc>
            </w:tr>
          </w:tbl>
          <w:p w14:paraId="439E0206" w14:textId="77777777" w:rsidR="00345E3B" w:rsidRPr="00345E3B" w:rsidRDefault="00345E3B" w:rsidP="00345E3B">
            <w:pPr>
              <w:spacing w:before="200" w:after="200" w:line="240" w:lineRule="auto"/>
              <w:rPr>
                <w:rFonts w:ascii="Times New Roman" w:eastAsia="Times New Roman" w:hAnsi="Times New Roman" w:cs="Times New Roman"/>
                <w:sz w:val="23"/>
                <w:szCs w:val="23"/>
                <w:lang w:eastAsia="da-DK"/>
              </w:rPr>
            </w:pPr>
          </w:p>
        </w:tc>
      </w:tr>
    </w:tbl>
    <w:p w14:paraId="370478C1" w14:textId="77777777" w:rsidR="00345E3B" w:rsidRPr="00345E3B" w:rsidRDefault="00345E3B" w:rsidP="00345E3B">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345E3B">
        <w:rPr>
          <w:rFonts w:ascii="Questa-Regular" w:eastAsia="Times New Roman" w:hAnsi="Questa-Regular" w:cs="Times New Roman"/>
          <w:b/>
          <w:bCs/>
          <w:color w:val="212529"/>
          <w:sz w:val="23"/>
          <w:szCs w:val="23"/>
          <w:lang w:eastAsia="da-DK"/>
        </w:rPr>
        <w:t>Samfundsfaglig</w:t>
      </w:r>
    </w:p>
    <w:tbl>
      <w:tblPr>
        <w:tblW w:w="0" w:type="auto"/>
        <w:tblCellMar>
          <w:left w:w="0" w:type="dxa"/>
          <w:right w:w="0" w:type="dxa"/>
        </w:tblCellMar>
        <w:tblLook w:val="04A0" w:firstRow="1" w:lastRow="0" w:firstColumn="1" w:lastColumn="0" w:noHBand="0" w:noVBand="1"/>
      </w:tblPr>
      <w:tblGrid>
        <w:gridCol w:w="9638"/>
      </w:tblGrid>
      <w:tr w:rsidR="00345E3B" w:rsidRPr="00345E3B" w14:paraId="44EE1147" w14:textId="77777777" w:rsidTr="00345E3B">
        <w:tc>
          <w:tcPr>
            <w:tcW w:w="0" w:type="auto"/>
            <w:tcBorders>
              <w:top w:val="nil"/>
              <w:left w:val="nil"/>
              <w:bottom w:val="nil"/>
              <w:right w:val="nil"/>
            </w:tcBorders>
            <w:hideMark/>
          </w:tcPr>
          <w:tbl>
            <w:tblPr>
              <w:tblW w:w="10605" w:type="dxa"/>
              <w:tblCellMar>
                <w:top w:w="15" w:type="dxa"/>
                <w:left w:w="15" w:type="dxa"/>
                <w:bottom w:w="15" w:type="dxa"/>
                <w:right w:w="15" w:type="dxa"/>
              </w:tblCellMar>
              <w:tblLook w:val="04A0" w:firstRow="1" w:lastRow="0" w:firstColumn="1" w:lastColumn="0" w:noHBand="0" w:noVBand="1"/>
            </w:tblPr>
            <w:tblGrid>
              <w:gridCol w:w="2117"/>
              <w:gridCol w:w="8488"/>
            </w:tblGrid>
            <w:tr w:rsidR="00345E3B" w:rsidRPr="00345E3B" w14:paraId="5ED5C368"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419960B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w:t>
                  </w:r>
                </w:p>
              </w:tc>
              <w:tc>
                <w:tcPr>
                  <w:tcW w:w="8488" w:type="dxa"/>
                  <w:tcBorders>
                    <w:top w:val="single" w:sz="8" w:space="0" w:color="000000"/>
                    <w:left w:val="single" w:sz="8" w:space="0" w:color="000000"/>
                    <w:bottom w:val="single" w:sz="8" w:space="0" w:color="000000"/>
                    <w:right w:val="single" w:sz="8" w:space="0" w:color="000000"/>
                  </w:tcBorders>
                  <w:hideMark/>
                </w:tcPr>
                <w:p w14:paraId="3420868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Uddannelsesspecifikke adgangskrav</w:t>
                  </w:r>
                </w:p>
              </w:tc>
            </w:tr>
            <w:tr w:rsidR="00345E3B" w:rsidRPr="00345E3B" w14:paraId="41F83475"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49B648DE"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offentlig</w:t>
                  </w:r>
                  <w:proofErr w:type="spellEnd"/>
                  <w:r w:rsidRPr="00345E3B">
                    <w:rPr>
                      <w:rFonts w:ascii="Times New Roman" w:eastAsia="Times New Roman" w:hAnsi="Times New Roman" w:cs="Times New Roman"/>
                      <w:sz w:val="19"/>
                      <w:szCs w:val="19"/>
                      <w:lang w:val="en-US" w:eastAsia="da-DK"/>
                    </w:rPr>
                    <w:t xml:space="preserve"> administration (Bachelor of Public Administration)</w:t>
                  </w:r>
                </w:p>
              </w:tc>
              <w:tc>
                <w:tcPr>
                  <w:tcW w:w="8488" w:type="dxa"/>
                  <w:tcBorders>
                    <w:top w:val="single" w:sz="8" w:space="0" w:color="000000"/>
                    <w:left w:val="single" w:sz="8" w:space="0" w:color="000000"/>
                    <w:bottom w:val="single" w:sz="8" w:space="0" w:color="000000"/>
                    <w:right w:val="single" w:sz="8" w:space="0" w:color="000000"/>
                  </w:tcBorders>
                  <w:hideMark/>
                </w:tcPr>
                <w:p w14:paraId="71164F8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7FF6CB6E"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 </w:t>
                  </w:r>
                  <w:r w:rsidRPr="00345E3B">
                    <w:rPr>
                      <w:rFonts w:ascii="Times New Roman" w:eastAsia="Times New Roman" w:hAnsi="Times New Roman" w:cs="Times New Roman"/>
                      <w:sz w:val="19"/>
                      <w:szCs w:val="19"/>
                      <w:lang w:eastAsia="da-DK"/>
                    </w:rPr>
                    <w:t xml:space="preserve">Engelsk C og enten matematik C eller erhvervsøkonomi C eller </w:t>
                  </w:r>
                </w:p>
                <w:p w14:paraId="39E73AD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virksomhedsøkonomi C</w:t>
                  </w:r>
                </w:p>
                <w:p w14:paraId="76CA0C8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404F3B29"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Engelsk C og enten matematik C eller erhvervsøkonomi C eller </w:t>
                  </w:r>
                </w:p>
                <w:p w14:paraId="3A9D5CA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virksomhedsøkonomi C</w:t>
                  </w:r>
                </w:p>
              </w:tc>
            </w:tr>
            <w:tr w:rsidR="00345E3B" w:rsidRPr="00345E3B" w14:paraId="647BD993"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6A013269"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skat</w:t>
                  </w:r>
                  <w:proofErr w:type="spellEnd"/>
                </w:p>
                <w:p w14:paraId="4AF7D20A"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taxation)</w:t>
                  </w:r>
                </w:p>
              </w:tc>
              <w:tc>
                <w:tcPr>
                  <w:tcW w:w="8488" w:type="dxa"/>
                  <w:tcBorders>
                    <w:top w:val="single" w:sz="8" w:space="0" w:color="000000"/>
                    <w:left w:val="single" w:sz="8" w:space="0" w:color="000000"/>
                    <w:bottom w:val="single" w:sz="8" w:space="0" w:color="000000"/>
                    <w:right w:val="single" w:sz="8" w:space="0" w:color="000000"/>
                  </w:tcBorders>
                  <w:hideMark/>
                </w:tcPr>
                <w:p w14:paraId="2041B90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14650563"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Engelsk C og samfundsfag C og enten matematik B eller </w:t>
                  </w:r>
                </w:p>
                <w:p w14:paraId="028C5C6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lastRenderedPageBreak/>
                    <w:t>virksomhedsøkonomi B</w:t>
                  </w:r>
                </w:p>
                <w:p w14:paraId="5DC12F5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5742BDC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Dansk C og engelsk C og samfundsfag C og enten matematik B eller virksomhedsøkonomi B</w:t>
                  </w:r>
                </w:p>
                <w:p w14:paraId="3676841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7BB5F3D7" w14:textId="7A738901"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4 gymnasiale enkeltfag</w:t>
                  </w:r>
                  <w:del w:id="243" w:author="Rikke Lise Simested" w:date="2024-10-21T14:18:00Z">
                    <w:r w:rsidRPr="00345E3B" w:rsidDel="00F07725">
                      <w:rPr>
                        <w:rFonts w:ascii="Times New Roman" w:eastAsia="Times New Roman" w:hAnsi="Times New Roman" w:cs="Times New Roman"/>
                        <w:sz w:val="19"/>
                        <w:szCs w:val="19"/>
                        <w:lang w:eastAsia="da-DK"/>
                      </w:rPr>
                      <w:delText xml:space="preserve"> i form af alle nedenstående nummererede krav</w:delText>
                    </w:r>
                  </w:del>
                  <w:r w:rsidRPr="00345E3B">
                    <w:rPr>
                      <w:rFonts w:ascii="Times New Roman" w:eastAsia="Times New Roman" w:hAnsi="Times New Roman" w:cs="Times New Roman"/>
                      <w:sz w:val="19"/>
                      <w:szCs w:val="19"/>
                      <w:lang w:eastAsia="da-DK"/>
                    </w:rPr>
                    <w:t>:</w:t>
                  </w:r>
                </w:p>
                <w:p w14:paraId="0E58739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1. Dansk A</w:t>
                  </w:r>
                </w:p>
                <w:p w14:paraId="72585F9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2. Engelsk C</w:t>
                  </w:r>
                </w:p>
                <w:p w14:paraId="43592DD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3. Samfundsfag C</w:t>
                  </w:r>
                </w:p>
                <w:p w14:paraId="4F3FFA8D" w14:textId="4E3AE223"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4. Matematik B </w:t>
                  </w:r>
                  <w:del w:id="244" w:author="Rikke Lise Simested" w:date="2024-11-08T12:10:00Z">
                    <w:r w:rsidRPr="00345E3B" w:rsidDel="00350690">
                      <w:rPr>
                        <w:rFonts w:ascii="Times New Roman" w:eastAsia="Times New Roman" w:hAnsi="Times New Roman" w:cs="Times New Roman"/>
                        <w:sz w:val="19"/>
                        <w:szCs w:val="19"/>
                        <w:lang w:eastAsia="da-DK"/>
                      </w:rPr>
                      <w:delText>eller virksomhedsøkonomi B</w:delText>
                    </w:r>
                  </w:del>
                </w:p>
              </w:tc>
            </w:tr>
            <w:tr w:rsidR="00345E3B" w:rsidRPr="00345E3B" w14:paraId="6969576E"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7E56BAE2"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lastRenderedPageBreak/>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socialrådgiver</w:t>
                  </w:r>
                  <w:proofErr w:type="spellEnd"/>
                  <w:r w:rsidRPr="00345E3B">
                    <w:rPr>
                      <w:rFonts w:ascii="Times New Roman" w:eastAsia="Times New Roman" w:hAnsi="Times New Roman" w:cs="Times New Roman"/>
                      <w:sz w:val="19"/>
                      <w:szCs w:val="19"/>
                      <w:lang w:val="en-US" w:eastAsia="da-DK"/>
                    </w:rPr>
                    <w:t xml:space="preserve"> (Bachelor of Social Work)</w:t>
                  </w:r>
                </w:p>
              </w:tc>
              <w:tc>
                <w:tcPr>
                  <w:tcW w:w="8488" w:type="dxa"/>
                  <w:tcBorders>
                    <w:top w:val="single" w:sz="8" w:space="0" w:color="000000"/>
                    <w:left w:val="single" w:sz="8" w:space="0" w:color="000000"/>
                    <w:bottom w:val="single" w:sz="8" w:space="0" w:color="000000"/>
                    <w:right w:val="single" w:sz="8" w:space="0" w:color="000000"/>
                  </w:tcBorders>
                  <w:hideMark/>
                </w:tcPr>
                <w:p w14:paraId="604C722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6FC50EC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75D4A761" w14:textId="635B0126" w:rsidR="00345E3B" w:rsidDel="009D3CF4" w:rsidRDefault="00345E3B" w:rsidP="00345E3B">
                  <w:pPr>
                    <w:spacing w:after="0" w:line="240" w:lineRule="auto"/>
                    <w:rPr>
                      <w:del w:id="245" w:author="Rikke Lise Simested" w:date="2024-10-21T09:41:00Z"/>
                      <w:rFonts w:ascii="Times New Roman" w:eastAsia="Times New Roman" w:hAnsi="Times New Roman" w:cs="Times New Roman"/>
                      <w:b/>
                      <w:bCs/>
                      <w:sz w:val="19"/>
                      <w:szCs w:val="19"/>
                      <w:lang w:eastAsia="da-DK"/>
                    </w:rPr>
                  </w:pPr>
                  <w:r w:rsidRPr="00345E3B">
                    <w:rPr>
                      <w:rFonts w:ascii="Times New Roman" w:eastAsia="Times New Roman" w:hAnsi="Times New Roman" w:cs="Times New Roman"/>
                      <w:b/>
                      <w:bCs/>
                      <w:sz w:val="19"/>
                      <w:szCs w:val="19"/>
                      <w:lang w:eastAsia="da-DK"/>
                    </w:rPr>
                    <w:t>Adgang via</w:t>
                  </w:r>
                  <w:del w:id="246" w:author="Rikke Lise Simested" w:date="2024-10-21T09:41:00Z">
                    <w:r w:rsidRPr="00345E3B" w:rsidDel="00CE5B12">
                      <w:rPr>
                        <w:rFonts w:ascii="Times New Roman" w:eastAsia="Times New Roman" w:hAnsi="Times New Roman" w:cs="Times New Roman"/>
                        <w:b/>
                        <w:bCs/>
                        <w:sz w:val="19"/>
                        <w:szCs w:val="19"/>
                        <w:lang w:eastAsia="da-DK"/>
                      </w:rPr>
                      <w:delText xml:space="preserve"> </w:delText>
                    </w:r>
                  </w:del>
                  <w:r w:rsidRPr="00CE5B12">
                    <w:rPr>
                      <w:rFonts w:ascii="Times New Roman" w:eastAsia="Times New Roman" w:hAnsi="Times New Roman" w:cs="Times New Roman"/>
                      <w:b/>
                      <w:bCs/>
                      <w:sz w:val="19"/>
                      <w:szCs w:val="19"/>
                      <w:lang w:eastAsia="da-DK"/>
                    </w:rPr>
                    <w:t xml:space="preserve">relevant </w:t>
                  </w:r>
                  <w:proofErr w:type="spellStart"/>
                  <w:r w:rsidRPr="00CE5B12">
                    <w:rPr>
                      <w:rFonts w:ascii="Times New Roman" w:eastAsia="Times New Roman" w:hAnsi="Times New Roman" w:cs="Times New Roman"/>
                      <w:b/>
                      <w:bCs/>
                      <w:sz w:val="19"/>
                      <w:szCs w:val="19"/>
                      <w:lang w:eastAsia="da-DK"/>
                    </w:rPr>
                    <w:t>erhvervsuddannelse:</w:t>
                  </w:r>
                </w:p>
                <w:p w14:paraId="7A263257" w14:textId="23448D26" w:rsidR="00345E3B" w:rsidRPr="009D3CF4" w:rsidRDefault="00345E3B" w:rsidP="00345E3B">
                  <w:pPr>
                    <w:spacing w:after="0" w:line="240" w:lineRule="auto"/>
                    <w:rPr>
                      <w:ins w:id="247" w:author="Rikke Lise Simested" w:date="2024-10-21T09:39:00Z"/>
                      <w:rFonts w:ascii="Times New Roman" w:eastAsia="Times New Roman" w:hAnsi="Times New Roman" w:cs="Times New Roman"/>
                      <w:b/>
                      <w:sz w:val="19"/>
                      <w:szCs w:val="19"/>
                      <w:lang w:eastAsia="da-DK"/>
                    </w:rPr>
                  </w:pPr>
                  <w:del w:id="248" w:author="Rikke Lise Simested" w:date="2024-10-21T09:41:00Z">
                    <w:r w:rsidRPr="009D3CF4" w:rsidDel="00CE5B12">
                      <w:rPr>
                        <w:rFonts w:ascii="Times New Roman" w:eastAsia="Times New Roman" w:hAnsi="Times New Roman" w:cs="Times New Roman"/>
                        <w:sz w:val="19"/>
                        <w:szCs w:val="19"/>
                        <w:lang w:eastAsia="da-DK"/>
                      </w:rPr>
                      <w:delText>D</w:delText>
                    </w:r>
                  </w:del>
                  <w:ins w:id="249" w:author="Rikke Lise Simested" w:date="2024-10-21T13:43:00Z">
                    <w:r w:rsidR="009D3CF4">
                      <w:rPr>
                        <w:rFonts w:ascii="Times New Roman" w:eastAsia="Times New Roman" w:hAnsi="Times New Roman" w:cs="Times New Roman"/>
                        <w:sz w:val="19"/>
                        <w:szCs w:val="19"/>
                        <w:lang w:eastAsia="da-DK"/>
                      </w:rPr>
                      <w:t>D</w:t>
                    </w:r>
                  </w:ins>
                  <w:r w:rsidRPr="009D3CF4">
                    <w:rPr>
                      <w:rFonts w:ascii="Times New Roman" w:eastAsia="Times New Roman" w:hAnsi="Times New Roman" w:cs="Times New Roman"/>
                      <w:sz w:val="19"/>
                      <w:szCs w:val="19"/>
                      <w:lang w:eastAsia="da-DK"/>
                    </w:rPr>
                    <w:t>en</w:t>
                  </w:r>
                  <w:proofErr w:type="spellEnd"/>
                  <w:r w:rsidRPr="009D3CF4">
                    <w:rPr>
                      <w:rFonts w:ascii="Times New Roman" w:eastAsia="Times New Roman" w:hAnsi="Times New Roman" w:cs="Times New Roman"/>
                      <w:sz w:val="19"/>
                      <w:szCs w:val="19"/>
                      <w:lang w:eastAsia="da-DK"/>
                    </w:rPr>
                    <w:t xml:space="preserve"> pædagogiske assistentuddannelse (PAU)</w:t>
                  </w:r>
                  <w:ins w:id="250" w:author="Rikke Lise Simested" w:date="2024-10-21T09:38:00Z">
                    <w:r w:rsidR="00617EA9" w:rsidRPr="009D3CF4">
                      <w:rPr>
                        <w:rFonts w:ascii="Times New Roman" w:eastAsia="Times New Roman" w:hAnsi="Times New Roman" w:cs="Times New Roman"/>
                        <w:sz w:val="19"/>
                        <w:szCs w:val="19"/>
                        <w:lang w:eastAsia="da-DK"/>
                      </w:rPr>
                      <w:t>/</w:t>
                    </w:r>
                  </w:ins>
                  <w:ins w:id="251" w:author="Rikke Lise Simested" w:date="2024-10-21T09:39:00Z">
                    <w:r w:rsidR="00CE5B12" w:rsidRPr="009D3CF4">
                      <w:rPr>
                        <w:rFonts w:ascii="Times New Roman" w:eastAsia="Times New Roman" w:hAnsi="Times New Roman" w:cs="Times New Roman"/>
                        <w:sz w:val="19"/>
                        <w:szCs w:val="19"/>
                        <w:lang w:eastAsia="da-DK"/>
                      </w:rPr>
                      <w:t>Den pædagogiske grunduddannelse (PGU)</w:t>
                    </w:r>
                  </w:ins>
                </w:p>
                <w:p w14:paraId="3829719B" w14:textId="6E859E15" w:rsidR="00CE5B12" w:rsidRPr="009D3CF4" w:rsidDel="00CE5B12" w:rsidRDefault="00CE5B12" w:rsidP="00345E3B">
                  <w:pPr>
                    <w:spacing w:after="0" w:line="240" w:lineRule="auto"/>
                    <w:rPr>
                      <w:del w:id="252" w:author="Rikke Lise Simested" w:date="2024-10-21T09:42:00Z"/>
                      <w:rFonts w:ascii="Times New Roman" w:eastAsia="Times New Roman" w:hAnsi="Times New Roman" w:cs="Times New Roman"/>
                      <w:b/>
                      <w:sz w:val="19"/>
                      <w:szCs w:val="19"/>
                      <w:lang w:eastAsia="da-DK"/>
                    </w:rPr>
                  </w:pPr>
                </w:p>
                <w:p w14:paraId="28F80DE5" w14:textId="385BF5BB" w:rsidR="00852217" w:rsidRPr="009D3CF4" w:rsidDel="00CE5B12" w:rsidRDefault="00345E3B" w:rsidP="00B2748D">
                  <w:pPr>
                    <w:spacing w:after="0" w:line="240" w:lineRule="auto"/>
                    <w:rPr>
                      <w:del w:id="253" w:author="Rikke Lise Simested" w:date="2024-10-21T09:43:00Z"/>
                      <w:rFonts w:ascii="Times New Roman" w:eastAsia="Times New Roman" w:hAnsi="Times New Roman" w:cs="Times New Roman"/>
                      <w:sz w:val="19"/>
                      <w:szCs w:val="19"/>
                      <w:lang w:eastAsia="da-DK"/>
                    </w:rPr>
                  </w:pPr>
                  <w:r w:rsidRPr="009D3CF4">
                    <w:rPr>
                      <w:rFonts w:ascii="Times New Roman" w:eastAsia="Times New Roman" w:hAnsi="Times New Roman" w:cs="Times New Roman"/>
                      <w:sz w:val="19"/>
                      <w:szCs w:val="19"/>
                      <w:lang w:eastAsia="da-DK"/>
                    </w:rPr>
                    <w:t>social- og sundhedsassistentuddannelsen (</w:t>
                  </w:r>
                  <w:ins w:id="254" w:author="Rikke Lise Simested" w:date="2024-10-21T09:42:00Z">
                    <w:r w:rsidR="00CE5B12" w:rsidRPr="009D3CF4">
                      <w:rPr>
                        <w:rFonts w:ascii="Times New Roman" w:eastAsia="Times New Roman" w:hAnsi="Times New Roman" w:cs="Times New Roman"/>
                        <w:sz w:val="19"/>
                        <w:szCs w:val="19"/>
                        <w:lang w:eastAsia="da-DK"/>
                      </w:rPr>
                      <w:t>trin 2</w:t>
                    </w:r>
                  </w:ins>
                  <w:del w:id="255" w:author="Rikke Lise Simested" w:date="2024-10-21T09:43:00Z">
                    <w:r w:rsidRPr="009D3CF4" w:rsidDel="00CE5B12">
                      <w:rPr>
                        <w:rFonts w:ascii="Times New Roman" w:eastAsia="Times New Roman" w:hAnsi="Times New Roman" w:cs="Times New Roman"/>
                        <w:sz w:val="19"/>
                        <w:szCs w:val="19"/>
                        <w:lang w:eastAsia="da-DK"/>
                      </w:rPr>
                      <w:delText>ved den trinopdelte uddannels</w:delText>
                    </w:r>
                  </w:del>
                  <w:del w:id="256" w:author="Rikke Lise Simested" w:date="2024-11-05T09:21:00Z">
                    <w:r w:rsidRPr="009D3CF4" w:rsidDel="00B2748D">
                      <w:rPr>
                        <w:rFonts w:ascii="Times New Roman" w:eastAsia="Times New Roman" w:hAnsi="Times New Roman" w:cs="Times New Roman"/>
                        <w:sz w:val="19"/>
                        <w:szCs w:val="19"/>
                        <w:lang w:eastAsia="da-DK"/>
                      </w:rPr>
                      <w:delText>e fra før 2016</w:delText>
                    </w:r>
                  </w:del>
                  <w:del w:id="257" w:author="Rikke Lise Simested" w:date="2024-10-21T09:43:00Z">
                    <w:r w:rsidRPr="009D3CF4" w:rsidDel="00CE5B12">
                      <w:rPr>
                        <w:rFonts w:ascii="Times New Roman" w:eastAsia="Times New Roman" w:hAnsi="Times New Roman" w:cs="Times New Roman"/>
                        <w:sz w:val="19"/>
                        <w:szCs w:val="19"/>
                        <w:lang w:eastAsia="da-DK"/>
                      </w:rPr>
                      <w:delText xml:space="preserve"> kræves </w:delText>
                    </w:r>
                  </w:del>
                </w:p>
                <w:p w14:paraId="4F39C1B6" w14:textId="170E90C8" w:rsidR="00345E3B" w:rsidRPr="009D3CF4" w:rsidRDefault="00345E3B" w:rsidP="00345E3B">
                  <w:pPr>
                    <w:spacing w:after="0" w:line="240" w:lineRule="auto"/>
                    <w:rPr>
                      <w:rFonts w:ascii="Times New Roman" w:eastAsia="Times New Roman" w:hAnsi="Times New Roman" w:cs="Times New Roman"/>
                      <w:b/>
                      <w:sz w:val="19"/>
                      <w:szCs w:val="19"/>
                      <w:lang w:eastAsia="da-DK"/>
                    </w:rPr>
                  </w:pPr>
                  <w:del w:id="258" w:author="Rikke Lise Simested" w:date="2024-10-21T09:43:00Z">
                    <w:r w:rsidRPr="009D3CF4" w:rsidDel="00CE5B12">
                      <w:rPr>
                        <w:rFonts w:ascii="Times New Roman" w:eastAsia="Times New Roman" w:hAnsi="Times New Roman" w:cs="Times New Roman"/>
                        <w:sz w:val="19"/>
                        <w:szCs w:val="19"/>
                        <w:lang w:eastAsia="da-DK"/>
                      </w:rPr>
                      <w:delText>bestået trin 2</w:delText>
                    </w:r>
                  </w:del>
                  <w:r w:rsidRPr="009D3CF4">
                    <w:rPr>
                      <w:rFonts w:ascii="Times New Roman" w:eastAsia="Times New Roman" w:hAnsi="Times New Roman" w:cs="Times New Roman"/>
                      <w:sz w:val="19"/>
                      <w:szCs w:val="19"/>
                      <w:lang w:eastAsia="da-DK"/>
                    </w:rPr>
                    <w:t>)</w:t>
                  </w:r>
                </w:p>
                <w:p w14:paraId="47A10D3B" w14:textId="2B367609"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Dansk C og engelsk D og enten samfundsfag C eller naturfag C</w:t>
                  </w:r>
                </w:p>
                <w:p w14:paraId="088572F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0298421B" w14:textId="1831D223"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4 gymnasiale enkeltfag</w:t>
                  </w:r>
                  <w:del w:id="259" w:author="Rikke Lise Simested" w:date="2024-10-21T14:18:00Z">
                    <w:r w:rsidRPr="00345E3B" w:rsidDel="00F07725">
                      <w:rPr>
                        <w:rFonts w:ascii="Times New Roman" w:eastAsia="Times New Roman" w:hAnsi="Times New Roman" w:cs="Times New Roman"/>
                        <w:sz w:val="19"/>
                        <w:szCs w:val="19"/>
                        <w:lang w:eastAsia="da-DK"/>
                      </w:rPr>
                      <w:delText xml:space="preserve"> i form af alle nedenstående nummererede krav</w:delText>
                    </w:r>
                  </w:del>
                  <w:r w:rsidRPr="00345E3B">
                    <w:rPr>
                      <w:rFonts w:ascii="Times New Roman" w:eastAsia="Times New Roman" w:hAnsi="Times New Roman" w:cs="Times New Roman"/>
                      <w:sz w:val="19"/>
                      <w:szCs w:val="19"/>
                      <w:lang w:eastAsia="da-DK"/>
                    </w:rPr>
                    <w:t>:</w:t>
                  </w:r>
                </w:p>
                <w:p w14:paraId="262CA72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1. Dansk A</w:t>
                  </w:r>
                </w:p>
                <w:p w14:paraId="1A15567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2. Engelsk B</w:t>
                  </w:r>
                </w:p>
                <w:p w14:paraId="3FA3E9A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3. Samfundsfag B</w:t>
                  </w:r>
                </w:p>
                <w:p w14:paraId="0E47894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4. Psykologi C</w:t>
                  </w:r>
                </w:p>
              </w:tc>
            </w:tr>
          </w:tbl>
          <w:p w14:paraId="094C087B" w14:textId="77777777" w:rsidR="00345E3B" w:rsidRPr="00345E3B" w:rsidRDefault="00345E3B" w:rsidP="00345E3B">
            <w:pPr>
              <w:spacing w:before="200" w:after="200" w:line="240" w:lineRule="auto"/>
              <w:rPr>
                <w:rFonts w:ascii="Times New Roman" w:eastAsia="Times New Roman" w:hAnsi="Times New Roman" w:cs="Times New Roman"/>
                <w:sz w:val="23"/>
                <w:szCs w:val="23"/>
                <w:lang w:eastAsia="da-DK"/>
              </w:rPr>
            </w:pPr>
          </w:p>
        </w:tc>
      </w:tr>
    </w:tbl>
    <w:p w14:paraId="7C19AC47" w14:textId="77777777" w:rsidR="00345E3B" w:rsidRPr="00345E3B" w:rsidRDefault="00345E3B" w:rsidP="00345E3B">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345E3B">
        <w:rPr>
          <w:rFonts w:ascii="Questa-Regular" w:eastAsia="Times New Roman" w:hAnsi="Questa-Regular" w:cs="Times New Roman"/>
          <w:b/>
          <w:bCs/>
          <w:color w:val="212529"/>
          <w:sz w:val="23"/>
          <w:szCs w:val="23"/>
          <w:lang w:eastAsia="da-DK"/>
        </w:rPr>
        <w:lastRenderedPageBreak/>
        <w:t>Sundhedsfaglig</w:t>
      </w:r>
    </w:p>
    <w:tbl>
      <w:tblPr>
        <w:tblW w:w="0" w:type="auto"/>
        <w:tblCellMar>
          <w:left w:w="0" w:type="dxa"/>
          <w:right w:w="0" w:type="dxa"/>
        </w:tblCellMar>
        <w:tblLook w:val="04A0" w:firstRow="1" w:lastRow="0" w:firstColumn="1" w:lastColumn="0" w:noHBand="0" w:noVBand="1"/>
      </w:tblPr>
      <w:tblGrid>
        <w:gridCol w:w="9638"/>
      </w:tblGrid>
      <w:tr w:rsidR="00345E3B" w:rsidRPr="00345E3B" w14:paraId="01A5CCC6" w14:textId="77777777" w:rsidTr="00345E3B">
        <w:tc>
          <w:tcPr>
            <w:tcW w:w="0" w:type="auto"/>
            <w:tcBorders>
              <w:top w:val="nil"/>
              <w:left w:val="nil"/>
              <w:bottom w:val="nil"/>
              <w:right w:val="nil"/>
            </w:tcBorders>
            <w:hideMark/>
          </w:tcPr>
          <w:tbl>
            <w:tblPr>
              <w:tblW w:w="10575" w:type="dxa"/>
              <w:tblCellMar>
                <w:top w:w="15" w:type="dxa"/>
                <w:left w:w="15" w:type="dxa"/>
                <w:bottom w:w="15" w:type="dxa"/>
                <w:right w:w="15" w:type="dxa"/>
              </w:tblCellMar>
              <w:tblLook w:val="04A0" w:firstRow="1" w:lastRow="0" w:firstColumn="1" w:lastColumn="0" w:noHBand="0" w:noVBand="1"/>
            </w:tblPr>
            <w:tblGrid>
              <w:gridCol w:w="2117"/>
              <w:gridCol w:w="8458"/>
            </w:tblGrid>
            <w:tr w:rsidR="00345E3B" w:rsidRPr="00345E3B" w14:paraId="5411054D"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7FF317A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w:t>
                  </w:r>
                </w:p>
              </w:tc>
              <w:tc>
                <w:tcPr>
                  <w:tcW w:w="8458" w:type="dxa"/>
                  <w:tcBorders>
                    <w:top w:val="single" w:sz="8" w:space="0" w:color="000000"/>
                    <w:left w:val="single" w:sz="8" w:space="0" w:color="000000"/>
                    <w:bottom w:val="single" w:sz="8" w:space="0" w:color="000000"/>
                    <w:right w:val="single" w:sz="8" w:space="0" w:color="000000"/>
                  </w:tcBorders>
                  <w:hideMark/>
                </w:tcPr>
                <w:p w14:paraId="2BE039A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Uddannelsesspecifikke adgangskrav</w:t>
                  </w:r>
                </w:p>
              </w:tc>
            </w:tr>
            <w:tr w:rsidR="00345E3B" w:rsidRPr="00345E3B" w14:paraId="2DC846C7" w14:textId="77777777" w:rsidTr="002F64DA">
              <w:trPr>
                <w:trHeight w:val="690"/>
              </w:trPr>
              <w:tc>
                <w:tcPr>
                  <w:tcW w:w="2117" w:type="dxa"/>
                  <w:tcBorders>
                    <w:top w:val="single" w:sz="8" w:space="0" w:color="000000"/>
                    <w:left w:val="single" w:sz="8" w:space="0" w:color="000000"/>
                    <w:bottom w:val="single" w:sz="8" w:space="0" w:color="000000"/>
                    <w:right w:val="single" w:sz="8" w:space="0" w:color="000000"/>
                  </w:tcBorders>
                  <w:hideMark/>
                </w:tcPr>
                <w:p w14:paraId="2C052CF2"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protese</w:t>
                  </w:r>
                  <w:proofErr w:type="spellEnd"/>
                  <w:r w:rsidRPr="00345E3B">
                    <w:rPr>
                      <w:rFonts w:ascii="Times New Roman" w:eastAsia="Times New Roman" w:hAnsi="Times New Roman" w:cs="Times New Roman"/>
                      <w:sz w:val="19"/>
                      <w:szCs w:val="19"/>
                      <w:lang w:val="en-US" w:eastAsia="da-DK"/>
                    </w:rPr>
                    <w:t xml:space="preserve">- og </w:t>
                  </w:r>
                  <w:proofErr w:type="spellStart"/>
                  <w:r w:rsidRPr="00345E3B">
                    <w:rPr>
                      <w:rFonts w:ascii="Times New Roman" w:eastAsia="Times New Roman" w:hAnsi="Times New Roman" w:cs="Times New Roman"/>
                      <w:sz w:val="19"/>
                      <w:szCs w:val="19"/>
                      <w:lang w:val="en-US" w:eastAsia="da-DK"/>
                    </w:rPr>
                    <w:t>ortoseteknologi</w:t>
                  </w:r>
                  <w:proofErr w:type="spellEnd"/>
                </w:p>
                <w:p w14:paraId="5D9A0ED0"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Prosthetics and Orthotics)</w:t>
                  </w:r>
                </w:p>
              </w:tc>
              <w:tc>
                <w:tcPr>
                  <w:tcW w:w="8458" w:type="dxa"/>
                  <w:tcBorders>
                    <w:top w:val="single" w:sz="8" w:space="0" w:color="000000"/>
                    <w:left w:val="single" w:sz="8" w:space="0" w:color="000000"/>
                    <w:bottom w:val="single" w:sz="8" w:space="0" w:color="000000"/>
                    <w:right w:val="single" w:sz="8" w:space="0" w:color="000000"/>
                  </w:tcBorders>
                  <w:hideMark/>
                </w:tcPr>
                <w:p w14:paraId="7A3725A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30ACDE60"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Dansk A og engelsk B og matematik A og enten bioteknologi A eller </w:t>
                  </w:r>
                </w:p>
                <w:p w14:paraId="72DBC6D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kemi C og enten fysik B eller geovidenskab A</w:t>
                  </w:r>
                </w:p>
                <w:p w14:paraId="7468084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commentRangeStart w:id="260"/>
                  <w:r w:rsidRPr="00345E3B">
                    <w:rPr>
                      <w:rFonts w:ascii="Times New Roman" w:eastAsia="Times New Roman" w:hAnsi="Times New Roman" w:cs="Times New Roman"/>
                      <w:b/>
                      <w:bCs/>
                      <w:sz w:val="19"/>
                      <w:szCs w:val="19"/>
                      <w:lang w:eastAsia="da-DK"/>
                    </w:rPr>
                    <w:t>Adgang via relevant erhvervsuddannelse:</w:t>
                  </w:r>
                </w:p>
                <w:p w14:paraId="5611CA6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Ortopædist</w:t>
                  </w:r>
                </w:p>
                <w:p w14:paraId="7346C57C" w14:textId="0C1642AC" w:rsidR="00CE5B12" w:rsidRPr="00814894" w:rsidDel="0081670C" w:rsidRDefault="00345E3B" w:rsidP="00345E3B">
                  <w:pPr>
                    <w:spacing w:after="0" w:line="240" w:lineRule="auto"/>
                    <w:rPr>
                      <w:del w:id="261" w:author="Rikke Lise Simested" w:date="2024-10-21T09:49:00Z"/>
                      <w:rFonts w:ascii="Times New Roman" w:eastAsia="Times New Roman" w:hAnsi="Times New Roman" w:cs="Times New Roman"/>
                      <w:i/>
                      <w:sz w:val="19"/>
                      <w:szCs w:val="19"/>
                      <w:lang w:eastAsia="da-DK"/>
                    </w:rPr>
                  </w:pPr>
                  <w:del w:id="262" w:author="Rikke Lise Simested" w:date="2024-11-08T10:43:00Z">
                    <w:r w:rsidRPr="00345E3B" w:rsidDel="00B02C12">
                      <w:rPr>
                        <w:rFonts w:ascii="Times New Roman" w:eastAsia="Times New Roman" w:hAnsi="Times New Roman" w:cs="Times New Roman"/>
                        <w:sz w:val="19"/>
                        <w:szCs w:val="19"/>
                        <w:lang w:eastAsia="da-DK"/>
                      </w:rPr>
                      <w:delText>ortopædi-skomager</w:delText>
                    </w:r>
                  </w:del>
                </w:p>
                <w:p w14:paraId="5EFAA1AC" w14:textId="5F29115F" w:rsidR="00852217" w:rsidRPr="00810C77" w:rsidDel="00CE5B12" w:rsidRDefault="00345E3B" w:rsidP="00B2748D">
                  <w:pPr>
                    <w:spacing w:after="0" w:line="240" w:lineRule="auto"/>
                    <w:rPr>
                      <w:del w:id="263" w:author="Rikke Lise Simested" w:date="2024-10-21T09:46:00Z"/>
                      <w:rFonts w:ascii="Times New Roman" w:eastAsia="Times New Roman" w:hAnsi="Times New Roman" w:cs="Times New Roman"/>
                      <w:sz w:val="19"/>
                      <w:szCs w:val="19"/>
                      <w:lang w:eastAsia="da-DK"/>
                    </w:rPr>
                  </w:pPr>
                  <w:r w:rsidRPr="0081670C">
                    <w:rPr>
                      <w:rFonts w:ascii="Times New Roman" w:eastAsia="Times New Roman" w:hAnsi="Times New Roman" w:cs="Times New Roman"/>
                      <w:sz w:val="19"/>
                      <w:szCs w:val="19"/>
                      <w:lang w:eastAsia="da-DK"/>
                    </w:rPr>
                    <w:t>social- og sundhedsassistentuddannelsen (</w:t>
                  </w:r>
                  <w:ins w:id="264" w:author="Rikke Lise Simested" w:date="2024-11-08T10:43:00Z">
                    <w:r w:rsidR="006F463A" w:rsidRPr="00345E3B">
                      <w:rPr>
                        <w:rFonts w:ascii="Times New Roman" w:eastAsia="Times New Roman" w:hAnsi="Times New Roman" w:cs="Times New Roman"/>
                        <w:sz w:val="19"/>
                        <w:szCs w:val="19"/>
                        <w:lang w:eastAsia="da-DK"/>
                      </w:rPr>
                      <w:t>trin 2 hvis gl. ordning</w:t>
                    </w:r>
                    <w:r w:rsidR="006F463A" w:rsidRPr="00810C77" w:rsidDel="00CE5B12">
                      <w:rPr>
                        <w:rFonts w:ascii="Times New Roman" w:eastAsia="Times New Roman" w:hAnsi="Times New Roman" w:cs="Times New Roman"/>
                        <w:sz w:val="19"/>
                        <w:szCs w:val="19"/>
                        <w:lang w:eastAsia="da-DK"/>
                      </w:rPr>
                      <w:t xml:space="preserve"> </w:t>
                    </w:r>
                  </w:ins>
                  <w:del w:id="265" w:author="Rikke Lise Simested" w:date="2024-10-21T09:45:00Z">
                    <w:r w:rsidRPr="00810C77" w:rsidDel="00CE5B12">
                      <w:rPr>
                        <w:rFonts w:ascii="Times New Roman" w:eastAsia="Times New Roman" w:hAnsi="Times New Roman" w:cs="Times New Roman"/>
                        <w:sz w:val="19"/>
                        <w:szCs w:val="19"/>
                        <w:lang w:eastAsia="da-DK"/>
                      </w:rPr>
                      <w:delText>ved den trinopdelte uddannelse</w:delText>
                    </w:r>
                  </w:del>
                  <w:del w:id="266" w:author="Rikke Lise Simested" w:date="2024-10-21T09:46:00Z">
                    <w:r w:rsidRPr="00810C77" w:rsidDel="00CE5B12">
                      <w:rPr>
                        <w:rFonts w:ascii="Times New Roman" w:eastAsia="Times New Roman" w:hAnsi="Times New Roman" w:cs="Times New Roman"/>
                        <w:sz w:val="19"/>
                        <w:szCs w:val="19"/>
                        <w:lang w:eastAsia="da-DK"/>
                      </w:rPr>
                      <w:delText xml:space="preserve"> </w:delText>
                    </w:r>
                  </w:del>
                  <w:del w:id="267" w:author="Rikke Lise Simested" w:date="2024-11-05T09:20:00Z">
                    <w:r w:rsidRPr="00810C77" w:rsidDel="00B2748D">
                      <w:rPr>
                        <w:rFonts w:ascii="Times New Roman" w:eastAsia="Times New Roman" w:hAnsi="Times New Roman" w:cs="Times New Roman"/>
                        <w:sz w:val="19"/>
                        <w:szCs w:val="19"/>
                        <w:lang w:eastAsia="da-DK"/>
                      </w:rPr>
                      <w:delText>fra før 2016</w:delText>
                    </w:r>
                  </w:del>
                  <w:del w:id="268" w:author="Rikke Lise Simested" w:date="2024-10-21T09:46:00Z">
                    <w:r w:rsidRPr="00810C77" w:rsidDel="00CE5B12">
                      <w:rPr>
                        <w:rFonts w:ascii="Times New Roman" w:eastAsia="Times New Roman" w:hAnsi="Times New Roman" w:cs="Times New Roman"/>
                        <w:sz w:val="19"/>
                        <w:szCs w:val="19"/>
                        <w:lang w:eastAsia="da-DK"/>
                      </w:rPr>
                      <w:delText xml:space="preserve"> kræves </w:delText>
                    </w:r>
                  </w:del>
                </w:p>
                <w:p w14:paraId="50193526" w14:textId="77777777" w:rsidR="00345E3B" w:rsidRPr="00814894" w:rsidRDefault="00345E3B" w:rsidP="00345E3B">
                  <w:pPr>
                    <w:spacing w:after="0" w:line="240" w:lineRule="auto"/>
                    <w:rPr>
                      <w:rFonts w:ascii="Times New Roman" w:eastAsia="Times New Roman" w:hAnsi="Times New Roman" w:cs="Times New Roman"/>
                      <w:b/>
                      <w:sz w:val="19"/>
                      <w:szCs w:val="19"/>
                      <w:lang w:eastAsia="da-DK"/>
                    </w:rPr>
                  </w:pPr>
                  <w:del w:id="269" w:author="Rikke Lise Simested" w:date="2024-10-21T09:46:00Z">
                    <w:r w:rsidRPr="00810C77" w:rsidDel="00CE5B12">
                      <w:rPr>
                        <w:rFonts w:ascii="Times New Roman" w:eastAsia="Times New Roman" w:hAnsi="Times New Roman" w:cs="Times New Roman"/>
                        <w:sz w:val="19"/>
                        <w:szCs w:val="19"/>
                        <w:lang w:eastAsia="da-DK"/>
                      </w:rPr>
                      <w:delText>bestået trin 2</w:delText>
                    </w:r>
                  </w:del>
                  <w:r w:rsidRPr="00810C77">
                    <w:rPr>
                      <w:rFonts w:ascii="Times New Roman" w:eastAsia="Times New Roman" w:hAnsi="Times New Roman" w:cs="Times New Roman"/>
                      <w:sz w:val="19"/>
                      <w:szCs w:val="19"/>
                      <w:lang w:eastAsia="da-DK"/>
                    </w:rPr>
                    <w:t>)</w:t>
                  </w:r>
                  <w:ins w:id="270" w:author="Rikke Lise Simested" w:date="2024-10-21T09:46:00Z">
                    <w:r w:rsidR="00CE5B12" w:rsidRPr="00810C77">
                      <w:rPr>
                        <w:rFonts w:ascii="Times New Roman" w:eastAsia="Times New Roman" w:hAnsi="Times New Roman" w:cs="Times New Roman"/>
                        <w:sz w:val="19"/>
                        <w:szCs w:val="19"/>
                        <w:lang w:eastAsia="da-DK"/>
                      </w:rPr>
                      <w:t>:</w:t>
                    </w:r>
                  </w:ins>
                </w:p>
                <w:p w14:paraId="7218E1B2" w14:textId="52650A84" w:rsidR="00852217" w:rsidRDefault="00345E3B" w:rsidP="00345E3B">
                  <w:pPr>
                    <w:spacing w:after="0" w:line="240" w:lineRule="auto"/>
                    <w:rPr>
                      <w:rFonts w:ascii="Times New Roman" w:eastAsia="Times New Roman" w:hAnsi="Times New Roman" w:cs="Times New Roman"/>
                      <w:sz w:val="19"/>
                      <w:szCs w:val="19"/>
                      <w:lang w:eastAsia="da-DK"/>
                    </w:rPr>
                  </w:pPr>
                  <w:commentRangeStart w:id="271"/>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Dansk A og engelsk B og matematik A og </w:t>
                  </w:r>
                  <w:del w:id="272" w:author="Rikke Lise Simested" w:date="2024-10-21T13:46:00Z">
                    <w:r w:rsidRPr="00345E3B" w:rsidDel="00570882">
                      <w:rPr>
                        <w:rFonts w:ascii="Times New Roman" w:eastAsia="Times New Roman" w:hAnsi="Times New Roman" w:cs="Times New Roman"/>
                        <w:sz w:val="19"/>
                        <w:szCs w:val="19"/>
                        <w:lang w:eastAsia="da-DK"/>
                      </w:rPr>
                      <w:delText xml:space="preserve">enten bioteknologi A eller </w:delText>
                    </w:r>
                  </w:del>
                </w:p>
                <w:p w14:paraId="3F976346" w14:textId="5FA21715"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kemi C og </w:t>
                  </w:r>
                  <w:del w:id="273" w:author="Rikke Lise Simested" w:date="2024-10-21T13:46:00Z">
                    <w:r w:rsidRPr="00345E3B" w:rsidDel="00570882">
                      <w:rPr>
                        <w:rFonts w:ascii="Times New Roman" w:eastAsia="Times New Roman" w:hAnsi="Times New Roman" w:cs="Times New Roman"/>
                        <w:sz w:val="19"/>
                        <w:szCs w:val="19"/>
                        <w:lang w:eastAsia="da-DK"/>
                      </w:rPr>
                      <w:delText xml:space="preserve">enten </w:delText>
                    </w:r>
                  </w:del>
                  <w:r w:rsidRPr="00345E3B">
                    <w:rPr>
                      <w:rFonts w:ascii="Times New Roman" w:eastAsia="Times New Roman" w:hAnsi="Times New Roman" w:cs="Times New Roman"/>
                      <w:sz w:val="19"/>
                      <w:szCs w:val="19"/>
                      <w:lang w:eastAsia="da-DK"/>
                    </w:rPr>
                    <w:t xml:space="preserve">fysik B </w:t>
                  </w:r>
                  <w:del w:id="274" w:author="Rikke Lise Simested" w:date="2024-10-21T13:47:00Z">
                    <w:r w:rsidRPr="00345E3B" w:rsidDel="00570882">
                      <w:rPr>
                        <w:rFonts w:ascii="Times New Roman" w:eastAsia="Times New Roman" w:hAnsi="Times New Roman" w:cs="Times New Roman"/>
                        <w:sz w:val="19"/>
                        <w:szCs w:val="19"/>
                        <w:lang w:eastAsia="da-DK"/>
                      </w:rPr>
                      <w:delText>eller geovidenskab A</w:delText>
                    </w:r>
                  </w:del>
                  <w:commentRangeEnd w:id="260"/>
                  <w:r w:rsidR="00CE5B12">
                    <w:rPr>
                      <w:rStyle w:val="Kommentarhenvisning"/>
                    </w:rPr>
                    <w:commentReference w:id="260"/>
                  </w:r>
                  <w:commentRangeEnd w:id="271"/>
                  <w:r w:rsidR="009B71BD">
                    <w:rPr>
                      <w:rStyle w:val="Kommentarhenvisning"/>
                    </w:rPr>
                    <w:commentReference w:id="271"/>
                  </w:r>
                </w:p>
              </w:tc>
            </w:tr>
            <w:tr w:rsidR="00345E3B" w:rsidRPr="00345E3B" w14:paraId="339E6AAC"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77500BAB"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bioanalytiker</w:t>
                  </w:r>
                  <w:proofErr w:type="spellEnd"/>
                  <w:r w:rsidRPr="00345E3B">
                    <w:rPr>
                      <w:rFonts w:ascii="Times New Roman" w:eastAsia="Times New Roman" w:hAnsi="Times New Roman" w:cs="Times New Roman"/>
                      <w:sz w:val="19"/>
                      <w:szCs w:val="19"/>
                      <w:lang w:val="en-US" w:eastAsia="da-DK"/>
                    </w:rPr>
                    <w:t xml:space="preserve"> (Bachelor of Biomedical Laboratory Science)</w:t>
                  </w:r>
                </w:p>
              </w:tc>
              <w:tc>
                <w:tcPr>
                  <w:tcW w:w="8458" w:type="dxa"/>
                  <w:tcBorders>
                    <w:top w:val="single" w:sz="8" w:space="0" w:color="000000"/>
                    <w:left w:val="single" w:sz="8" w:space="0" w:color="000000"/>
                    <w:bottom w:val="single" w:sz="8" w:space="0" w:color="000000"/>
                    <w:right w:val="single" w:sz="8" w:space="0" w:color="000000"/>
                  </w:tcBorders>
                  <w:hideMark/>
                </w:tcPr>
                <w:p w14:paraId="54DC94F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2D4C56B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Matematik C og enten bioteknologi A eller kemi C</w:t>
                  </w:r>
                </w:p>
                <w:p w14:paraId="64A8B70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37815E22" w14:textId="5B85A06E"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Hospitalsteknisk assistent (</w:t>
                  </w:r>
                  <w:del w:id="275" w:author="Rikke Lise Simested" w:date="2024-11-05T09:23:00Z">
                    <w:r w:rsidRPr="00345E3B" w:rsidDel="00B2748D">
                      <w:rPr>
                        <w:rFonts w:ascii="Times New Roman" w:eastAsia="Times New Roman" w:hAnsi="Times New Roman" w:cs="Times New Roman"/>
                        <w:sz w:val="19"/>
                        <w:szCs w:val="19"/>
                        <w:lang w:eastAsia="da-DK"/>
                      </w:rPr>
                      <w:delText xml:space="preserve">speciale i </w:delText>
                    </w:r>
                  </w:del>
                  <w:r w:rsidRPr="00345E3B">
                    <w:rPr>
                      <w:rFonts w:ascii="Times New Roman" w:eastAsia="Times New Roman" w:hAnsi="Times New Roman" w:cs="Times New Roman"/>
                      <w:sz w:val="19"/>
                      <w:szCs w:val="19"/>
                      <w:lang w:eastAsia="da-DK"/>
                    </w:rPr>
                    <w:t>neurofysiologi)</w:t>
                  </w:r>
                </w:p>
                <w:p w14:paraId="4F872F20" w14:textId="6A922F6E" w:rsidR="0081670C" w:rsidRPr="00345E3B" w:rsidRDefault="00345E3B" w:rsidP="00B2748D">
                  <w:pPr>
                    <w:spacing w:after="0" w:line="240" w:lineRule="auto"/>
                    <w:rPr>
                      <w:ins w:id="276" w:author="Rikke Lise Simested" w:date="2024-10-21T09:55:00Z"/>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social- og sundhedsassistentuddannelsen (</w:t>
                  </w:r>
                  <w:ins w:id="277" w:author="Rikke Lise Simested" w:date="2024-11-08T10:44:00Z">
                    <w:r w:rsidR="006F463A" w:rsidRPr="00345E3B">
                      <w:rPr>
                        <w:rFonts w:ascii="Times New Roman" w:eastAsia="Times New Roman" w:hAnsi="Times New Roman" w:cs="Times New Roman"/>
                        <w:sz w:val="19"/>
                        <w:szCs w:val="19"/>
                        <w:lang w:eastAsia="da-DK"/>
                      </w:rPr>
                      <w:t>trin 2 hvis gl. ordning</w:t>
                    </w:r>
                  </w:ins>
                  <w:ins w:id="278" w:author="Rikke Lise Simested" w:date="2024-10-21T09:55:00Z">
                    <w:r w:rsidR="0081670C" w:rsidRPr="00345E3B">
                      <w:rPr>
                        <w:rFonts w:ascii="Times New Roman" w:eastAsia="Times New Roman" w:hAnsi="Times New Roman" w:cs="Times New Roman"/>
                        <w:sz w:val="19"/>
                        <w:szCs w:val="19"/>
                        <w:lang w:eastAsia="da-DK"/>
                      </w:rPr>
                      <w:t>)</w:t>
                    </w:r>
                    <w:r w:rsidR="0081670C">
                      <w:rPr>
                        <w:rFonts w:ascii="Times New Roman" w:eastAsia="Times New Roman" w:hAnsi="Times New Roman" w:cs="Times New Roman"/>
                        <w:sz w:val="19"/>
                        <w:szCs w:val="19"/>
                        <w:lang w:eastAsia="da-DK"/>
                      </w:rPr>
                      <w:t>:</w:t>
                    </w:r>
                  </w:ins>
                </w:p>
                <w:p w14:paraId="1027B505" w14:textId="77777777" w:rsidR="00852217" w:rsidDel="0081670C" w:rsidRDefault="00345E3B" w:rsidP="00345E3B">
                  <w:pPr>
                    <w:spacing w:after="0" w:line="240" w:lineRule="auto"/>
                    <w:rPr>
                      <w:del w:id="279" w:author="Rikke Lise Simested" w:date="2024-10-21T09:55:00Z"/>
                      <w:rFonts w:ascii="Times New Roman" w:eastAsia="Times New Roman" w:hAnsi="Times New Roman" w:cs="Times New Roman"/>
                      <w:sz w:val="19"/>
                      <w:szCs w:val="19"/>
                      <w:lang w:eastAsia="da-DK"/>
                    </w:rPr>
                  </w:pPr>
                  <w:del w:id="280" w:author="Rikke Lise Simested" w:date="2024-10-21T09:55:00Z">
                    <w:r w:rsidRPr="00345E3B" w:rsidDel="0081670C">
                      <w:rPr>
                        <w:rFonts w:ascii="Times New Roman" w:eastAsia="Times New Roman" w:hAnsi="Times New Roman" w:cs="Times New Roman"/>
                        <w:sz w:val="19"/>
                        <w:szCs w:val="19"/>
                        <w:lang w:eastAsia="da-DK"/>
                      </w:rPr>
                      <w:delText xml:space="preserve">ved den trinopdelte uddannelse fra før 2016 kræves </w:delText>
                    </w:r>
                  </w:del>
                </w:p>
                <w:p w14:paraId="5E5844DA" w14:textId="77777777" w:rsidR="00345E3B" w:rsidRPr="00345E3B" w:rsidDel="0081670C" w:rsidRDefault="00345E3B" w:rsidP="00345E3B">
                  <w:pPr>
                    <w:spacing w:after="0" w:line="240" w:lineRule="auto"/>
                    <w:rPr>
                      <w:del w:id="281" w:author="Rikke Lise Simested" w:date="2024-10-21T09:55:00Z"/>
                      <w:rFonts w:ascii="Times New Roman" w:eastAsia="Times New Roman" w:hAnsi="Times New Roman" w:cs="Times New Roman"/>
                      <w:sz w:val="19"/>
                      <w:szCs w:val="19"/>
                      <w:lang w:eastAsia="da-DK"/>
                    </w:rPr>
                  </w:pPr>
                  <w:del w:id="282" w:author="Rikke Lise Simested" w:date="2024-10-21T09:55:00Z">
                    <w:r w:rsidRPr="00345E3B" w:rsidDel="0081670C">
                      <w:rPr>
                        <w:rFonts w:ascii="Times New Roman" w:eastAsia="Times New Roman" w:hAnsi="Times New Roman" w:cs="Times New Roman"/>
                        <w:sz w:val="19"/>
                        <w:szCs w:val="19"/>
                        <w:lang w:eastAsia="da-DK"/>
                      </w:rPr>
                      <w:delText>bestået trin 2)</w:delText>
                    </w:r>
                  </w:del>
                </w:p>
                <w:p w14:paraId="7B563655"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Dansk C og matematik C og naturfag C og engelsk D og enten </w:t>
                  </w:r>
                </w:p>
                <w:p w14:paraId="356F6499" w14:textId="6AE82B04" w:rsidR="00345E3B" w:rsidRPr="00345E3B" w:rsidRDefault="00345E3B" w:rsidP="00345E3B">
                  <w:pPr>
                    <w:spacing w:after="0" w:line="240" w:lineRule="auto"/>
                    <w:rPr>
                      <w:rFonts w:ascii="Times New Roman" w:eastAsia="Times New Roman" w:hAnsi="Times New Roman" w:cs="Times New Roman"/>
                      <w:sz w:val="19"/>
                      <w:szCs w:val="19"/>
                      <w:lang w:eastAsia="da-DK"/>
                    </w:rPr>
                  </w:pPr>
                  <w:del w:id="283" w:author="Rikke Lise Simested" w:date="2024-10-21T10:02:00Z">
                    <w:r w:rsidRPr="00345E3B" w:rsidDel="00170A86">
                      <w:rPr>
                        <w:rFonts w:ascii="Times New Roman" w:eastAsia="Times New Roman" w:hAnsi="Times New Roman" w:cs="Times New Roman"/>
                        <w:sz w:val="19"/>
                        <w:szCs w:val="19"/>
                        <w:lang w:eastAsia="da-DK"/>
                      </w:rPr>
                      <w:delText>bioteknologi A eller</w:delText>
                    </w:r>
                  </w:del>
                  <w:r w:rsidRPr="00345E3B">
                    <w:rPr>
                      <w:rFonts w:ascii="Times New Roman" w:eastAsia="Times New Roman" w:hAnsi="Times New Roman" w:cs="Times New Roman"/>
                      <w:sz w:val="19"/>
                      <w:szCs w:val="19"/>
                      <w:lang w:eastAsia="da-DK"/>
                    </w:rPr>
                    <w:t xml:space="preserve"> kemi C</w:t>
                  </w:r>
                </w:p>
                <w:p w14:paraId="0D73160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anden uddannelse:</w:t>
                  </w:r>
                </w:p>
                <w:p w14:paraId="1320D939" w14:textId="6AB3FFF7" w:rsidR="00345E3B" w:rsidRPr="00345E3B" w:rsidRDefault="00345E3B" w:rsidP="00345E3B">
                  <w:pPr>
                    <w:spacing w:after="0" w:line="240" w:lineRule="auto"/>
                    <w:rPr>
                      <w:rFonts w:ascii="Times New Roman" w:eastAsia="Times New Roman" w:hAnsi="Times New Roman" w:cs="Times New Roman"/>
                      <w:sz w:val="19"/>
                      <w:szCs w:val="19"/>
                      <w:lang w:eastAsia="da-DK"/>
                    </w:rPr>
                  </w:pPr>
                  <w:del w:id="284" w:author="Rikke Lise Simested" w:date="2024-11-08T10:45:00Z">
                    <w:r w:rsidRPr="00345E3B" w:rsidDel="006F463A">
                      <w:rPr>
                        <w:rFonts w:ascii="Times New Roman" w:eastAsia="Times New Roman" w:hAnsi="Times New Roman" w:cs="Times New Roman"/>
                        <w:sz w:val="19"/>
                        <w:szCs w:val="19"/>
                        <w:lang w:eastAsia="da-DK"/>
                      </w:rPr>
                      <w:delText xml:space="preserve">4 eller </w:delText>
                    </w:r>
                  </w:del>
                  <w:r w:rsidRPr="00345E3B">
                    <w:rPr>
                      <w:rFonts w:ascii="Times New Roman" w:eastAsia="Times New Roman" w:hAnsi="Times New Roman" w:cs="Times New Roman"/>
                      <w:sz w:val="19"/>
                      <w:szCs w:val="19"/>
                      <w:lang w:eastAsia="da-DK"/>
                    </w:rPr>
                    <w:t>5 gymnasiale enkeltfag</w:t>
                  </w:r>
                  <w:del w:id="285" w:author="Rikke Lise Simested" w:date="2024-10-21T14:19:00Z">
                    <w:r w:rsidRPr="00345E3B" w:rsidDel="00F07725">
                      <w:rPr>
                        <w:rFonts w:ascii="Times New Roman" w:eastAsia="Times New Roman" w:hAnsi="Times New Roman" w:cs="Times New Roman"/>
                        <w:sz w:val="19"/>
                        <w:szCs w:val="19"/>
                        <w:lang w:eastAsia="da-DK"/>
                      </w:rPr>
                      <w:delText xml:space="preserve"> i form af følgende nedenstående nummererede krav</w:delText>
                    </w:r>
                  </w:del>
                  <w:r w:rsidRPr="00345E3B">
                    <w:rPr>
                      <w:rFonts w:ascii="Times New Roman" w:eastAsia="Times New Roman" w:hAnsi="Times New Roman" w:cs="Times New Roman"/>
                      <w:sz w:val="19"/>
                      <w:szCs w:val="19"/>
                      <w:lang w:eastAsia="da-DK"/>
                    </w:rPr>
                    <w:t>:</w:t>
                  </w:r>
                </w:p>
                <w:p w14:paraId="6E3A088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1. Dansk A</w:t>
                  </w:r>
                </w:p>
                <w:p w14:paraId="4366961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2. Engelsk B</w:t>
                  </w:r>
                </w:p>
                <w:p w14:paraId="5199934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3. Matematik C</w:t>
                  </w:r>
                </w:p>
                <w:p w14:paraId="71A73DFB" w14:textId="77777777" w:rsidR="002113B5" w:rsidRDefault="00345E3B" w:rsidP="00345E3B">
                  <w:pPr>
                    <w:spacing w:after="0" w:line="240" w:lineRule="auto"/>
                    <w:rPr>
                      <w:ins w:id="286" w:author="Rikke Lise Simested" w:date="2024-11-07T14:42:00Z"/>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4. </w:t>
                  </w:r>
                  <w:commentRangeStart w:id="287"/>
                  <w:del w:id="288" w:author="Rikke Lise Simested" w:date="2024-11-07T14:41:00Z">
                    <w:r w:rsidRPr="00345E3B" w:rsidDel="002113B5">
                      <w:rPr>
                        <w:rFonts w:ascii="Times New Roman" w:eastAsia="Times New Roman" w:hAnsi="Times New Roman" w:cs="Times New Roman"/>
                        <w:sz w:val="19"/>
                        <w:szCs w:val="19"/>
                        <w:lang w:eastAsia="da-DK"/>
                      </w:rPr>
                      <w:delText xml:space="preserve">Bioteknologi A eller både </w:delText>
                    </w:r>
                  </w:del>
                  <w:ins w:id="289" w:author="Rikke Lise Simested" w:date="2024-11-07T14:42:00Z">
                    <w:r w:rsidR="002113B5">
                      <w:rPr>
                        <w:rFonts w:ascii="Times New Roman" w:eastAsia="Times New Roman" w:hAnsi="Times New Roman" w:cs="Times New Roman"/>
                        <w:sz w:val="19"/>
                        <w:szCs w:val="19"/>
                        <w:lang w:eastAsia="da-DK"/>
                      </w:rPr>
                      <w:t>B</w:t>
                    </w:r>
                  </w:ins>
                  <w:del w:id="290" w:author="Rikke Lise Simested" w:date="2024-11-07T14:42:00Z">
                    <w:r w:rsidRPr="00345E3B" w:rsidDel="002113B5">
                      <w:rPr>
                        <w:rFonts w:ascii="Times New Roman" w:eastAsia="Times New Roman" w:hAnsi="Times New Roman" w:cs="Times New Roman"/>
                        <w:sz w:val="19"/>
                        <w:szCs w:val="19"/>
                        <w:lang w:eastAsia="da-DK"/>
                      </w:rPr>
                      <w:delText>b</w:delText>
                    </w:r>
                  </w:del>
                  <w:r w:rsidRPr="00345E3B">
                    <w:rPr>
                      <w:rFonts w:ascii="Times New Roman" w:eastAsia="Times New Roman" w:hAnsi="Times New Roman" w:cs="Times New Roman"/>
                      <w:sz w:val="19"/>
                      <w:szCs w:val="19"/>
                      <w:lang w:eastAsia="da-DK"/>
                    </w:rPr>
                    <w:t>iologi C</w:t>
                  </w:r>
                </w:p>
                <w:p w14:paraId="0BB4D6BB" w14:textId="697385D0" w:rsidR="00345E3B" w:rsidRPr="00345E3B" w:rsidRDefault="002113B5" w:rsidP="00345E3B">
                  <w:pPr>
                    <w:spacing w:after="0" w:line="240" w:lineRule="auto"/>
                    <w:rPr>
                      <w:rFonts w:ascii="Times New Roman" w:eastAsia="Times New Roman" w:hAnsi="Times New Roman" w:cs="Times New Roman"/>
                      <w:sz w:val="19"/>
                      <w:szCs w:val="19"/>
                      <w:lang w:eastAsia="da-DK"/>
                    </w:rPr>
                  </w:pPr>
                  <w:ins w:id="291" w:author="Rikke Lise Simested" w:date="2024-11-07T14:42:00Z">
                    <w:r>
                      <w:rPr>
                        <w:rFonts w:ascii="Times New Roman" w:eastAsia="Times New Roman" w:hAnsi="Times New Roman" w:cs="Times New Roman"/>
                        <w:sz w:val="19"/>
                        <w:szCs w:val="19"/>
                        <w:lang w:eastAsia="da-DK"/>
                      </w:rPr>
                      <w:t>5. K</w:t>
                    </w:r>
                  </w:ins>
                  <w:del w:id="292" w:author="Rikke Lise Simested" w:date="2024-11-07T14:42:00Z">
                    <w:r w:rsidR="00345E3B" w:rsidRPr="00345E3B" w:rsidDel="002113B5">
                      <w:rPr>
                        <w:rFonts w:ascii="Times New Roman" w:eastAsia="Times New Roman" w:hAnsi="Times New Roman" w:cs="Times New Roman"/>
                        <w:sz w:val="19"/>
                        <w:szCs w:val="19"/>
                        <w:lang w:eastAsia="da-DK"/>
                      </w:rPr>
                      <w:delText xml:space="preserve"> og k</w:delText>
                    </w:r>
                  </w:del>
                  <w:r w:rsidR="00345E3B" w:rsidRPr="00345E3B">
                    <w:rPr>
                      <w:rFonts w:ascii="Times New Roman" w:eastAsia="Times New Roman" w:hAnsi="Times New Roman" w:cs="Times New Roman"/>
                      <w:sz w:val="19"/>
                      <w:szCs w:val="19"/>
                      <w:lang w:eastAsia="da-DK"/>
                    </w:rPr>
                    <w:t>emi C</w:t>
                  </w:r>
                  <w:commentRangeEnd w:id="287"/>
                  <w:r w:rsidR="00F07725">
                    <w:rPr>
                      <w:rStyle w:val="Kommentarhenvisning"/>
                    </w:rPr>
                    <w:commentReference w:id="287"/>
                  </w:r>
                </w:p>
              </w:tc>
            </w:tr>
            <w:tr w:rsidR="00345E3B" w:rsidRPr="00345E3B" w14:paraId="795C370E"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5F6F1ECD"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ergoterapeut</w:t>
                  </w:r>
                  <w:proofErr w:type="spellEnd"/>
                  <w:r w:rsidRPr="00345E3B">
                    <w:rPr>
                      <w:rFonts w:ascii="Times New Roman" w:eastAsia="Times New Roman" w:hAnsi="Times New Roman" w:cs="Times New Roman"/>
                      <w:sz w:val="19"/>
                      <w:szCs w:val="19"/>
                      <w:lang w:val="en-US" w:eastAsia="da-DK"/>
                    </w:rPr>
                    <w:t xml:space="preserve"> (Bachelor of Occupational Therapy)</w:t>
                  </w:r>
                </w:p>
              </w:tc>
              <w:tc>
                <w:tcPr>
                  <w:tcW w:w="8458" w:type="dxa"/>
                  <w:tcBorders>
                    <w:top w:val="single" w:sz="8" w:space="0" w:color="000000"/>
                    <w:left w:val="single" w:sz="8" w:space="0" w:color="000000"/>
                    <w:bottom w:val="single" w:sz="8" w:space="0" w:color="000000"/>
                    <w:right w:val="single" w:sz="8" w:space="0" w:color="000000"/>
                  </w:tcBorders>
                  <w:hideMark/>
                </w:tcPr>
                <w:p w14:paraId="44FD81E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4C6D562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 </w:t>
                  </w:r>
                  <w:r w:rsidRPr="00345E3B">
                    <w:rPr>
                      <w:rFonts w:ascii="Times New Roman" w:eastAsia="Times New Roman" w:hAnsi="Times New Roman" w:cs="Times New Roman"/>
                      <w:sz w:val="19"/>
                      <w:szCs w:val="19"/>
                      <w:lang w:eastAsia="da-DK"/>
                    </w:rPr>
                    <w:t>Engelsk B</w:t>
                  </w:r>
                </w:p>
                <w:p w14:paraId="199005B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45372F1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Ambulancebehandler</w:t>
                  </w:r>
                </w:p>
                <w:p w14:paraId="7117673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den pædagogiske assistentuddannelse (PAU)</w:t>
                  </w:r>
                  <w:ins w:id="293" w:author="Rikke Lise Simested" w:date="2024-10-21T09:55:00Z">
                    <w:r w:rsidR="0081670C">
                      <w:rPr>
                        <w:rFonts w:ascii="Times New Roman" w:eastAsia="Times New Roman" w:hAnsi="Times New Roman" w:cs="Times New Roman"/>
                        <w:sz w:val="19"/>
                        <w:szCs w:val="19"/>
                        <w:lang w:eastAsia="da-DK"/>
                      </w:rPr>
                      <w:t>/Den pædagogiske grunduddannelse (PGU)</w:t>
                    </w:r>
                  </w:ins>
                </w:p>
                <w:p w14:paraId="2644DBFB" w14:textId="506D3E26" w:rsidR="0081670C" w:rsidRPr="00345E3B" w:rsidRDefault="00345E3B" w:rsidP="00B2748D">
                  <w:pPr>
                    <w:spacing w:after="0" w:line="240" w:lineRule="auto"/>
                    <w:rPr>
                      <w:ins w:id="294" w:author="Rikke Lise Simested" w:date="2024-10-21T09:55:00Z"/>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lastRenderedPageBreak/>
                    <w:t>social- og sundhedsassistentuddannelsen (</w:t>
                  </w:r>
                  <w:ins w:id="295" w:author="Rikke Lise Simested" w:date="2024-11-08T10:46:00Z">
                    <w:r w:rsidR="006F463A" w:rsidRPr="00345E3B">
                      <w:rPr>
                        <w:rFonts w:ascii="Times New Roman" w:eastAsia="Times New Roman" w:hAnsi="Times New Roman" w:cs="Times New Roman"/>
                        <w:sz w:val="19"/>
                        <w:szCs w:val="19"/>
                        <w:lang w:eastAsia="da-DK"/>
                      </w:rPr>
                      <w:t>trin 2 hvis gl. ordning</w:t>
                    </w:r>
                  </w:ins>
                  <w:ins w:id="296" w:author="Rikke Lise Simested" w:date="2024-10-21T09:55:00Z">
                    <w:r w:rsidR="0081670C" w:rsidRPr="00345E3B">
                      <w:rPr>
                        <w:rFonts w:ascii="Times New Roman" w:eastAsia="Times New Roman" w:hAnsi="Times New Roman" w:cs="Times New Roman"/>
                        <w:sz w:val="19"/>
                        <w:szCs w:val="19"/>
                        <w:lang w:eastAsia="da-DK"/>
                      </w:rPr>
                      <w:t>)</w:t>
                    </w:r>
                    <w:r w:rsidR="0081670C">
                      <w:rPr>
                        <w:rFonts w:ascii="Times New Roman" w:eastAsia="Times New Roman" w:hAnsi="Times New Roman" w:cs="Times New Roman"/>
                        <w:sz w:val="19"/>
                        <w:szCs w:val="19"/>
                        <w:lang w:eastAsia="da-DK"/>
                      </w:rPr>
                      <w:t>:</w:t>
                    </w:r>
                  </w:ins>
                </w:p>
                <w:p w14:paraId="3AB7F1DE" w14:textId="77777777" w:rsidR="00852217" w:rsidDel="0081670C" w:rsidRDefault="00345E3B" w:rsidP="00345E3B">
                  <w:pPr>
                    <w:spacing w:after="0" w:line="240" w:lineRule="auto"/>
                    <w:rPr>
                      <w:del w:id="297" w:author="Rikke Lise Simested" w:date="2024-10-21T09:55:00Z"/>
                      <w:rFonts w:ascii="Times New Roman" w:eastAsia="Times New Roman" w:hAnsi="Times New Roman" w:cs="Times New Roman"/>
                      <w:sz w:val="19"/>
                      <w:szCs w:val="19"/>
                      <w:lang w:eastAsia="da-DK"/>
                    </w:rPr>
                  </w:pPr>
                  <w:del w:id="298" w:author="Rikke Lise Simested" w:date="2024-10-21T09:55:00Z">
                    <w:r w:rsidRPr="00345E3B" w:rsidDel="0081670C">
                      <w:rPr>
                        <w:rFonts w:ascii="Times New Roman" w:eastAsia="Times New Roman" w:hAnsi="Times New Roman" w:cs="Times New Roman"/>
                        <w:sz w:val="19"/>
                        <w:szCs w:val="19"/>
                        <w:lang w:eastAsia="da-DK"/>
                      </w:rPr>
                      <w:delText xml:space="preserve">ved den trinopdelte uddannelse fra før 2016 kræves </w:delText>
                    </w:r>
                  </w:del>
                </w:p>
                <w:p w14:paraId="3DC6A8A4" w14:textId="77777777" w:rsidR="00345E3B" w:rsidRPr="00345E3B" w:rsidDel="0081670C" w:rsidRDefault="00345E3B" w:rsidP="00345E3B">
                  <w:pPr>
                    <w:spacing w:after="0" w:line="240" w:lineRule="auto"/>
                    <w:rPr>
                      <w:del w:id="299" w:author="Rikke Lise Simested" w:date="2024-10-21T09:55:00Z"/>
                      <w:rFonts w:ascii="Times New Roman" w:eastAsia="Times New Roman" w:hAnsi="Times New Roman" w:cs="Times New Roman"/>
                      <w:sz w:val="19"/>
                      <w:szCs w:val="19"/>
                      <w:lang w:eastAsia="da-DK"/>
                    </w:rPr>
                  </w:pPr>
                  <w:del w:id="300" w:author="Rikke Lise Simested" w:date="2024-10-21T09:55:00Z">
                    <w:r w:rsidRPr="00345E3B" w:rsidDel="0081670C">
                      <w:rPr>
                        <w:rFonts w:ascii="Times New Roman" w:eastAsia="Times New Roman" w:hAnsi="Times New Roman" w:cs="Times New Roman"/>
                        <w:sz w:val="19"/>
                        <w:szCs w:val="19"/>
                        <w:lang w:eastAsia="da-DK"/>
                      </w:rPr>
                      <w:delText>bestået trin 2)</w:delText>
                    </w:r>
                  </w:del>
                </w:p>
                <w:p w14:paraId="0940710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tandtekniker</w:t>
                  </w:r>
                </w:p>
                <w:p w14:paraId="083BC32D" w14:textId="362F9B2F" w:rsidR="00852217" w:rsidDel="00170A86" w:rsidRDefault="00345E3B" w:rsidP="00345E3B">
                  <w:pPr>
                    <w:spacing w:after="0" w:line="240" w:lineRule="auto"/>
                    <w:rPr>
                      <w:del w:id="301" w:author="Rikke Lise Simested" w:date="2024-10-21T10:04:00Z"/>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Dansk C og engelsk B</w:t>
                  </w:r>
                  <w:r w:rsidR="004F48DE">
                    <w:rPr>
                      <w:rFonts w:ascii="Times New Roman" w:eastAsia="Times New Roman" w:hAnsi="Times New Roman" w:cs="Times New Roman"/>
                      <w:sz w:val="19"/>
                      <w:szCs w:val="19"/>
                      <w:lang w:eastAsia="da-DK"/>
                    </w:rPr>
                    <w:t xml:space="preserve"> </w:t>
                  </w:r>
                  <w:r w:rsidRPr="00345E3B">
                    <w:rPr>
                      <w:rFonts w:ascii="Times New Roman" w:eastAsia="Times New Roman" w:hAnsi="Times New Roman" w:cs="Times New Roman"/>
                      <w:sz w:val="19"/>
                      <w:szCs w:val="19"/>
                      <w:lang w:eastAsia="da-DK"/>
                    </w:rPr>
                    <w:t xml:space="preserve">og enten naturfag C, biologi C, </w:t>
                  </w:r>
                  <w:del w:id="302" w:author="Rikke Lise Simested" w:date="2024-10-21T10:03:00Z">
                    <w:r w:rsidRPr="00345E3B" w:rsidDel="00170A86">
                      <w:rPr>
                        <w:rFonts w:ascii="Times New Roman" w:eastAsia="Times New Roman" w:hAnsi="Times New Roman" w:cs="Times New Roman"/>
                        <w:sz w:val="19"/>
                        <w:szCs w:val="19"/>
                        <w:lang w:eastAsia="da-DK"/>
                      </w:rPr>
                      <w:delText>bioteknolo</w:delText>
                    </w:r>
                  </w:del>
                  <w:del w:id="303" w:author="Rikke Lise Simested" w:date="2024-10-21T10:04:00Z">
                    <w:r w:rsidRPr="00345E3B" w:rsidDel="00170A86">
                      <w:rPr>
                        <w:rFonts w:ascii="Times New Roman" w:eastAsia="Times New Roman" w:hAnsi="Times New Roman" w:cs="Times New Roman"/>
                        <w:sz w:val="19"/>
                        <w:szCs w:val="19"/>
                        <w:lang w:eastAsia="da-DK"/>
                      </w:rPr>
                      <w:delText>gi A</w:delText>
                    </w:r>
                  </w:del>
                </w:p>
                <w:p w14:paraId="77BB5555" w14:textId="37B128C1" w:rsidR="00345E3B" w:rsidRPr="00345E3B" w:rsidRDefault="00345E3B" w:rsidP="00345E3B">
                  <w:pPr>
                    <w:spacing w:after="0" w:line="240" w:lineRule="auto"/>
                    <w:rPr>
                      <w:rFonts w:ascii="Times New Roman" w:eastAsia="Times New Roman" w:hAnsi="Times New Roman" w:cs="Times New Roman"/>
                      <w:sz w:val="19"/>
                      <w:szCs w:val="19"/>
                      <w:lang w:eastAsia="da-DK"/>
                    </w:rPr>
                  </w:pPr>
                  <w:del w:id="304" w:author="Rikke Lise Simested" w:date="2024-10-21T10:04:00Z">
                    <w:r w:rsidRPr="00345E3B" w:rsidDel="00170A86">
                      <w:rPr>
                        <w:rFonts w:ascii="Times New Roman" w:eastAsia="Times New Roman" w:hAnsi="Times New Roman" w:cs="Times New Roman"/>
                        <w:sz w:val="19"/>
                        <w:szCs w:val="19"/>
                        <w:lang w:eastAsia="da-DK"/>
                      </w:rPr>
                      <w:delText xml:space="preserve"> eller</w:delText>
                    </w:r>
                  </w:del>
                  <w:r w:rsidRPr="00345E3B">
                    <w:rPr>
                      <w:rFonts w:ascii="Times New Roman" w:eastAsia="Times New Roman" w:hAnsi="Times New Roman" w:cs="Times New Roman"/>
                      <w:sz w:val="19"/>
                      <w:szCs w:val="19"/>
                      <w:lang w:eastAsia="da-DK"/>
                    </w:rPr>
                    <w:t xml:space="preserve"> </w:t>
                  </w:r>
                  <w:ins w:id="305" w:author="Rikke Lise Simested" w:date="2024-10-21T10:04:00Z">
                    <w:r w:rsidR="00170A86">
                      <w:rPr>
                        <w:rFonts w:ascii="Times New Roman" w:eastAsia="Times New Roman" w:hAnsi="Times New Roman" w:cs="Times New Roman"/>
                        <w:sz w:val="19"/>
                        <w:szCs w:val="19"/>
                        <w:lang w:eastAsia="da-DK"/>
                      </w:rPr>
                      <w:t xml:space="preserve">eller </w:t>
                    </w:r>
                  </w:ins>
                  <w:r w:rsidRPr="00345E3B">
                    <w:rPr>
                      <w:rFonts w:ascii="Times New Roman" w:eastAsia="Times New Roman" w:hAnsi="Times New Roman" w:cs="Times New Roman"/>
                      <w:sz w:val="19"/>
                      <w:szCs w:val="19"/>
                      <w:lang w:eastAsia="da-DK"/>
                    </w:rPr>
                    <w:t>kemi C</w:t>
                  </w:r>
                </w:p>
                <w:p w14:paraId="68C5A2B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0100955D" w14:textId="14F89A5F" w:rsidR="00852217" w:rsidDel="00F07725" w:rsidRDefault="00345E3B" w:rsidP="00345E3B">
                  <w:pPr>
                    <w:spacing w:after="0" w:line="240" w:lineRule="auto"/>
                    <w:rPr>
                      <w:del w:id="306" w:author="Rikke Lise Simested" w:date="2024-10-21T14:19:00Z"/>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9 måneders erhvervserfaring og 4 gymnasiale enkeltfag</w:t>
                  </w:r>
                  <w:del w:id="307" w:author="Rikke Lise Simested" w:date="2024-10-21T14:19:00Z">
                    <w:r w:rsidRPr="00345E3B" w:rsidDel="00F07725">
                      <w:rPr>
                        <w:rFonts w:ascii="Times New Roman" w:eastAsia="Times New Roman" w:hAnsi="Times New Roman" w:cs="Times New Roman"/>
                        <w:sz w:val="19"/>
                        <w:szCs w:val="19"/>
                        <w:lang w:eastAsia="da-DK"/>
                      </w:rPr>
                      <w:delText xml:space="preserve"> i form af alle nedenstående nummererede </w:delText>
                    </w:r>
                  </w:del>
                </w:p>
                <w:p w14:paraId="0E6EB175" w14:textId="2EEA306B" w:rsidR="00345E3B" w:rsidRPr="00345E3B" w:rsidRDefault="00345E3B" w:rsidP="00345E3B">
                  <w:pPr>
                    <w:spacing w:after="0" w:line="240" w:lineRule="auto"/>
                    <w:rPr>
                      <w:rFonts w:ascii="Times New Roman" w:eastAsia="Times New Roman" w:hAnsi="Times New Roman" w:cs="Times New Roman"/>
                      <w:sz w:val="19"/>
                      <w:szCs w:val="19"/>
                      <w:lang w:eastAsia="da-DK"/>
                    </w:rPr>
                  </w:pPr>
                  <w:del w:id="308" w:author="Rikke Lise Simested" w:date="2024-10-21T14:19:00Z">
                    <w:r w:rsidRPr="00345E3B" w:rsidDel="00F07725">
                      <w:rPr>
                        <w:rFonts w:ascii="Times New Roman" w:eastAsia="Times New Roman" w:hAnsi="Times New Roman" w:cs="Times New Roman"/>
                        <w:sz w:val="19"/>
                        <w:szCs w:val="19"/>
                        <w:lang w:eastAsia="da-DK"/>
                      </w:rPr>
                      <w:delText>krav</w:delText>
                    </w:r>
                  </w:del>
                  <w:r w:rsidRPr="00345E3B">
                    <w:rPr>
                      <w:rFonts w:ascii="Times New Roman" w:eastAsia="Times New Roman" w:hAnsi="Times New Roman" w:cs="Times New Roman"/>
                      <w:sz w:val="19"/>
                      <w:szCs w:val="19"/>
                      <w:lang w:eastAsia="da-DK"/>
                    </w:rPr>
                    <w:t>:</w:t>
                  </w:r>
                </w:p>
                <w:p w14:paraId="479A907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1. Dansk A</w:t>
                  </w:r>
                </w:p>
                <w:p w14:paraId="0FA5556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2. Engelsk B</w:t>
                  </w:r>
                </w:p>
                <w:p w14:paraId="54CB0220" w14:textId="6CB00EA3"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3. </w:t>
                  </w:r>
                  <w:del w:id="309" w:author="Rikke Lise Simested" w:date="2024-10-21T14:20:00Z">
                    <w:r w:rsidRPr="00345E3B" w:rsidDel="00F07725">
                      <w:rPr>
                        <w:rFonts w:ascii="Times New Roman" w:eastAsia="Times New Roman" w:hAnsi="Times New Roman" w:cs="Times New Roman"/>
                        <w:sz w:val="19"/>
                        <w:szCs w:val="19"/>
                        <w:lang w:eastAsia="da-DK"/>
                      </w:rPr>
                      <w:delText xml:space="preserve">Bioteknologi A eller </w:delText>
                    </w:r>
                  </w:del>
                  <w:r w:rsidRPr="00345E3B">
                    <w:rPr>
                      <w:rFonts w:ascii="Times New Roman" w:eastAsia="Times New Roman" w:hAnsi="Times New Roman" w:cs="Times New Roman"/>
                      <w:sz w:val="19"/>
                      <w:szCs w:val="19"/>
                      <w:lang w:eastAsia="da-DK"/>
                    </w:rPr>
                    <w:t xml:space="preserve">Biologi B eller fysik B eller </w:t>
                  </w:r>
                  <w:del w:id="310" w:author="Rikke Lise Simested" w:date="2024-10-21T14:21:00Z">
                    <w:r w:rsidRPr="00345E3B" w:rsidDel="00F07725">
                      <w:rPr>
                        <w:rFonts w:ascii="Times New Roman" w:eastAsia="Times New Roman" w:hAnsi="Times New Roman" w:cs="Times New Roman"/>
                        <w:sz w:val="19"/>
                        <w:szCs w:val="19"/>
                        <w:lang w:eastAsia="da-DK"/>
                      </w:rPr>
                      <w:delText xml:space="preserve">geovidenskab A eller </w:delText>
                    </w:r>
                  </w:del>
                  <w:r w:rsidRPr="00345E3B">
                    <w:rPr>
                      <w:rFonts w:ascii="Times New Roman" w:eastAsia="Times New Roman" w:hAnsi="Times New Roman" w:cs="Times New Roman"/>
                      <w:sz w:val="19"/>
                      <w:szCs w:val="19"/>
                      <w:lang w:eastAsia="da-DK"/>
                    </w:rPr>
                    <w:t xml:space="preserve">kemi B eller matematik </w:t>
                  </w:r>
                </w:p>
                <w:p w14:paraId="0B1D631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w:t>
                  </w:r>
                </w:p>
                <w:p w14:paraId="016E23B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4. Samfundsfag C eller psykologi C</w:t>
                  </w:r>
                </w:p>
              </w:tc>
            </w:tr>
            <w:tr w:rsidR="00345E3B" w:rsidRPr="00345E3B" w14:paraId="19725DCD"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61B91AA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lastRenderedPageBreak/>
                    <w:t>Professionsbachelor i ernæring og sundhed (Bachelor in Nutrition and Health)</w:t>
                  </w:r>
                </w:p>
              </w:tc>
              <w:tc>
                <w:tcPr>
                  <w:tcW w:w="8458" w:type="dxa"/>
                  <w:tcBorders>
                    <w:top w:val="single" w:sz="8" w:space="0" w:color="000000"/>
                    <w:left w:val="single" w:sz="8" w:space="0" w:color="000000"/>
                    <w:bottom w:val="single" w:sz="8" w:space="0" w:color="000000"/>
                    <w:right w:val="single" w:sz="8" w:space="0" w:color="000000"/>
                  </w:tcBorders>
                  <w:hideMark/>
                </w:tcPr>
                <w:p w14:paraId="15408D1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6871F1C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 af følgende kombinationer:</w:t>
                  </w:r>
                </w:p>
                <w:p w14:paraId="7654C57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1) Engelsk C og kemi C og biologi C</w:t>
                  </w:r>
                </w:p>
                <w:p w14:paraId="2D2766B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2) Engelsk C og bioteknologi A</w:t>
                  </w:r>
                </w:p>
                <w:p w14:paraId="5B9BDB8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3) Engelsk C og kemi C og matematik C</w:t>
                  </w:r>
                </w:p>
                <w:p w14:paraId="0541EFF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4) Engelsk C og kemi C og samfundsfag C</w:t>
                  </w:r>
                </w:p>
                <w:p w14:paraId="4D9E838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5527EA5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Bager (trin 2)</w:t>
                  </w:r>
                </w:p>
                <w:p w14:paraId="7755FCD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ernæringsassistent (trin 2)</w:t>
                  </w:r>
                </w:p>
                <w:p w14:paraId="38D0EFB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fitnessuddannelsen (trin 2)</w:t>
                  </w:r>
                </w:p>
                <w:p w14:paraId="4289EB6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gastronom (med specialer)</w:t>
                  </w:r>
                </w:p>
                <w:p w14:paraId="401945D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gourmetslagter (med specialer)</w:t>
                  </w:r>
                </w:p>
                <w:p w14:paraId="2498CDA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konditor (trin 2)</w:t>
                  </w:r>
                </w:p>
                <w:p w14:paraId="3868EF4F" w14:textId="3F889EB1" w:rsidR="0081670C" w:rsidRPr="00345E3B" w:rsidRDefault="00345E3B" w:rsidP="00B2748D">
                  <w:pPr>
                    <w:spacing w:after="0" w:line="240" w:lineRule="auto"/>
                    <w:rPr>
                      <w:ins w:id="311" w:author="Rikke Lise Simested" w:date="2024-10-21T09:54:00Z"/>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social- og sundhedsassistentuddannelsen (</w:t>
                  </w:r>
                  <w:ins w:id="312" w:author="Rikke Lise Simested" w:date="2024-11-08T10:46:00Z">
                    <w:r w:rsidR="006F463A" w:rsidRPr="00345E3B">
                      <w:rPr>
                        <w:rFonts w:ascii="Times New Roman" w:eastAsia="Times New Roman" w:hAnsi="Times New Roman" w:cs="Times New Roman"/>
                        <w:sz w:val="19"/>
                        <w:szCs w:val="19"/>
                        <w:lang w:eastAsia="da-DK"/>
                      </w:rPr>
                      <w:t>trin 2 hvis gl. ordning</w:t>
                    </w:r>
                  </w:ins>
                  <w:ins w:id="313" w:author="Rikke Lise Simested" w:date="2024-10-21T09:54:00Z">
                    <w:r w:rsidR="0081670C" w:rsidRPr="00345E3B">
                      <w:rPr>
                        <w:rFonts w:ascii="Times New Roman" w:eastAsia="Times New Roman" w:hAnsi="Times New Roman" w:cs="Times New Roman"/>
                        <w:sz w:val="19"/>
                        <w:szCs w:val="19"/>
                        <w:lang w:eastAsia="da-DK"/>
                      </w:rPr>
                      <w:t>)</w:t>
                    </w:r>
                    <w:r w:rsidR="0081670C">
                      <w:rPr>
                        <w:rFonts w:ascii="Times New Roman" w:eastAsia="Times New Roman" w:hAnsi="Times New Roman" w:cs="Times New Roman"/>
                        <w:sz w:val="19"/>
                        <w:szCs w:val="19"/>
                        <w:lang w:eastAsia="da-DK"/>
                      </w:rPr>
                      <w:t>:</w:t>
                    </w:r>
                  </w:ins>
                </w:p>
                <w:p w14:paraId="2CB17394" w14:textId="77777777" w:rsidR="00852217" w:rsidDel="0081670C" w:rsidRDefault="00345E3B" w:rsidP="00345E3B">
                  <w:pPr>
                    <w:spacing w:after="0" w:line="240" w:lineRule="auto"/>
                    <w:rPr>
                      <w:del w:id="314" w:author="Rikke Lise Simested" w:date="2024-10-21T09:54:00Z"/>
                      <w:rFonts w:ascii="Times New Roman" w:eastAsia="Times New Roman" w:hAnsi="Times New Roman" w:cs="Times New Roman"/>
                      <w:sz w:val="19"/>
                      <w:szCs w:val="19"/>
                      <w:lang w:eastAsia="da-DK"/>
                    </w:rPr>
                  </w:pPr>
                  <w:del w:id="315" w:author="Rikke Lise Simested" w:date="2024-10-21T09:54:00Z">
                    <w:r w:rsidRPr="00345E3B" w:rsidDel="0081670C">
                      <w:rPr>
                        <w:rFonts w:ascii="Times New Roman" w:eastAsia="Times New Roman" w:hAnsi="Times New Roman" w:cs="Times New Roman"/>
                        <w:sz w:val="19"/>
                        <w:szCs w:val="19"/>
                        <w:lang w:eastAsia="da-DK"/>
                      </w:rPr>
                      <w:delText xml:space="preserve">ved den trinopdelte uddannelse fra før 2016 kræves </w:delText>
                    </w:r>
                  </w:del>
                </w:p>
                <w:p w14:paraId="2EABD25A" w14:textId="77777777" w:rsidR="00345E3B" w:rsidRPr="00345E3B" w:rsidDel="0081670C" w:rsidRDefault="00345E3B" w:rsidP="00345E3B">
                  <w:pPr>
                    <w:spacing w:after="0" w:line="240" w:lineRule="auto"/>
                    <w:rPr>
                      <w:del w:id="316" w:author="Rikke Lise Simested" w:date="2024-10-21T09:54:00Z"/>
                      <w:rFonts w:ascii="Times New Roman" w:eastAsia="Times New Roman" w:hAnsi="Times New Roman" w:cs="Times New Roman"/>
                      <w:sz w:val="19"/>
                      <w:szCs w:val="19"/>
                      <w:lang w:eastAsia="da-DK"/>
                    </w:rPr>
                  </w:pPr>
                  <w:del w:id="317" w:author="Rikke Lise Simested" w:date="2024-10-21T09:54:00Z">
                    <w:r w:rsidRPr="00345E3B" w:rsidDel="0081670C">
                      <w:rPr>
                        <w:rFonts w:ascii="Times New Roman" w:eastAsia="Times New Roman" w:hAnsi="Times New Roman" w:cs="Times New Roman"/>
                        <w:sz w:val="19"/>
                        <w:szCs w:val="19"/>
                        <w:lang w:eastAsia="da-DK"/>
                      </w:rPr>
                      <w:delText>bestået trin 2)</w:delText>
                    </w:r>
                  </w:del>
                </w:p>
                <w:p w14:paraId="10B19B8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slagter (med specialer)</w:t>
                  </w:r>
                </w:p>
                <w:p w14:paraId="08A7E21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tjener (trin 2)</w:t>
                  </w:r>
                </w:p>
                <w:p w14:paraId="2B9A06C4" w14:textId="52800553"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w:t>
                  </w:r>
                  <w:del w:id="318" w:author="Rikke Lise Simested" w:date="2024-10-21T13:49:00Z">
                    <w:r w:rsidRPr="00345E3B" w:rsidDel="00570882">
                      <w:rPr>
                        <w:rFonts w:ascii="Times New Roman" w:eastAsia="Times New Roman" w:hAnsi="Times New Roman" w:cs="Times New Roman"/>
                        <w:sz w:val="19"/>
                        <w:szCs w:val="19"/>
                        <w:lang w:eastAsia="da-DK"/>
                      </w:rPr>
                      <w:delText>En af følgende kombinationer:</w:delText>
                    </w:r>
                  </w:del>
                </w:p>
                <w:p w14:paraId="4F0268B1" w14:textId="31882151" w:rsidR="00345E3B" w:rsidRPr="00345E3B" w:rsidRDefault="00345E3B" w:rsidP="00345E3B">
                  <w:pPr>
                    <w:spacing w:after="0" w:line="240" w:lineRule="auto"/>
                    <w:rPr>
                      <w:rFonts w:ascii="Times New Roman" w:eastAsia="Times New Roman" w:hAnsi="Times New Roman" w:cs="Times New Roman"/>
                      <w:sz w:val="19"/>
                      <w:szCs w:val="19"/>
                      <w:lang w:eastAsia="da-DK"/>
                    </w:rPr>
                  </w:pPr>
                  <w:del w:id="319" w:author="Rikke Lise Simested" w:date="2024-10-21T13:49:00Z">
                    <w:r w:rsidRPr="00345E3B" w:rsidDel="00570882">
                      <w:rPr>
                        <w:rFonts w:ascii="Times New Roman" w:eastAsia="Times New Roman" w:hAnsi="Times New Roman" w:cs="Times New Roman"/>
                        <w:sz w:val="19"/>
                        <w:szCs w:val="19"/>
                        <w:lang w:eastAsia="da-DK"/>
                      </w:rPr>
                      <w:delText xml:space="preserve">1) </w:delText>
                    </w:r>
                  </w:del>
                  <w:r w:rsidRPr="00345E3B">
                    <w:rPr>
                      <w:rFonts w:ascii="Times New Roman" w:eastAsia="Times New Roman" w:hAnsi="Times New Roman" w:cs="Times New Roman"/>
                      <w:sz w:val="19"/>
                      <w:szCs w:val="19"/>
                      <w:lang w:eastAsia="da-DK"/>
                    </w:rPr>
                    <w:t xml:space="preserve">Engelsk C og kemi C og </w:t>
                  </w:r>
                  <w:ins w:id="320" w:author="Rikke Lise Simested" w:date="2024-10-21T13:49:00Z">
                    <w:r w:rsidR="00570882">
                      <w:rPr>
                        <w:rFonts w:ascii="Times New Roman" w:eastAsia="Times New Roman" w:hAnsi="Times New Roman" w:cs="Times New Roman"/>
                        <w:sz w:val="19"/>
                        <w:szCs w:val="19"/>
                        <w:lang w:eastAsia="da-DK"/>
                      </w:rPr>
                      <w:t xml:space="preserve">enten </w:t>
                    </w:r>
                  </w:ins>
                  <w:r w:rsidRPr="00345E3B">
                    <w:rPr>
                      <w:rFonts w:ascii="Times New Roman" w:eastAsia="Times New Roman" w:hAnsi="Times New Roman" w:cs="Times New Roman"/>
                      <w:sz w:val="19"/>
                      <w:szCs w:val="19"/>
                      <w:lang w:eastAsia="da-DK"/>
                    </w:rPr>
                    <w:t>biologi C</w:t>
                  </w:r>
                  <w:ins w:id="321" w:author="Rikke Lise Simested" w:date="2024-10-21T13:49:00Z">
                    <w:r w:rsidR="00570882">
                      <w:rPr>
                        <w:rFonts w:ascii="Times New Roman" w:eastAsia="Times New Roman" w:hAnsi="Times New Roman" w:cs="Times New Roman"/>
                        <w:sz w:val="19"/>
                        <w:szCs w:val="19"/>
                        <w:lang w:eastAsia="da-DK"/>
                      </w:rPr>
                      <w:t>, matematik C eller samfundsfa</w:t>
                    </w:r>
                  </w:ins>
                  <w:ins w:id="322" w:author="Rikke Lise Simested" w:date="2024-10-21T13:50:00Z">
                    <w:r w:rsidR="00570882">
                      <w:rPr>
                        <w:rFonts w:ascii="Times New Roman" w:eastAsia="Times New Roman" w:hAnsi="Times New Roman" w:cs="Times New Roman"/>
                        <w:sz w:val="19"/>
                        <w:szCs w:val="19"/>
                        <w:lang w:eastAsia="da-DK"/>
                      </w:rPr>
                      <w:t>g C</w:t>
                    </w:r>
                  </w:ins>
                </w:p>
                <w:p w14:paraId="2A771FD3" w14:textId="5C1411D4" w:rsidR="00345E3B" w:rsidRPr="00345E3B" w:rsidDel="00170A86" w:rsidRDefault="00345E3B" w:rsidP="00345E3B">
                  <w:pPr>
                    <w:spacing w:after="0" w:line="240" w:lineRule="auto"/>
                    <w:rPr>
                      <w:del w:id="323" w:author="Rikke Lise Simested" w:date="2024-10-21T10:05:00Z"/>
                      <w:rFonts w:ascii="Times New Roman" w:eastAsia="Times New Roman" w:hAnsi="Times New Roman" w:cs="Times New Roman"/>
                      <w:sz w:val="19"/>
                      <w:szCs w:val="19"/>
                      <w:lang w:eastAsia="da-DK"/>
                    </w:rPr>
                  </w:pPr>
                  <w:del w:id="324" w:author="Rikke Lise Simested" w:date="2024-10-21T10:05:00Z">
                    <w:r w:rsidRPr="00345E3B" w:rsidDel="00170A86">
                      <w:rPr>
                        <w:rFonts w:ascii="Times New Roman" w:eastAsia="Times New Roman" w:hAnsi="Times New Roman" w:cs="Times New Roman"/>
                        <w:sz w:val="19"/>
                        <w:szCs w:val="19"/>
                        <w:lang w:eastAsia="da-DK"/>
                      </w:rPr>
                      <w:delText>2) Engelsk C og bioteknologi A</w:delText>
                    </w:r>
                  </w:del>
                </w:p>
                <w:p w14:paraId="370CAD1B" w14:textId="4E72E3C9" w:rsidR="00345E3B" w:rsidRPr="00345E3B" w:rsidDel="00570882" w:rsidRDefault="00345E3B" w:rsidP="00345E3B">
                  <w:pPr>
                    <w:spacing w:after="0" w:line="240" w:lineRule="auto"/>
                    <w:rPr>
                      <w:del w:id="325" w:author="Rikke Lise Simested" w:date="2024-10-21T13:50:00Z"/>
                      <w:rFonts w:ascii="Times New Roman" w:eastAsia="Times New Roman" w:hAnsi="Times New Roman" w:cs="Times New Roman"/>
                      <w:sz w:val="19"/>
                      <w:szCs w:val="19"/>
                      <w:lang w:eastAsia="da-DK"/>
                    </w:rPr>
                  </w:pPr>
                  <w:del w:id="326" w:author="Rikke Lise Simested" w:date="2024-10-21T13:50:00Z">
                    <w:r w:rsidRPr="00345E3B" w:rsidDel="00570882">
                      <w:rPr>
                        <w:rFonts w:ascii="Times New Roman" w:eastAsia="Times New Roman" w:hAnsi="Times New Roman" w:cs="Times New Roman"/>
                        <w:sz w:val="19"/>
                        <w:szCs w:val="19"/>
                        <w:lang w:eastAsia="da-DK"/>
                      </w:rPr>
                      <w:delText>3) Engelsk C og kemi C og matematik C</w:delText>
                    </w:r>
                  </w:del>
                </w:p>
                <w:p w14:paraId="7C59BB46" w14:textId="28997B2D" w:rsidR="00345E3B" w:rsidRPr="00345E3B" w:rsidRDefault="00345E3B" w:rsidP="00345E3B">
                  <w:pPr>
                    <w:spacing w:after="0" w:line="240" w:lineRule="auto"/>
                    <w:rPr>
                      <w:rFonts w:ascii="Times New Roman" w:eastAsia="Times New Roman" w:hAnsi="Times New Roman" w:cs="Times New Roman"/>
                      <w:sz w:val="19"/>
                      <w:szCs w:val="19"/>
                      <w:lang w:eastAsia="da-DK"/>
                    </w:rPr>
                  </w:pPr>
                  <w:del w:id="327" w:author="Rikke Lise Simested" w:date="2024-10-21T13:50:00Z">
                    <w:r w:rsidRPr="00345E3B" w:rsidDel="00570882">
                      <w:rPr>
                        <w:rFonts w:ascii="Times New Roman" w:eastAsia="Times New Roman" w:hAnsi="Times New Roman" w:cs="Times New Roman"/>
                        <w:sz w:val="19"/>
                        <w:szCs w:val="19"/>
                        <w:lang w:eastAsia="da-DK"/>
                      </w:rPr>
                      <w:delText>4) Engelsk C og kemi C og samfundsfag C</w:delText>
                    </w:r>
                  </w:del>
                </w:p>
              </w:tc>
            </w:tr>
            <w:tr w:rsidR="00345E3B" w:rsidRPr="00345E3B" w14:paraId="2503DD53"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53852E34"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fysioterapeut</w:t>
                  </w:r>
                  <w:proofErr w:type="spellEnd"/>
                  <w:r w:rsidRPr="00345E3B">
                    <w:rPr>
                      <w:rFonts w:ascii="Times New Roman" w:eastAsia="Times New Roman" w:hAnsi="Times New Roman" w:cs="Times New Roman"/>
                      <w:sz w:val="19"/>
                      <w:szCs w:val="19"/>
                      <w:lang w:val="en-US" w:eastAsia="da-DK"/>
                    </w:rPr>
                    <w:t xml:space="preserve"> (Bachelor of physiotherapy)</w:t>
                  </w:r>
                </w:p>
              </w:tc>
              <w:tc>
                <w:tcPr>
                  <w:tcW w:w="8458" w:type="dxa"/>
                  <w:tcBorders>
                    <w:top w:val="single" w:sz="8" w:space="0" w:color="000000"/>
                    <w:left w:val="single" w:sz="8" w:space="0" w:color="000000"/>
                    <w:bottom w:val="single" w:sz="8" w:space="0" w:color="000000"/>
                    <w:right w:val="single" w:sz="8" w:space="0" w:color="000000"/>
                  </w:tcBorders>
                  <w:hideMark/>
                </w:tcPr>
                <w:p w14:paraId="374A6B9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3D0E4C82"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 </w:t>
                  </w:r>
                  <w:r w:rsidRPr="00345E3B">
                    <w:rPr>
                      <w:rFonts w:ascii="Times New Roman" w:eastAsia="Times New Roman" w:hAnsi="Times New Roman" w:cs="Times New Roman"/>
                      <w:sz w:val="19"/>
                      <w:szCs w:val="19"/>
                      <w:lang w:eastAsia="da-DK"/>
                    </w:rPr>
                    <w:t>Enten biologi B eller fysik B eller geovidenskab A eller kemi B eller</w:t>
                  </w:r>
                </w:p>
                <w:p w14:paraId="6899EA1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 bioteknologi A eller matematik B</w:t>
                  </w:r>
                </w:p>
                <w:p w14:paraId="73B696D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6FCE1613" w14:textId="71C0C24A" w:rsidR="0081670C" w:rsidRPr="00345E3B" w:rsidRDefault="00345E3B" w:rsidP="00B2748D">
                  <w:pPr>
                    <w:spacing w:after="0" w:line="240" w:lineRule="auto"/>
                    <w:rPr>
                      <w:ins w:id="328" w:author="Rikke Lise Simested" w:date="2024-10-21T09:58:00Z"/>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social- og sundhedsassistentuddannelsen (</w:t>
                  </w:r>
                  <w:ins w:id="329" w:author="Rikke Lise Simested" w:date="2024-11-08T10:46:00Z">
                    <w:r w:rsidR="006F463A" w:rsidRPr="00345E3B">
                      <w:rPr>
                        <w:rFonts w:ascii="Times New Roman" w:eastAsia="Times New Roman" w:hAnsi="Times New Roman" w:cs="Times New Roman"/>
                        <w:sz w:val="19"/>
                        <w:szCs w:val="19"/>
                        <w:lang w:eastAsia="da-DK"/>
                      </w:rPr>
                      <w:t>trin 2 hvis gl. ordning</w:t>
                    </w:r>
                  </w:ins>
                  <w:ins w:id="330" w:author="Rikke Lise Simested" w:date="2024-10-21T09:58:00Z">
                    <w:r w:rsidR="0081670C" w:rsidRPr="00345E3B">
                      <w:rPr>
                        <w:rFonts w:ascii="Times New Roman" w:eastAsia="Times New Roman" w:hAnsi="Times New Roman" w:cs="Times New Roman"/>
                        <w:sz w:val="19"/>
                        <w:szCs w:val="19"/>
                        <w:lang w:eastAsia="da-DK"/>
                      </w:rPr>
                      <w:t>)</w:t>
                    </w:r>
                    <w:r w:rsidR="0081670C">
                      <w:rPr>
                        <w:rFonts w:ascii="Times New Roman" w:eastAsia="Times New Roman" w:hAnsi="Times New Roman" w:cs="Times New Roman"/>
                        <w:sz w:val="19"/>
                        <w:szCs w:val="19"/>
                        <w:lang w:eastAsia="da-DK"/>
                      </w:rPr>
                      <w:t>:</w:t>
                    </w:r>
                  </w:ins>
                </w:p>
                <w:p w14:paraId="5031B742" w14:textId="77777777" w:rsidR="00852217" w:rsidDel="0081670C" w:rsidRDefault="00345E3B" w:rsidP="00345E3B">
                  <w:pPr>
                    <w:spacing w:after="0" w:line="240" w:lineRule="auto"/>
                    <w:rPr>
                      <w:del w:id="331" w:author="Rikke Lise Simested" w:date="2024-10-21T09:58:00Z"/>
                      <w:rFonts w:ascii="Times New Roman" w:eastAsia="Times New Roman" w:hAnsi="Times New Roman" w:cs="Times New Roman"/>
                      <w:sz w:val="19"/>
                      <w:szCs w:val="19"/>
                      <w:lang w:eastAsia="da-DK"/>
                    </w:rPr>
                  </w:pPr>
                  <w:del w:id="332" w:author="Rikke Lise Simested" w:date="2024-10-21T09:58:00Z">
                    <w:r w:rsidRPr="00345E3B" w:rsidDel="0081670C">
                      <w:rPr>
                        <w:rFonts w:ascii="Times New Roman" w:eastAsia="Times New Roman" w:hAnsi="Times New Roman" w:cs="Times New Roman"/>
                        <w:sz w:val="19"/>
                        <w:szCs w:val="19"/>
                        <w:lang w:eastAsia="da-DK"/>
                      </w:rPr>
                      <w:delText xml:space="preserve">ved den trinopdelte uddannelse fra før 2016 kræves </w:delText>
                    </w:r>
                  </w:del>
                </w:p>
                <w:p w14:paraId="1E504F99" w14:textId="07E1BC48" w:rsidR="00345E3B" w:rsidRDefault="00345E3B" w:rsidP="00345E3B">
                  <w:pPr>
                    <w:spacing w:after="0" w:line="240" w:lineRule="auto"/>
                    <w:rPr>
                      <w:rFonts w:ascii="Times New Roman" w:eastAsia="Times New Roman" w:hAnsi="Times New Roman" w:cs="Times New Roman"/>
                      <w:sz w:val="19"/>
                      <w:szCs w:val="19"/>
                      <w:lang w:eastAsia="da-DK"/>
                    </w:rPr>
                  </w:pPr>
                  <w:del w:id="333" w:author="Rikke Lise Simested" w:date="2024-10-21T09:58:00Z">
                    <w:r w:rsidRPr="00345E3B" w:rsidDel="0081670C">
                      <w:rPr>
                        <w:rFonts w:ascii="Times New Roman" w:eastAsia="Times New Roman" w:hAnsi="Times New Roman" w:cs="Times New Roman"/>
                        <w:sz w:val="19"/>
                        <w:szCs w:val="19"/>
                        <w:lang w:eastAsia="da-DK"/>
                      </w:rPr>
                      <w:delText>bestået trin 2)</w:delText>
                    </w:r>
                  </w:del>
                </w:p>
                <w:p w14:paraId="7A00DA0A" w14:textId="256A0D34" w:rsidR="00D47B46" w:rsidRPr="00D47B46" w:rsidDel="0081670C" w:rsidRDefault="00D47B46" w:rsidP="00814894">
                  <w:pPr>
                    <w:rPr>
                      <w:del w:id="334" w:author="Rikke Lise Simested" w:date="2024-10-21T09:58:00Z"/>
                      <w:rFonts w:ascii="Times New Roman" w:eastAsia="Times New Roman" w:hAnsi="Times New Roman" w:cs="Times New Roman"/>
                      <w:sz w:val="19"/>
                      <w:szCs w:val="19"/>
                      <w:lang w:eastAsia="da-DK"/>
                    </w:rPr>
                  </w:pPr>
                  <w:ins w:id="335" w:author="Sally Barkholt" w:date="2024-11-22T13:22:00Z">
                    <w:r w:rsidRPr="00814894">
                      <w:rPr>
                        <w:rFonts w:ascii="Times New Roman" w:eastAsia="Times New Roman" w:hAnsi="Times New Roman" w:cs="Times New Roman"/>
                        <w:sz w:val="19"/>
                        <w:szCs w:val="19"/>
                        <w:lang w:eastAsia="da-DK"/>
                      </w:rPr>
                      <w:t xml:space="preserve">Fitnessuddannelsen med bestået trin 1 og trin 2, fitnessmanager. </w:t>
                    </w:r>
                  </w:ins>
                </w:p>
                <w:p w14:paraId="0A0A5449" w14:textId="35E43B7D"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Engelsk B og enten biologi B eller fysik B eller </w:t>
                  </w:r>
                  <w:del w:id="336" w:author="Rikke Lise Simested" w:date="2024-10-21T10:05:00Z">
                    <w:r w:rsidRPr="00345E3B" w:rsidDel="00170A86">
                      <w:rPr>
                        <w:rFonts w:ascii="Times New Roman" w:eastAsia="Times New Roman" w:hAnsi="Times New Roman" w:cs="Times New Roman"/>
                        <w:sz w:val="19"/>
                        <w:szCs w:val="19"/>
                        <w:lang w:eastAsia="da-DK"/>
                      </w:rPr>
                      <w:delText xml:space="preserve">geovidenskab A </w:delText>
                    </w:r>
                  </w:del>
                  <w:del w:id="337" w:author="Rikke Lise Simested" w:date="2024-10-21T10:06:00Z">
                    <w:r w:rsidRPr="00345E3B" w:rsidDel="00170A86">
                      <w:rPr>
                        <w:rFonts w:ascii="Times New Roman" w:eastAsia="Times New Roman" w:hAnsi="Times New Roman" w:cs="Times New Roman"/>
                        <w:sz w:val="19"/>
                        <w:szCs w:val="19"/>
                        <w:lang w:eastAsia="da-DK"/>
                      </w:rPr>
                      <w:delText>eller</w:delText>
                    </w:r>
                  </w:del>
                  <w:r w:rsidRPr="00345E3B">
                    <w:rPr>
                      <w:rFonts w:ascii="Times New Roman" w:eastAsia="Times New Roman" w:hAnsi="Times New Roman" w:cs="Times New Roman"/>
                      <w:sz w:val="19"/>
                      <w:szCs w:val="19"/>
                      <w:lang w:eastAsia="da-DK"/>
                    </w:rPr>
                    <w:t xml:space="preserve"> </w:t>
                  </w:r>
                </w:p>
                <w:p w14:paraId="495034BC" w14:textId="68B4993B"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kemi B eller </w:t>
                  </w:r>
                  <w:del w:id="338" w:author="Rikke Lise Simested" w:date="2024-10-21T10:06:00Z">
                    <w:r w:rsidRPr="00345E3B" w:rsidDel="00170A86">
                      <w:rPr>
                        <w:rFonts w:ascii="Times New Roman" w:eastAsia="Times New Roman" w:hAnsi="Times New Roman" w:cs="Times New Roman"/>
                        <w:sz w:val="19"/>
                        <w:szCs w:val="19"/>
                        <w:lang w:eastAsia="da-DK"/>
                      </w:rPr>
                      <w:delText xml:space="preserve">bioteknologi A eller </w:delText>
                    </w:r>
                  </w:del>
                  <w:r w:rsidRPr="00345E3B">
                    <w:rPr>
                      <w:rFonts w:ascii="Times New Roman" w:eastAsia="Times New Roman" w:hAnsi="Times New Roman" w:cs="Times New Roman"/>
                      <w:sz w:val="19"/>
                      <w:szCs w:val="19"/>
                      <w:lang w:eastAsia="da-DK"/>
                    </w:rPr>
                    <w:t>matematik B</w:t>
                  </w:r>
                </w:p>
              </w:tc>
            </w:tr>
            <w:tr w:rsidR="00345E3B" w:rsidRPr="00345E3B" w14:paraId="74CA2316"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204E8881"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jordemoder</w:t>
                  </w:r>
                  <w:proofErr w:type="spellEnd"/>
                  <w:r w:rsidRPr="00345E3B">
                    <w:rPr>
                      <w:rFonts w:ascii="Times New Roman" w:eastAsia="Times New Roman" w:hAnsi="Times New Roman" w:cs="Times New Roman"/>
                      <w:sz w:val="19"/>
                      <w:szCs w:val="19"/>
                      <w:lang w:val="en-US" w:eastAsia="da-DK"/>
                    </w:rPr>
                    <w:t xml:space="preserve"> (Bachelor of Midwifery)</w:t>
                  </w:r>
                </w:p>
              </w:tc>
              <w:tc>
                <w:tcPr>
                  <w:tcW w:w="8458" w:type="dxa"/>
                  <w:tcBorders>
                    <w:top w:val="single" w:sz="8" w:space="0" w:color="000000"/>
                    <w:left w:val="single" w:sz="8" w:space="0" w:color="000000"/>
                    <w:bottom w:val="single" w:sz="8" w:space="0" w:color="000000"/>
                    <w:right w:val="single" w:sz="8" w:space="0" w:color="000000"/>
                  </w:tcBorders>
                  <w:hideMark/>
                </w:tcPr>
                <w:p w14:paraId="7FD77E0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090B939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Bioteknologi A eller biologi A eller kemi C</w:t>
                  </w:r>
                </w:p>
                <w:p w14:paraId="1C2AAE4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2C6B9A4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Ambulancebehandler</w:t>
                  </w:r>
                </w:p>
                <w:p w14:paraId="370A652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den pædagogiske assistentuddannelse (PAU)</w:t>
                  </w:r>
                  <w:ins w:id="339" w:author="Rikke Lise Simested" w:date="2024-10-21T09:56:00Z">
                    <w:r w:rsidR="0081670C">
                      <w:rPr>
                        <w:rFonts w:ascii="Times New Roman" w:eastAsia="Times New Roman" w:hAnsi="Times New Roman" w:cs="Times New Roman"/>
                        <w:sz w:val="19"/>
                        <w:szCs w:val="19"/>
                        <w:lang w:eastAsia="da-DK"/>
                      </w:rPr>
                      <w:t xml:space="preserve"> /Den pædagogiske grunduddannelse (PGU)</w:t>
                    </w:r>
                  </w:ins>
                </w:p>
                <w:p w14:paraId="24D6FDA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hospitalsteknisk assistent</w:t>
                  </w:r>
                </w:p>
                <w:p w14:paraId="66CCE460" w14:textId="4988B22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spellStart"/>
                  <w:r w:rsidRPr="00345E3B">
                    <w:rPr>
                      <w:rFonts w:ascii="Times New Roman" w:eastAsia="Times New Roman" w:hAnsi="Times New Roman" w:cs="Times New Roman"/>
                      <w:sz w:val="19"/>
                      <w:szCs w:val="19"/>
                      <w:lang w:eastAsia="da-DK"/>
                    </w:rPr>
                    <w:t>redderuddannelsen</w:t>
                  </w:r>
                  <w:proofErr w:type="spellEnd"/>
                  <w:r w:rsidRPr="00345E3B">
                    <w:rPr>
                      <w:rFonts w:ascii="Times New Roman" w:eastAsia="Times New Roman" w:hAnsi="Times New Roman" w:cs="Times New Roman"/>
                      <w:sz w:val="19"/>
                      <w:szCs w:val="19"/>
                      <w:lang w:eastAsia="da-DK"/>
                    </w:rPr>
                    <w:t xml:space="preserve"> (</w:t>
                  </w:r>
                  <w:ins w:id="340" w:author="Lisbeth Østerby" w:date="2024-10-23T11:05:00Z">
                    <w:del w:id="341" w:author="Rikke Lise Simested" w:date="2024-11-05T09:24:00Z">
                      <w:r w:rsidR="00305CE6" w:rsidDel="00B2748D">
                        <w:rPr>
                          <w:rFonts w:ascii="Times New Roman" w:eastAsia="Times New Roman" w:hAnsi="Times New Roman" w:cs="Times New Roman"/>
                          <w:sz w:val="19"/>
                          <w:szCs w:val="19"/>
                          <w:lang w:eastAsia="da-DK"/>
                        </w:rPr>
                        <w:delText xml:space="preserve">med </w:delText>
                      </w:r>
                    </w:del>
                  </w:ins>
                  <w:del w:id="342" w:author="Rikke Lise Simested" w:date="2024-11-05T09:24:00Z">
                    <w:r w:rsidRPr="00345E3B" w:rsidDel="00B2748D">
                      <w:rPr>
                        <w:rFonts w:ascii="Times New Roman" w:eastAsia="Times New Roman" w:hAnsi="Times New Roman" w:cs="Times New Roman"/>
                        <w:sz w:val="19"/>
                        <w:szCs w:val="19"/>
                        <w:lang w:eastAsia="da-DK"/>
                      </w:rPr>
                      <w:delText xml:space="preserve">speciale </w:delText>
                    </w:r>
                  </w:del>
                  <w:r w:rsidRPr="00345E3B">
                    <w:rPr>
                      <w:rFonts w:ascii="Times New Roman" w:eastAsia="Times New Roman" w:hAnsi="Times New Roman" w:cs="Times New Roman"/>
                      <w:sz w:val="19"/>
                      <w:szCs w:val="19"/>
                      <w:lang w:eastAsia="da-DK"/>
                    </w:rPr>
                    <w:t>ambulanceassistent)</w:t>
                  </w:r>
                </w:p>
                <w:p w14:paraId="5D621D6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tandklinikassistent</w:t>
                  </w:r>
                </w:p>
                <w:p w14:paraId="662FAF14" w14:textId="63820E19" w:rsidR="0081670C" w:rsidRPr="00345E3B" w:rsidRDefault="00345E3B" w:rsidP="00B2748D">
                  <w:pPr>
                    <w:spacing w:after="0" w:line="240" w:lineRule="auto"/>
                    <w:rPr>
                      <w:ins w:id="343" w:author="Rikke Lise Simested" w:date="2024-10-21T09:54:00Z"/>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social- og sundhedsassistentuddannelsen (</w:t>
                  </w:r>
                  <w:ins w:id="344" w:author="Rikke Lise Simested" w:date="2024-11-08T10:47:00Z">
                    <w:r w:rsidR="006F463A" w:rsidRPr="00345E3B">
                      <w:rPr>
                        <w:rFonts w:ascii="Times New Roman" w:eastAsia="Times New Roman" w:hAnsi="Times New Roman" w:cs="Times New Roman"/>
                        <w:sz w:val="19"/>
                        <w:szCs w:val="19"/>
                        <w:lang w:eastAsia="da-DK"/>
                      </w:rPr>
                      <w:t>trin 2 hvis gl. ordning</w:t>
                    </w:r>
                  </w:ins>
                  <w:ins w:id="345" w:author="Rikke Lise Simested" w:date="2024-10-21T09:54:00Z">
                    <w:r w:rsidR="0081670C" w:rsidRPr="00345E3B">
                      <w:rPr>
                        <w:rFonts w:ascii="Times New Roman" w:eastAsia="Times New Roman" w:hAnsi="Times New Roman" w:cs="Times New Roman"/>
                        <w:sz w:val="19"/>
                        <w:szCs w:val="19"/>
                        <w:lang w:eastAsia="da-DK"/>
                      </w:rPr>
                      <w:t>)</w:t>
                    </w:r>
                    <w:r w:rsidR="0081670C">
                      <w:rPr>
                        <w:rFonts w:ascii="Times New Roman" w:eastAsia="Times New Roman" w:hAnsi="Times New Roman" w:cs="Times New Roman"/>
                        <w:sz w:val="19"/>
                        <w:szCs w:val="19"/>
                        <w:lang w:eastAsia="da-DK"/>
                      </w:rPr>
                      <w:t>:</w:t>
                    </w:r>
                  </w:ins>
                </w:p>
                <w:p w14:paraId="4E5C7971" w14:textId="77777777" w:rsidR="00852217" w:rsidDel="0081670C" w:rsidRDefault="00345E3B" w:rsidP="00345E3B">
                  <w:pPr>
                    <w:spacing w:after="0" w:line="240" w:lineRule="auto"/>
                    <w:rPr>
                      <w:del w:id="346" w:author="Rikke Lise Simested" w:date="2024-10-21T09:54:00Z"/>
                      <w:rFonts w:ascii="Times New Roman" w:eastAsia="Times New Roman" w:hAnsi="Times New Roman" w:cs="Times New Roman"/>
                      <w:sz w:val="19"/>
                      <w:szCs w:val="19"/>
                      <w:lang w:eastAsia="da-DK"/>
                    </w:rPr>
                  </w:pPr>
                  <w:del w:id="347" w:author="Rikke Lise Simested" w:date="2024-10-21T09:54:00Z">
                    <w:r w:rsidRPr="00345E3B" w:rsidDel="0081670C">
                      <w:rPr>
                        <w:rFonts w:ascii="Times New Roman" w:eastAsia="Times New Roman" w:hAnsi="Times New Roman" w:cs="Times New Roman"/>
                        <w:sz w:val="19"/>
                        <w:szCs w:val="19"/>
                        <w:lang w:eastAsia="da-DK"/>
                      </w:rPr>
                      <w:delText xml:space="preserve">ved den trinopdelte uddannelse fra før 2016 kræves </w:delText>
                    </w:r>
                  </w:del>
                </w:p>
                <w:p w14:paraId="4CABC276" w14:textId="77777777" w:rsidR="00345E3B" w:rsidRPr="00345E3B" w:rsidDel="0081670C" w:rsidRDefault="00345E3B" w:rsidP="00345E3B">
                  <w:pPr>
                    <w:spacing w:after="0" w:line="240" w:lineRule="auto"/>
                    <w:rPr>
                      <w:del w:id="348" w:author="Rikke Lise Simested" w:date="2024-10-21T09:54:00Z"/>
                      <w:rFonts w:ascii="Times New Roman" w:eastAsia="Times New Roman" w:hAnsi="Times New Roman" w:cs="Times New Roman"/>
                      <w:sz w:val="19"/>
                      <w:szCs w:val="19"/>
                      <w:lang w:eastAsia="da-DK"/>
                    </w:rPr>
                  </w:pPr>
                  <w:del w:id="349" w:author="Rikke Lise Simested" w:date="2024-10-21T09:54:00Z">
                    <w:r w:rsidRPr="00345E3B" w:rsidDel="0081670C">
                      <w:rPr>
                        <w:rFonts w:ascii="Times New Roman" w:eastAsia="Times New Roman" w:hAnsi="Times New Roman" w:cs="Times New Roman"/>
                        <w:sz w:val="19"/>
                        <w:szCs w:val="19"/>
                        <w:lang w:eastAsia="da-DK"/>
                      </w:rPr>
                      <w:delText>bestået trin 2)</w:delText>
                    </w:r>
                  </w:del>
                </w:p>
                <w:p w14:paraId="744FFD9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veterinærsygeplejerske</w:t>
                  </w:r>
                </w:p>
                <w:p w14:paraId="3BC13438"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lastRenderedPageBreak/>
                    <w:t>Specifikke adgangskrav:</w:t>
                  </w:r>
                  <w:r w:rsidRPr="00345E3B">
                    <w:rPr>
                      <w:rFonts w:ascii="Times New Roman" w:eastAsia="Times New Roman" w:hAnsi="Times New Roman" w:cs="Times New Roman"/>
                      <w:sz w:val="19"/>
                      <w:szCs w:val="19"/>
                      <w:lang w:eastAsia="da-DK"/>
                    </w:rPr>
                    <w:t xml:space="preserve"> Dansk A og engelsk B og enten psykologi C eller samfundsfag C og </w:t>
                  </w:r>
                </w:p>
                <w:p w14:paraId="7DFD2D92" w14:textId="37E809CA"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enten kemi C eller </w:t>
                  </w:r>
                  <w:del w:id="350" w:author="Rikke Lise Simested" w:date="2024-10-21T10:07:00Z">
                    <w:r w:rsidRPr="00345E3B" w:rsidDel="00170A86">
                      <w:rPr>
                        <w:rFonts w:ascii="Times New Roman" w:eastAsia="Times New Roman" w:hAnsi="Times New Roman" w:cs="Times New Roman"/>
                        <w:sz w:val="19"/>
                        <w:szCs w:val="19"/>
                        <w:lang w:eastAsia="da-DK"/>
                      </w:rPr>
                      <w:delText xml:space="preserve">bioteknologi A eller </w:delText>
                    </w:r>
                  </w:del>
                  <w:r w:rsidRPr="00345E3B">
                    <w:rPr>
                      <w:rFonts w:ascii="Times New Roman" w:eastAsia="Times New Roman" w:hAnsi="Times New Roman" w:cs="Times New Roman"/>
                      <w:sz w:val="19"/>
                      <w:szCs w:val="19"/>
                      <w:lang w:eastAsia="da-DK"/>
                    </w:rPr>
                    <w:t>biologi A</w:t>
                  </w:r>
                </w:p>
              </w:tc>
            </w:tr>
            <w:tr w:rsidR="00345E3B" w:rsidRPr="00345E3B" w14:paraId="5645D362"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09B0F64F"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lastRenderedPageBreak/>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klinisk</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tandteknik</w:t>
                  </w:r>
                  <w:proofErr w:type="spellEnd"/>
                  <w:r w:rsidRPr="00345E3B">
                    <w:rPr>
                      <w:rFonts w:ascii="Times New Roman" w:eastAsia="Times New Roman" w:hAnsi="Times New Roman" w:cs="Times New Roman"/>
                      <w:sz w:val="19"/>
                      <w:szCs w:val="19"/>
                      <w:lang w:val="en-US" w:eastAsia="da-DK"/>
                    </w:rPr>
                    <w:t xml:space="preserve"> (Bachelor in Clinical Dental Technology)</w:t>
                  </w:r>
                </w:p>
              </w:tc>
              <w:tc>
                <w:tcPr>
                  <w:tcW w:w="8458" w:type="dxa"/>
                  <w:tcBorders>
                    <w:top w:val="single" w:sz="8" w:space="0" w:color="000000"/>
                    <w:left w:val="single" w:sz="8" w:space="0" w:color="000000"/>
                    <w:bottom w:val="single" w:sz="8" w:space="0" w:color="000000"/>
                    <w:right w:val="single" w:sz="8" w:space="0" w:color="000000"/>
                  </w:tcBorders>
                  <w:hideMark/>
                </w:tcPr>
                <w:p w14:paraId="64E5FD2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662DB3C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0257E29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i/>
                      <w:iCs/>
                      <w:sz w:val="19"/>
                      <w:szCs w:val="19"/>
                      <w:lang w:eastAsia="da-DK"/>
                    </w:rPr>
                    <w:t>A</w:t>
                  </w:r>
                  <w:del w:id="351" w:author="Rikke Lise Simested" w:date="2024-10-21T09:51:00Z">
                    <w:r w:rsidRPr="00345E3B" w:rsidDel="0081670C">
                      <w:rPr>
                        <w:rFonts w:ascii="Times New Roman" w:eastAsia="Times New Roman" w:hAnsi="Times New Roman" w:cs="Times New Roman"/>
                        <w:sz w:val="19"/>
                        <w:szCs w:val="19"/>
                        <w:lang w:eastAsia="da-DK"/>
                      </w:rPr>
                      <w:delText> </w:delText>
                    </w:r>
                  </w:del>
                  <w:r w:rsidRPr="00345E3B">
                    <w:rPr>
                      <w:rFonts w:ascii="Times New Roman" w:eastAsia="Times New Roman" w:hAnsi="Times New Roman" w:cs="Times New Roman"/>
                      <w:b/>
                      <w:bCs/>
                      <w:sz w:val="19"/>
                      <w:szCs w:val="19"/>
                      <w:lang w:eastAsia="da-DK"/>
                    </w:rPr>
                    <w:t>dgang via relevant erhvervsuddannelse:</w:t>
                  </w:r>
                </w:p>
                <w:p w14:paraId="009CA54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Finmekaniker</w:t>
                  </w:r>
                </w:p>
                <w:p w14:paraId="147C85C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guld- og sølvsmed</w:t>
                  </w:r>
                </w:p>
                <w:p w14:paraId="0824377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hospitalsteknisk assistent</w:t>
                  </w:r>
                </w:p>
                <w:p w14:paraId="7070AEB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ortopædist</w:t>
                  </w:r>
                </w:p>
                <w:p w14:paraId="2DEAC63A" w14:textId="0F63D3DD"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social- og sundhedsassistent</w:t>
                  </w:r>
                  <w:ins w:id="352" w:author="Rikke Lise Simested" w:date="2024-11-08T10:47:00Z">
                    <w:r w:rsidR="006F463A">
                      <w:rPr>
                        <w:rFonts w:ascii="Times New Roman" w:eastAsia="Times New Roman" w:hAnsi="Times New Roman" w:cs="Times New Roman"/>
                        <w:sz w:val="19"/>
                        <w:szCs w:val="19"/>
                        <w:lang w:eastAsia="da-DK"/>
                      </w:rPr>
                      <w:t xml:space="preserve"> </w:t>
                    </w:r>
                  </w:ins>
                </w:p>
                <w:p w14:paraId="22C369C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tandklinikassistent</w:t>
                  </w:r>
                </w:p>
                <w:p w14:paraId="3DBDAE71" w14:textId="643CBD57" w:rsidR="00345E3B" w:rsidRPr="00345E3B" w:rsidDel="006F463A" w:rsidRDefault="00345E3B" w:rsidP="006F463A">
                  <w:pPr>
                    <w:spacing w:after="0" w:line="240" w:lineRule="auto"/>
                    <w:rPr>
                      <w:del w:id="353" w:author="Rikke Lise Simested" w:date="2024-11-08T10:51:00Z"/>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tandtekniker </w:t>
                  </w:r>
                  <w:ins w:id="354" w:author="Rikke Lise Simested" w:date="2024-11-08T10:51:00Z">
                    <w:r w:rsidR="006F463A">
                      <w:rPr>
                        <w:rFonts w:ascii="Times New Roman" w:eastAsia="Times New Roman" w:hAnsi="Times New Roman" w:cs="Times New Roman"/>
                        <w:sz w:val="19"/>
                        <w:szCs w:val="19"/>
                        <w:lang w:eastAsia="da-DK"/>
                      </w:rPr>
                      <w:t>(</w:t>
                    </w:r>
                  </w:ins>
                  <w:del w:id="355" w:author="Rikke Lise Simested" w:date="2024-11-08T10:51:00Z">
                    <w:r w:rsidRPr="00345E3B" w:rsidDel="006F463A">
                      <w:rPr>
                        <w:rFonts w:ascii="Times New Roman" w:eastAsia="Times New Roman" w:hAnsi="Times New Roman" w:cs="Times New Roman"/>
                        <w:sz w:val="19"/>
                        <w:szCs w:val="19"/>
                        <w:lang w:eastAsia="da-DK"/>
                      </w:rPr>
                      <w:delText>med profil: Tandteknikker i aftagelig protetik (trin 1)</w:delText>
                    </w:r>
                  </w:del>
                </w:p>
                <w:p w14:paraId="30D9F2E7" w14:textId="74EDCAA7" w:rsidR="00345E3B" w:rsidRPr="00345E3B" w:rsidDel="006F463A" w:rsidRDefault="00345E3B" w:rsidP="00345E3B">
                  <w:pPr>
                    <w:spacing w:after="0" w:line="240" w:lineRule="auto"/>
                    <w:rPr>
                      <w:del w:id="356" w:author="Rikke Lise Simested" w:date="2024-11-08T10:51:00Z"/>
                      <w:rFonts w:ascii="Times New Roman" w:eastAsia="Times New Roman" w:hAnsi="Times New Roman" w:cs="Times New Roman"/>
                      <w:sz w:val="19"/>
                      <w:szCs w:val="19"/>
                      <w:lang w:eastAsia="da-DK"/>
                    </w:rPr>
                  </w:pPr>
                  <w:del w:id="357" w:author="Rikke Lise Simested" w:date="2024-11-08T10:51:00Z">
                    <w:r w:rsidRPr="00345E3B" w:rsidDel="006F463A">
                      <w:rPr>
                        <w:rFonts w:ascii="Times New Roman" w:eastAsia="Times New Roman" w:hAnsi="Times New Roman" w:cs="Times New Roman"/>
                        <w:sz w:val="19"/>
                        <w:szCs w:val="19"/>
                        <w:lang w:eastAsia="da-DK"/>
                      </w:rPr>
                      <w:delText xml:space="preserve">tandtekniker </w:delText>
                    </w:r>
                  </w:del>
                  <w:del w:id="358" w:author="Rikke Lise Simested" w:date="2024-11-05T09:24:00Z">
                    <w:r w:rsidRPr="00345E3B" w:rsidDel="00B2748D">
                      <w:rPr>
                        <w:rFonts w:ascii="Times New Roman" w:eastAsia="Times New Roman" w:hAnsi="Times New Roman" w:cs="Times New Roman"/>
                        <w:sz w:val="19"/>
                        <w:szCs w:val="19"/>
                        <w:lang w:eastAsia="da-DK"/>
                      </w:rPr>
                      <w:delText xml:space="preserve">med speciale i </w:delText>
                    </w:r>
                  </w:del>
                  <w:del w:id="359" w:author="Rikke Lise Simested" w:date="2024-11-08T10:51:00Z">
                    <w:r w:rsidRPr="00345E3B" w:rsidDel="006F463A">
                      <w:rPr>
                        <w:rFonts w:ascii="Times New Roman" w:eastAsia="Times New Roman" w:hAnsi="Times New Roman" w:cs="Times New Roman"/>
                        <w:sz w:val="19"/>
                        <w:szCs w:val="19"/>
                        <w:lang w:eastAsia="da-DK"/>
                      </w:rPr>
                      <w:delText xml:space="preserve">aftagelig protetik </w:delText>
                    </w:r>
                  </w:del>
                  <w:del w:id="360" w:author="Rikke Lise Simested" w:date="2024-11-08T10:48:00Z">
                    <w:r w:rsidRPr="00345E3B" w:rsidDel="006F463A">
                      <w:rPr>
                        <w:rFonts w:ascii="Times New Roman" w:eastAsia="Times New Roman" w:hAnsi="Times New Roman" w:cs="Times New Roman"/>
                        <w:sz w:val="19"/>
                        <w:szCs w:val="19"/>
                        <w:lang w:eastAsia="da-DK"/>
                      </w:rPr>
                      <w:delText>(</w:delText>
                    </w:r>
                  </w:del>
                  <w:del w:id="361" w:author="Rikke Lise Simested" w:date="2024-11-08T10:51:00Z">
                    <w:r w:rsidRPr="00345E3B" w:rsidDel="006F463A">
                      <w:rPr>
                        <w:rFonts w:ascii="Times New Roman" w:eastAsia="Times New Roman" w:hAnsi="Times New Roman" w:cs="Times New Roman"/>
                        <w:sz w:val="19"/>
                        <w:szCs w:val="19"/>
                        <w:lang w:eastAsia="da-DK"/>
                      </w:rPr>
                      <w:delText>trin 2)</w:delText>
                    </w:r>
                  </w:del>
                </w:p>
                <w:p w14:paraId="34485731" w14:textId="61844E45"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Dansk C og engelsk C og enten kemi C, fysik C, matematik C, biologi C, </w:t>
                  </w:r>
                  <w:del w:id="362" w:author="Rikke Lise Simested" w:date="2024-10-21T10:08:00Z">
                    <w:r w:rsidRPr="00345E3B" w:rsidDel="00170A86">
                      <w:rPr>
                        <w:rFonts w:ascii="Times New Roman" w:eastAsia="Times New Roman" w:hAnsi="Times New Roman" w:cs="Times New Roman"/>
                        <w:sz w:val="19"/>
                        <w:szCs w:val="19"/>
                        <w:lang w:eastAsia="da-DK"/>
                      </w:rPr>
                      <w:delText xml:space="preserve">bioteknologi C, teknologi C </w:delText>
                    </w:r>
                  </w:del>
                  <w:r w:rsidRPr="00345E3B">
                    <w:rPr>
                      <w:rFonts w:ascii="Times New Roman" w:eastAsia="Times New Roman" w:hAnsi="Times New Roman" w:cs="Times New Roman"/>
                      <w:sz w:val="19"/>
                      <w:szCs w:val="19"/>
                      <w:lang w:eastAsia="da-DK"/>
                    </w:rPr>
                    <w:t>eller naturfag C</w:t>
                  </w:r>
                </w:p>
              </w:tc>
            </w:tr>
            <w:tr w:rsidR="00345E3B" w:rsidRPr="00345E3B" w14:paraId="74D88D38"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4FCB359C"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optometri</w:t>
                  </w:r>
                  <w:proofErr w:type="spellEnd"/>
                  <w:r w:rsidRPr="00345E3B">
                    <w:rPr>
                      <w:rFonts w:ascii="Times New Roman" w:eastAsia="Times New Roman" w:hAnsi="Times New Roman" w:cs="Times New Roman"/>
                      <w:sz w:val="19"/>
                      <w:szCs w:val="19"/>
                      <w:lang w:val="en-US" w:eastAsia="da-DK"/>
                    </w:rPr>
                    <w:t xml:space="preserve"> (Bachelor in Optometry)</w:t>
                  </w:r>
                </w:p>
              </w:tc>
              <w:tc>
                <w:tcPr>
                  <w:tcW w:w="8458" w:type="dxa"/>
                  <w:tcBorders>
                    <w:top w:val="single" w:sz="8" w:space="0" w:color="000000"/>
                    <w:left w:val="single" w:sz="8" w:space="0" w:color="000000"/>
                    <w:bottom w:val="single" w:sz="8" w:space="0" w:color="000000"/>
                    <w:right w:val="single" w:sz="8" w:space="0" w:color="000000"/>
                  </w:tcBorders>
                  <w:hideMark/>
                </w:tcPr>
                <w:p w14:paraId="41D487C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1568D22A" w14:textId="1E300C46"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ins w:id="363" w:author="Rikke Lise Simested" w:date="2024-10-21T13:51:00Z">
                    <w:r w:rsidR="00570882">
                      <w:rPr>
                        <w:rFonts w:ascii="Times New Roman" w:eastAsia="Times New Roman" w:hAnsi="Times New Roman" w:cs="Times New Roman"/>
                        <w:i/>
                        <w:iCs/>
                        <w:sz w:val="19"/>
                        <w:szCs w:val="19"/>
                        <w:lang w:eastAsia="da-DK"/>
                      </w:rPr>
                      <w:t xml:space="preserve"> </w:t>
                    </w:r>
                  </w:ins>
                  <w:r w:rsidRPr="00345E3B">
                    <w:rPr>
                      <w:rFonts w:ascii="Times New Roman" w:eastAsia="Times New Roman" w:hAnsi="Times New Roman" w:cs="Times New Roman"/>
                      <w:sz w:val="19"/>
                      <w:szCs w:val="19"/>
                      <w:lang w:eastAsia="da-DK"/>
                    </w:rPr>
                    <w:t>Engelsk B</w:t>
                  </w:r>
                  <w:ins w:id="364" w:author="Rikke Lise Simested" w:date="2024-10-21T09:57:00Z">
                    <w:r w:rsidR="0081670C">
                      <w:rPr>
                        <w:rFonts w:ascii="Times New Roman" w:eastAsia="Times New Roman" w:hAnsi="Times New Roman" w:cs="Times New Roman"/>
                        <w:sz w:val="19"/>
                        <w:szCs w:val="19"/>
                        <w:lang w:eastAsia="da-DK"/>
                      </w:rPr>
                      <w:t xml:space="preserve"> og</w:t>
                    </w:r>
                  </w:ins>
                  <w:ins w:id="365" w:author="Rikke Lise Simested" w:date="2024-10-21T13:51:00Z">
                    <w:r w:rsidR="00570882">
                      <w:rPr>
                        <w:rFonts w:ascii="Times New Roman" w:eastAsia="Times New Roman" w:hAnsi="Times New Roman" w:cs="Times New Roman"/>
                        <w:sz w:val="19"/>
                        <w:szCs w:val="19"/>
                        <w:lang w:eastAsia="da-DK"/>
                      </w:rPr>
                      <w:t xml:space="preserve"> </w:t>
                    </w:r>
                  </w:ins>
                  <w:del w:id="366" w:author="Rikke Lise Simested" w:date="2024-10-21T13:52:00Z">
                    <w:r w:rsidRPr="00345E3B" w:rsidDel="00570882">
                      <w:rPr>
                        <w:rFonts w:ascii="Times New Roman" w:eastAsia="Times New Roman" w:hAnsi="Times New Roman" w:cs="Times New Roman"/>
                        <w:sz w:val="19"/>
                        <w:szCs w:val="19"/>
                        <w:lang w:eastAsia="da-DK"/>
                      </w:rPr>
                      <w:delText>M</w:delText>
                    </w:r>
                  </w:del>
                  <w:ins w:id="367" w:author="Rikke Lise Simested" w:date="2024-10-21T13:52:00Z">
                    <w:r w:rsidR="00570882">
                      <w:rPr>
                        <w:rFonts w:ascii="Times New Roman" w:eastAsia="Times New Roman" w:hAnsi="Times New Roman" w:cs="Times New Roman"/>
                        <w:sz w:val="19"/>
                        <w:szCs w:val="19"/>
                        <w:lang w:eastAsia="da-DK"/>
                      </w:rPr>
                      <w:t>m</w:t>
                    </w:r>
                  </w:ins>
                  <w:r w:rsidRPr="00345E3B">
                    <w:rPr>
                      <w:rFonts w:ascii="Times New Roman" w:eastAsia="Times New Roman" w:hAnsi="Times New Roman" w:cs="Times New Roman"/>
                      <w:sz w:val="19"/>
                      <w:szCs w:val="19"/>
                      <w:lang w:eastAsia="da-DK"/>
                    </w:rPr>
                    <w:t>atematik C</w:t>
                  </w:r>
                  <w:ins w:id="368" w:author="Rikke Lise Simested" w:date="2024-10-21T09:58:00Z">
                    <w:r w:rsidR="0081670C">
                      <w:rPr>
                        <w:rFonts w:ascii="Times New Roman" w:eastAsia="Times New Roman" w:hAnsi="Times New Roman" w:cs="Times New Roman"/>
                        <w:sz w:val="19"/>
                        <w:szCs w:val="19"/>
                        <w:lang w:eastAsia="da-DK"/>
                      </w:rPr>
                      <w:t xml:space="preserve"> og</w:t>
                    </w:r>
                  </w:ins>
                  <w:r w:rsidR="00570882">
                    <w:rPr>
                      <w:rFonts w:ascii="Times New Roman" w:eastAsia="Times New Roman" w:hAnsi="Times New Roman" w:cs="Times New Roman"/>
                      <w:sz w:val="19"/>
                      <w:szCs w:val="19"/>
                      <w:lang w:eastAsia="da-DK"/>
                    </w:rPr>
                    <w:t xml:space="preserve"> </w:t>
                  </w:r>
                  <w:del w:id="369" w:author="Rikke Lise Simested" w:date="2024-10-21T13:52:00Z">
                    <w:r w:rsidRPr="00345E3B" w:rsidDel="00570882">
                      <w:rPr>
                        <w:rFonts w:ascii="Times New Roman" w:eastAsia="Times New Roman" w:hAnsi="Times New Roman" w:cs="Times New Roman"/>
                        <w:sz w:val="19"/>
                        <w:szCs w:val="19"/>
                        <w:lang w:eastAsia="da-DK"/>
                      </w:rPr>
                      <w:delText>B</w:delText>
                    </w:r>
                  </w:del>
                  <w:ins w:id="370" w:author="Rikke Lise Simested" w:date="2024-10-21T13:52:00Z">
                    <w:r w:rsidR="00570882">
                      <w:rPr>
                        <w:rFonts w:ascii="Times New Roman" w:eastAsia="Times New Roman" w:hAnsi="Times New Roman" w:cs="Times New Roman"/>
                        <w:sz w:val="19"/>
                        <w:szCs w:val="19"/>
                        <w:lang w:eastAsia="da-DK"/>
                      </w:rPr>
                      <w:t>b</w:t>
                    </w:r>
                  </w:ins>
                  <w:r w:rsidRPr="00345E3B">
                    <w:rPr>
                      <w:rFonts w:ascii="Times New Roman" w:eastAsia="Times New Roman" w:hAnsi="Times New Roman" w:cs="Times New Roman"/>
                      <w:sz w:val="19"/>
                      <w:szCs w:val="19"/>
                      <w:lang w:eastAsia="da-DK"/>
                    </w:rPr>
                    <w:t>iologi C eller bioteknologi A</w:t>
                  </w:r>
                </w:p>
                <w:p w14:paraId="71535DF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2647A15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Optometrist</w:t>
                  </w:r>
                </w:p>
                <w:p w14:paraId="2506839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05F4108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7F2AD37F" w14:textId="06EE4E1B"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5 gymnasiale enkeltfag</w:t>
                  </w:r>
                  <w:del w:id="371" w:author="Rikke Lise Simested" w:date="2024-10-21T14:22:00Z">
                    <w:r w:rsidRPr="00345E3B" w:rsidDel="00F07725">
                      <w:rPr>
                        <w:rFonts w:ascii="Times New Roman" w:eastAsia="Times New Roman" w:hAnsi="Times New Roman" w:cs="Times New Roman"/>
                        <w:sz w:val="19"/>
                        <w:szCs w:val="19"/>
                        <w:lang w:eastAsia="da-DK"/>
                      </w:rPr>
                      <w:delText xml:space="preserve"> i form af alle nedenstående nummererede krav</w:delText>
                    </w:r>
                  </w:del>
                  <w:r w:rsidRPr="00345E3B">
                    <w:rPr>
                      <w:rFonts w:ascii="Times New Roman" w:eastAsia="Times New Roman" w:hAnsi="Times New Roman" w:cs="Times New Roman"/>
                      <w:sz w:val="19"/>
                      <w:szCs w:val="19"/>
                      <w:lang w:eastAsia="da-DK"/>
                    </w:rPr>
                    <w:t>:</w:t>
                  </w:r>
                </w:p>
                <w:p w14:paraId="2900A1C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1. Dansk A</w:t>
                  </w:r>
                </w:p>
                <w:p w14:paraId="184B25D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2. Engelsk B</w:t>
                  </w:r>
                </w:p>
                <w:p w14:paraId="15F754B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3. Matematik C</w:t>
                  </w:r>
                </w:p>
                <w:p w14:paraId="4C79BF61" w14:textId="09171AFE" w:rsidR="00345E3B" w:rsidRPr="00345E3B" w:rsidRDefault="00345E3B" w:rsidP="00345E3B">
                  <w:pPr>
                    <w:spacing w:after="0" w:line="240" w:lineRule="auto"/>
                    <w:rPr>
                      <w:rFonts w:ascii="Times New Roman" w:eastAsia="Times New Roman" w:hAnsi="Times New Roman" w:cs="Times New Roman"/>
                      <w:sz w:val="19"/>
                      <w:szCs w:val="19"/>
                      <w:lang w:eastAsia="da-DK"/>
                    </w:rPr>
                  </w:pPr>
                  <w:del w:id="372" w:author="Rikke Lise Simested" w:date="2024-10-21T13:52:00Z">
                    <w:r w:rsidRPr="00345E3B" w:rsidDel="00570882">
                      <w:rPr>
                        <w:rFonts w:ascii="Times New Roman" w:eastAsia="Times New Roman" w:hAnsi="Times New Roman" w:cs="Times New Roman"/>
                        <w:sz w:val="19"/>
                        <w:szCs w:val="19"/>
                        <w:lang w:eastAsia="da-DK"/>
                      </w:rPr>
                      <w:delText>4</w:delText>
                    </w:r>
                  </w:del>
                  <w:ins w:id="373" w:author="Rikke Lise Simested" w:date="2024-10-21T13:52:00Z">
                    <w:r w:rsidR="00570882">
                      <w:rPr>
                        <w:rFonts w:ascii="Times New Roman" w:eastAsia="Times New Roman" w:hAnsi="Times New Roman" w:cs="Times New Roman"/>
                        <w:sz w:val="19"/>
                        <w:szCs w:val="19"/>
                        <w:lang w:eastAsia="da-DK"/>
                      </w:rPr>
                      <w:t>5</w:t>
                    </w:r>
                  </w:ins>
                  <w:r w:rsidRPr="00345E3B">
                    <w:rPr>
                      <w:rFonts w:ascii="Times New Roman" w:eastAsia="Times New Roman" w:hAnsi="Times New Roman" w:cs="Times New Roman"/>
                      <w:sz w:val="19"/>
                      <w:szCs w:val="19"/>
                      <w:lang w:eastAsia="da-DK"/>
                    </w:rPr>
                    <w:t>. Psykologi C eller samfundsfag C</w:t>
                  </w:r>
                </w:p>
                <w:p w14:paraId="75AFD057" w14:textId="42725802" w:rsidR="00345E3B" w:rsidRPr="00345E3B" w:rsidRDefault="00345E3B" w:rsidP="00345E3B">
                  <w:pPr>
                    <w:spacing w:after="0" w:line="240" w:lineRule="auto"/>
                    <w:rPr>
                      <w:rFonts w:ascii="Times New Roman" w:eastAsia="Times New Roman" w:hAnsi="Times New Roman" w:cs="Times New Roman"/>
                      <w:sz w:val="19"/>
                      <w:szCs w:val="19"/>
                      <w:lang w:eastAsia="da-DK"/>
                    </w:rPr>
                  </w:pPr>
                  <w:del w:id="374" w:author="Rikke Lise Simested" w:date="2024-10-21T13:52:00Z">
                    <w:r w:rsidRPr="00345E3B" w:rsidDel="00570882">
                      <w:rPr>
                        <w:rFonts w:ascii="Times New Roman" w:eastAsia="Times New Roman" w:hAnsi="Times New Roman" w:cs="Times New Roman"/>
                        <w:sz w:val="19"/>
                        <w:szCs w:val="19"/>
                        <w:lang w:eastAsia="da-DK"/>
                      </w:rPr>
                      <w:delText>5</w:delText>
                    </w:r>
                  </w:del>
                  <w:ins w:id="375" w:author="Rikke Lise Simested" w:date="2024-10-21T13:52:00Z">
                    <w:r w:rsidR="00570882">
                      <w:rPr>
                        <w:rFonts w:ascii="Times New Roman" w:eastAsia="Times New Roman" w:hAnsi="Times New Roman" w:cs="Times New Roman"/>
                        <w:sz w:val="19"/>
                        <w:szCs w:val="19"/>
                        <w:lang w:eastAsia="da-DK"/>
                      </w:rPr>
                      <w:t>4</w:t>
                    </w:r>
                  </w:ins>
                  <w:r w:rsidRPr="00345E3B">
                    <w:rPr>
                      <w:rFonts w:ascii="Times New Roman" w:eastAsia="Times New Roman" w:hAnsi="Times New Roman" w:cs="Times New Roman"/>
                      <w:sz w:val="19"/>
                      <w:szCs w:val="19"/>
                      <w:lang w:eastAsia="da-DK"/>
                    </w:rPr>
                    <w:t xml:space="preserve">. Biologi C </w:t>
                  </w:r>
                  <w:del w:id="376" w:author="Rikke Lise Simested" w:date="2024-10-21T13:52:00Z">
                    <w:r w:rsidRPr="00345E3B" w:rsidDel="00570882">
                      <w:rPr>
                        <w:rFonts w:ascii="Times New Roman" w:eastAsia="Times New Roman" w:hAnsi="Times New Roman" w:cs="Times New Roman"/>
                        <w:sz w:val="19"/>
                        <w:szCs w:val="19"/>
                        <w:lang w:eastAsia="da-DK"/>
                      </w:rPr>
                      <w:delText xml:space="preserve">eller </w:delText>
                    </w:r>
                  </w:del>
                  <w:del w:id="377" w:author="Rikke Lise Simested" w:date="2024-10-21T10:08:00Z">
                    <w:r w:rsidRPr="00345E3B" w:rsidDel="00170A86">
                      <w:rPr>
                        <w:rFonts w:ascii="Times New Roman" w:eastAsia="Times New Roman" w:hAnsi="Times New Roman" w:cs="Times New Roman"/>
                        <w:sz w:val="19"/>
                        <w:szCs w:val="19"/>
                        <w:lang w:eastAsia="da-DK"/>
                      </w:rPr>
                      <w:delText>Bioteknologi A</w:delText>
                    </w:r>
                  </w:del>
                </w:p>
              </w:tc>
            </w:tr>
            <w:tr w:rsidR="00345E3B" w:rsidRPr="00345E3B" w14:paraId="0DD36364" w14:textId="77777777" w:rsidTr="002F64DA">
              <w:trPr>
                <w:trHeight w:val="3720"/>
              </w:trPr>
              <w:tc>
                <w:tcPr>
                  <w:tcW w:w="2117" w:type="dxa"/>
                  <w:tcBorders>
                    <w:top w:val="single" w:sz="8" w:space="0" w:color="000000"/>
                    <w:left w:val="single" w:sz="8" w:space="0" w:color="000000"/>
                    <w:bottom w:val="single" w:sz="8" w:space="0" w:color="000000"/>
                    <w:right w:val="single" w:sz="8" w:space="0" w:color="000000"/>
                  </w:tcBorders>
                  <w:hideMark/>
                </w:tcPr>
                <w:p w14:paraId="32AE81AD"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bookmarkStart w:id="378" w:name="_Hlk183069162"/>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psykomotorik</w:t>
                  </w:r>
                  <w:proofErr w:type="spellEnd"/>
                  <w:r w:rsidRPr="00345E3B">
                    <w:rPr>
                      <w:rFonts w:ascii="Times New Roman" w:eastAsia="Times New Roman" w:hAnsi="Times New Roman" w:cs="Times New Roman"/>
                      <w:sz w:val="19"/>
                      <w:szCs w:val="19"/>
                      <w:lang w:val="en-US" w:eastAsia="da-DK"/>
                    </w:rPr>
                    <w:t xml:space="preserve"> (Bachelor in Psychomotor Therapy)</w:t>
                  </w:r>
                </w:p>
              </w:tc>
              <w:tc>
                <w:tcPr>
                  <w:tcW w:w="8458" w:type="dxa"/>
                  <w:tcBorders>
                    <w:top w:val="single" w:sz="8" w:space="0" w:color="000000"/>
                    <w:left w:val="single" w:sz="8" w:space="0" w:color="000000"/>
                    <w:bottom w:val="single" w:sz="8" w:space="0" w:color="000000"/>
                    <w:right w:val="single" w:sz="8" w:space="0" w:color="000000"/>
                  </w:tcBorders>
                  <w:hideMark/>
                </w:tcPr>
                <w:p w14:paraId="6BB185B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14639C5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Optagelse på grundlag af adgangsgivende samtale</w:t>
                  </w:r>
                </w:p>
                <w:p w14:paraId="4C718DF2" w14:textId="76702960" w:rsidR="00852217" w:rsidDel="00B2748D" w:rsidRDefault="00345E3B" w:rsidP="00B2748D">
                  <w:pPr>
                    <w:spacing w:after="0" w:line="240" w:lineRule="auto"/>
                    <w:rPr>
                      <w:del w:id="379" w:author="Rikke Lise Simested" w:date="2024-11-05T09:25:00Z"/>
                      <w:rFonts w:ascii="Times New Roman" w:eastAsia="Times New Roman" w:hAnsi="Times New Roman" w:cs="Times New Roman"/>
                      <w:b/>
                      <w:bCs/>
                      <w:sz w:val="19"/>
                      <w:szCs w:val="19"/>
                      <w:lang w:eastAsia="da-DK"/>
                    </w:rPr>
                  </w:pPr>
                  <w:r w:rsidRPr="00345E3B">
                    <w:rPr>
                      <w:rFonts w:ascii="Times New Roman" w:eastAsia="Times New Roman" w:hAnsi="Times New Roman" w:cs="Times New Roman"/>
                      <w:b/>
                      <w:bCs/>
                      <w:sz w:val="19"/>
                      <w:szCs w:val="19"/>
                      <w:lang w:eastAsia="da-DK"/>
                    </w:rPr>
                    <w:t>Adgang via social- og sundhedsassistentuddannelsen (trin 2</w:t>
                  </w:r>
                  <w:ins w:id="380" w:author="Rikke Lise Simested" w:date="2024-11-08T10:48:00Z">
                    <w:r w:rsidR="006F463A">
                      <w:rPr>
                        <w:rFonts w:ascii="Times New Roman" w:eastAsia="Times New Roman" w:hAnsi="Times New Roman" w:cs="Times New Roman"/>
                        <w:b/>
                        <w:bCs/>
                        <w:sz w:val="19"/>
                        <w:szCs w:val="19"/>
                        <w:lang w:eastAsia="da-DK"/>
                      </w:rPr>
                      <w:t xml:space="preserve"> hvis gl. ordning</w:t>
                    </w:r>
                  </w:ins>
                  <w:del w:id="381" w:author="Rikke Lise Simested" w:date="2024-11-05T09:25:00Z">
                    <w:r w:rsidRPr="00345E3B" w:rsidDel="00B2748D">
                      <w:rPr>
                        <w:rFonts w:ascii="Times New Roman" w:eastAsia="Times New Roman" w:hAnsi="Times New Roman" w:cs="Times New Roman"/>
                        <w:b/>
                        <w:bCs/>
                        <w:sz w:val="19"/>
                        <w:szCs w:val="19"/>
                        <w:lang w:eastAsia="da-DK"/>
                      </w:rPr>
                      <w:delText xml:space="preserve">, hvis uddannelsen er fra før </w:delText>
                    </w:r>
                  </w:del>
                </w:p>
                <w:p w14:paraId="3B5F5CAC" w14:textId="143E3DB9" w:rsidR="00345E3B" w:rsidRPr="00345E3B" w:rsidRDefault="00345E3B">
                  <w:pPr>
                    <w:spacing w:after="0" w:line="240" w:lineRule="auto"/>
                    <w:rPr>
                      <w:rFonts w:ascii="Times New Roman" w:eastAsia="Times New Roman" w:hAnsi="Times New Roman" w:cs="Times New Roman"/>
                      <w:sz w:val="19"/>
                      <w:szCs w:val="19"/>
                      <w:lang w:eastAsia="da-DK"/>
                    </w:rPr>
                  </w:pPr>
                  <w:del w:id="382" w:author="Rikke Lise Simested" w:date="2024-11-05T09:25:00Z">
                    <w:r w:rsidRPr="00345E3B" w:rsidDel="00B2748D">
                      <w:rPr>
                        <w:rFonts w:ascii="Times New Roman" w:eastAsia="Times New Roman" w:hAnsi="Times New Roman" w:cs="Times New Roman"/>
                        <w:b/>
                        <w:bCs/>
                        <w:sz w:val="19"/>
                        <w:szCs w:val="19"/>
                        <w:lang w:eastAsia="da-DK"/>
                      </w:rPr>
                      <w:delText>2016</w:delText>
                    </w:r>
                  </w:del>
                  <w:r w:rsidRPr="00345E3B">
                    <w:rPr>
                      <w:rFonts w:ascii="Times New Roman" w:eastAsia="Times New Roman" w:hAnsi="Times New Roman" w:cs="Times New Roman"/>
                      <w:b/>
                      <w:bCs/>
                      <w:sz w:val="19"/>
                      <w:szCs w:val="19"/>
                      <w:lang w:eastAsia="da-DK"/>
                    </w:rPr>
                    <w:t>):</w:t>
                  </w:r>
                </w:p>
                <w:p w14:paraId="54731191"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Dansk C og engelsk C og naturfag C og optagelse på grundlag af </w:t>
                  </w:r>
                </w:p>
                <w:p w14:paraId="5D75D4C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adgangsgivende samtale</w:t>
                  </w:r>
                </w:p>
                <w:p w14:paraId="0C707564" w14:textId="77777777" w:rsidR="00852217" w:rsidRDefault="00345E3B" w:rsidP="00345E3B">
                  <w:pPr>
                    <w:spacing w:after="0" w:line="240" w:lineRule="auto"/>
                    <w:rPr>
                      <w:rFonts w:ascii="Times New Roman" w:eastAsia="Times New Roman" w:hAnsi="Times New Roman" w:cs="Times New Roman"/>
                      <w:b/>
                      <w:bCs/>
                      <w:sz w:val="19"/>
                      <w:szCs w:val="19"/>
                      <w:lang w:eastAsia="da-DK"/>
                    </w:rPr>
                  </w:pPr>
                  <w:r w:rsidRPr="00345E3B">
                    <w:rPr>
                      <w:rFonts w:ascii="Times New Roman" w:eastAsia="Times New Roman" w:hAnsi="Times New Roman" w:cs="Times New Roman"/>
                      <w:b/>
                      <w:bCs/>
                      <w:sz w:val="19"/>
                      <w:szCs w:val="19"/>
                      <w:lang w:eastAsia="da-DK"/>
                    </w:rPr>
                    <w:t>Adgang via den pædagogiske assistentuddannelse (PAU)/</w:t>
                  </w:r>
                </w:p>
                <w:p w14:paraId="51543F6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Den pædagogiske grunduddannelse (PGU):</w:t>
                  </w:r>
                </w:p>
                <w:p w14:paraId="2811A74B" w14:textId="0C986651"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Dansk C og samfundsfag C og engelsk E og enten </w:t>
                  </w:r>
                  <w:del w:id="383" w:author="Rikke Lise Simested" w:date="2024-10-21T10:09:00Z">
                    <w:r w:rsidRPr="00345E3B" w:rsidDel="00170A86">
                      <w:rPr>
                        <w:rFonts w:ascii="Times New Roman" w:eastAsia="Times New Roman" w:hAnsi="Times New Roman" w:cs="Times New Roman"/>
                        <w:sz w:val="19"/>
                        <w:szCs w:val="19"/>
                        <w:lang w:eastAsia="da-DK"/>
                      </w:rPr>
                      <w:delText xml:space="preserve">bioteknologi A eller </w:delText>
                    </w:r>
                  </w:del>
                </w:p>
                <w:p w14:paraId="484B9D4C"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biologi C eller fysik C eller kemi C eller naturfag C og optagelse på grundlag af adgangsgivende </w:t>
                  </w:r>
                </w:p>
                <w:p w14:paraId="17DE372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samtale</w:t>
                  </w:r>
                </w:p>
                <w:p w14:paraId="42F715D5" w14:textId="4EE66D60" w:rsidR="00345E3B" w:rsidRPr="00345E3B" w:rsidDel="00985A0A" w:rsidRDefault="00345E3B" w:rsidP="00345E3B">
                  <w:pPr>
                    <w:spacing w:after="0" w:line="240" w:lineRule="auto"/>
                    <w:rPr>
                      <w:del w:id="384" w:author="Rikke Lise Simested" w:date="2024-11-21T08:10:00Z"/>
                      <w:rFonts w:ascii="Times New Roman" w:eastAsia="Times New Roman" w:hAnsi="Times New Roman" w:cs="Times New Roman"/>
                      <w:sz w:val="19"/>
                      <w:szCs w:val="19"/>
                      <w:lang w:eastAsia="da-DK"/>
                    </w:rPr>
                  </w:pPr>
                  <w:del w:id="385" w:author="Rikke Lise Simested" w:date="2024-11-21T08:10:00Z">
                    <w:r w:rsidRPr="00345E3B" w:rsidDel="00985A0A">
                      <w:rPr>
                        <w:rFonts w:ascii="Times New Roman" w:eastAsia="Times New Roman" w:hAnsi="Times New Roman" w:cs="Times New Roman"/>
                        <w:b/>
                        <w:bCs/>
                        <w:sz w:val="19"/>
                        <w:szCs w:val="19"/>
                        <w:lang w:eastAsia="da-DK"/>
                      </w:rPr>
                      <w:delText>Adgang via relevant erhvervs</w:delText>
                    </w:r>
                  </w:del>
                  <w:del w:id="386" w:author="Rikke Lise Simested" w:date="2024-11-08T10:55:00Z">
                    <w:r w:rsidRPr="00345E3B" w:rsidDel="00647F91">
                      <w:rPr>
                        <w:rFonts w:ascii="Times New Roman" w:eastAsia="Times New Roman" w:hAnsi="Times New Roman" w:cs="Times New Roman"/>
                        <w:b/>
                        <w:bCs/>
                        <w:sz w:val="19"/>
                        <w:szCs w:val="19"/>
                        <w:lang w:eastAsia="da-DK"/>
                      </w:rPr>
                      <w:delText>akademi</w:delText>
                    </w:r>
                  </w:del>
                  <w:del w:id="387" w:author="Rikke Lise Simested" w:date="2024-11-21T08:10:00Z">
                    <w:r w:rsidRPr="00345E3B" w:rsidDel="00985A0A">
                      <w:rPr>
                        <w:rFonts w:ascii="Times New Roman" w:eastAsia="Times New Roman" w:hAnsi="Times New Roman" w:cs="Times New Roman"/>
                        <w:b/>
                        <w:bCs/>
                        <w:sz w:val="19"/>
                        <w:szCs w:val="19"/>
                        <w:lang w:eastAsia="da-DK"/>
                      </w:rPr>
                      <w:delText>uddannelse:</w:delText>
                    </w:r>
                  </w:del>
                </w:p>
                <w:p w14:paraId="1C0D6279" w14:textId="3974394D" w:rsidR="00852217" w:rsidDel="00985A0A" w:rsidRDefault="00345E3B" w:rsidP="00345E3B">
                  <w:pPr>
                    <w:spacing w:after="0" w:line="240" w:lineRule="auto"/>
                    <w:rPr>
                      <w:del w:id="388" w:author="Rikke Lise Simested" w:date="2024-11-21T08:10:00Z"/>
                      <w:rFonts w:ascii="Times New Roman" w:eastAsia="Times New Roman" w:hAnsi="Times New Roman" w:cs="Times New Roman"/>
                      <w:sz w:val="19"/>
                      <w:szCs w:val="19"/>
                      <w:lang w:eastAsia="da-DK"/>
                    </w:rPr>
                  </w:pPr>
                  <w:del w:id="389" w:author="Rikke Lise Simested" w:date="2024-11-21T08:10:00Z">
                    <w:r w:rsidRPr="00345E3B" w:rsidDel="00985A0A">
                      <w:rPr>
                        <w:rFonts w:ascii="Times New Roman" w:eastAsia="Times New Roman" w:hAnsi="Times New Roman" w:cs="Times New Roman"/>
                        <w:i/>
                        <w:iCs/>
                        <w:sz w:val="19"/>
                        <w:szCs w:val="19"/>
                        <w:lang w:eastAsia="da-DK"/>
                      </w:rPr>
                      <w:delText>Specifikke adgangskrav:</w:delText>
                    </w:r>
                    <w:r w:rsidRPr="00345E3B" w:rsidDel="00985A0A">
                      <w:rPr>
                        <w:rFonts w:ascii="Times New Roman" w:eastAsia="Times New Roman" w:hAnsi="Times New Roman" w:cs="Times New Roman"/>
                        <w:sz w:val="19"/>
                        <w:szCs w:val="19"/>
                        <w:lang w:eastAsia="da-DK"/>
                      </w:rPr>
                      <w:delText xml:space="preserve"> Dansk C og samfundsfag C og engelsk E og enten </w:delText>
                    </w:r>
                  </w:del>
                  <w:del w:id="390" w:author="Rikke Lise Simested" w:date="2024-10-21T10:09:00Z">
                    <w:r w:rsidRPr="00345E3B" w:rsidDel="00170A86">
                      <w:rPr>
                        <w:rFonts w:ascii="Times New Roman" w:eastAsia="Times New Roman" w:hAnsi="Times New Roman" w:cs="Times New Roman"/>
                        <w:sz w:val="19"/>
                        <w:szCs w:val="19"/>
                        <w:lang w:eastAsia="da-DK"/>
                      </w:rPr>
                      <w:delText xml:space="preserve">bioteknologi A eller </w:delText>
                    </w:r>
                  </w:del>
                </w:p>
                <w:p w14:paraId="48878A7B" w14:textId="04B0827C" w:rsidR="00852217" w:rsidDel="00985A0A" w:rsidRDefault="00345E3B" w:rsidP="00345E3B">
                  <w:pPr>
                    <w:spacing w:after="0" w:line="240" w:lineRule="auto"/>
                    <w:rPr>
                      <w:del w:id="391" w:author="Rikke Lise Simested" w:date="2024-11-21T08:10:00Z"/>
                      <w:rFonts w:ascii="Times New Roman" w:eastAsia="Times New Roman" w:hAnsi="Times New Roman" w:cs="Times New Roman"/>
                      <w:sz w:val="19"/>
                      <w:szCs w:val="19"/>
                      <w:lang w:eastAsia="da-DK"/>
                    </w:rPr>
                  </w:pPr>
                  <w:del w:id="392" w:author="Rikke Lise Simested" w:date="2024-11-21T08:10:00Z">
                    <w:r w:rsidRPr="00345E3B" w:rsidDel="00985A0A">
                      <w:rPr>
                        <w:rFonts w:ascii="Times New Roman" w:eastAsia="Times New Roman" w:hAnsi="Times New Roman" w:cs="Times New Roman"/>
                        <w:sz w:val="19"/>
                        <w:szCs w:val="19"/>
                        <w:lang w:eastAsia="da-DK"/>
                      </w:rPr>
                      <w:delText xml:space="preserve">biologi C eller fysik C eller kemi C eller naturfag C og optagelse på grundlag af adgangsgivende </w:delText>
                    </w:r>
                  </w:del>
                </w:p>
                <w:p w14:paraId="12D87850" w14:textId="028A9256" w:rsidR="00345E3B" w:rsidRPr="00345E3B" w:rsidRDefault="00345E3B" w:rsidP="00345E3B">
                  <w:pPr>
                    <w:spacing w:after="0" w:line="240" w:lineRule="auto"/>
                    <w:rPr>
                      <w:rFonts w:ascii="Times New Roman" w:eastAsia="Times New Roman" w:hAnsi="Times New Roman" w:cs="Times New Roman"/>
                      <w:sz w:val="19"/>
                      <w:szCs w:val="19"/>
                      <w:lang w:eastAsia="da-DK"/>
                    </w:rPr>
                  </w:pPr>
                  <w:del w:id="393" w:author="Rikke Lise Simested" w:date="2024-11-21T08:10:00Z">
                    <w:r w:rsidRPr="00345E3B" w:rsidDel="00985A0A">
                      <w:rPr>
                        <w:rFonts w:ascii="Times New Roman" w:eastAsia="Times New Roman" w:hAnsi="Times New Roman" w:cs="Times New Roman"/>
                        <w:sz w:val="19"/>
                        <w:szCs w:val="19"/>
                        <w:lang w:eastAsia="da-DK"/>
                      </w:rPr>
                      <w:delText>samtale</w:delText>
                    </w:r>
                  </w:del>
                </w:p>
                <w:p w14:paraId="158C508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42FB39F8" w14:textId="74F2AEFD" w:rsidR="00852217" w:rsidDel="00F07725" w:rsidRDefault="00345E3B" w:rsidP="00345E3B">
                  <w:pPr>
                    <w:spacing w:after="0" w:line="240" w:lineRule="auto"/>
                    <w:rPr>
                      <w:del w:id="394" w:author="Rikke Lise Simested" w:date="2024-10-21T14:23:00Z"/>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9 måneders erhvervserfaring og 4 gymnasiale enkeltfag</w:t>
                  </w:r>
                  <w:del w:id="395" w:author="Rikke Lise Simested" w:date="2024-10-21T14:23:00Z">
                    <w:r w:rsidRPr="00345E3B" w:rsidDel="00F07725">
                      <w:rPr>
                        <w:rFonts w:ascii="Times New Roman" w:eastAsia="Times New Roman" w:hAnsi="Times New Roman" w:cs="Times New Roman"/>
                        <w:sz w:val="19"/>
                        <w:szCs w:val="19"/>
                        <w:lang w:eastAsia="da-DK"/>
                      </w:rPr>
                      <w:delText xml:space="preserve"> i form af alle nedenstående nummererede </w:delText>
                    </w:r>
                  </w:del>
                </w:p>
                <w:p w14:paraId="3AEBA587" w14:textId="69E07956" w:rsidR="00345E3B" w:rsidRPr="00345E3B" w:rsidRDefault="00345E3B" w:rsidP="00345E3B">
                  <w:pPr>
                    <w:spacing w:after="0" w:line="240" w:lineRule="auto"/>
                    <w:rPr>
                      <w:rFonts w:ascii="Times New Roman" w:eastAsia="Times New Roman" w:hAnsi="Times New Roman" w:cs="Times New Roman"/>
                      <w:sz w:val="19"/>
                      <w:szCs w:val="19"/>
                      <w:lang w:eastAsia="da-DK"/>
                    </w:rPr>
                  </w:pPr>
                  <w:del w:id="396" w:author="Rikke Lise Simested" w:date="2024-10-21T14:23:00Z">
                    <w:r w:rsidRPr="00345E3B" w:rsidDel="00F07725">
                      <w:rPr>
                        <w:rFonts w:ascii="Times New Roman" w:eastAsia="Times New Roman" w:hAnsi="Times New Roman" w:cs="Times New Roman"/>
                        <w:sz w:val="19"/>
                        <w:szCs w:val="19"/>
                        <w:lang w:eastAsia="da-DK"/>
                      </w:rPr>
                      <w:delText>krav</w:delText>
                    </w:r>
                  </w:del>
                  <w:r w:rsidRPr="00345E3B">
                    <w:rPr>
                      <w:rFonts w:ascii="Times New Roman" w:eastAsia="Times New Roman" w:hAnsi="Times New Roman" w:cs="Times New Roman"/>
                      <w:sz w:val="19"/>
                      <w:szCs w:val="19"/>
                      <w:lang w:eastAsia="da-DK"/>
                    </w:rPr>
                    <w:t>:</w:t>
                  </w:r>
                </w:p>
                <w:p w14:paraId="7D39FBF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1. Dansk A</w:t>
                  </w:r>
                </w:p>
                <w:p w14:paraId="348511D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2. Engelsk B</w:t>
                  </w:r>
                </w:p>
                <w:p w14:paraId="700A6BE6" w14:textId="660F78CC"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3. </w:t>
                  </w:r>
                  <w:del w:id="397" w:author="Rikke Lise Simested" w:date="2024-10-21T10:10:00Z">
                    <w:r w:rsidRPr="00345E3B" w:rsidDel="00170A86">
                      <w:rPr>
                        <w:rFonts w:ascii="Times New Roman" w:eastAsia="Times New Roman" w:hAnsi="Times New Roman" w:cs="Times New Roman"/>
                        <w:sz w:val="19"/>
                        <w:szCs w:val="19"/>
                        <w:lang w:eastAsia="da-DK"/>
                      </w:rPr>
                      <w:delText xml:space="preserve">Bioteknologi A eller </w:delText>
                    </w:r>
                  </w:del>
                  <w:r w:rsidRPr="00345E3B">
                    <w:rPr>
                      <w:rFonts w:ascii="Times New Roman" w:eastAsia="Times New Roman" w:hAnsi="Times New Roman" w:cs="Times New Roman"/>
                      <w:sz w:val="19"/>
                      <w:szCs w:val="19"/>
                      <w:lang w:eastAsia="da-DK"/>
                    </w:rPr>
                    <w:t xml:space="preserve">biologi B eller fysik B eller </w:t>
                  </w:r>
                  <w:del w:id="398" w:author="Rikke Lise Simested" w:date="2024-10-21T10:10:00Z">
                    <w:r w:rsidRPr="00345E3B" w:rsidDel="00170A86">
                      <w:rPr>
                        <w:rFonts w:ascii="Times New Roman" w:eastAsia="Times New Roman" w:hAnsi="Times New Roman" w:cs="Times New Roman"/>
                        <w:sz w:val="19"/>
                        <w:szCs w:val="19"/>
                        <w:lang w:eastAsia="da-DK"/>
                      </w:rPr>
                      <w:delText xml:space="preserve">geovidenskab A eller </w:delText>
                    </w:r>
                  </w:del>
                  <w:r w:rsidRPr="00345E3B">
                    <w:rPr>
                      <w:rFonts w:ascii="Times New Roman" w:eastAsia="Times New Roman" w:hAnsi="Times New Roman" w:cs="Times New Roman"/>
                      <w:sz w:val="19"/>
                      <w:szCs w:val="19"/>
                      <w:lang w:eastAsia="da-DK"/>
                    </w:rPr>
                    <w:t xml:space="preserve">kemi B eller matematik </w:t>
                  </w:r>
                </w:p>
                <w:p w14:paraId="5ADA4DF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w:t>
                  </w:r>
                </w:p>
                <w:p w14:paraId="03EED16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4. Samfundsfag C eller psykologi C</w:t>
                  </w:r>
                </w:p>
                <w:p w14:paraId="7BE53FB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p>
                <w:p w14:paraId="24CAA97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Adgangsgivende samtale</w:t>
                  </w:r>
                </w:p>
              </w:tc>
            </w:tr>
            <w:bookmarkEnd w:id="378"/>
            <w:tr w:rsidR="00345E3B" w:rsidRPr="00345E3B" w14:paraId="4F6DE2AB"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0198B92A"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radiograf</w:t>
                  </w:r>
                  <w:proofErr w:type="spellEnd"/>
                  <w:r w:rsidRPr="00345E3B">
                    <w:rPr>
                      <w:rFonts w:ascii="Times New Roman" w:eastAsia="Times New Roman" w:hAnsi="Times New Roman" w:cs="Times New Roman"/>
                      <w:sz w:val="19"/>
                      <w:szCs w:val="19"/>
                      <w:lang w:val="en-US" w:eastAsia="da-DK"/>
                    </w:rPr>
                    <w:t xml:space="preserve"> (Bachelor of Radiography)</w:t>
                  </w:r>
                </w:p>
              </w:tc>
              <w:tc>
                <w:tcPr>
                  <w:tcW w:w="8458" w:type="dxa"/>
                  <w:tcBorders>
                    <w:top w:val="single" w:sz="8" w:space="0" w:color="000000"/>
                    <w:left w:val="single" w:sz="8" w:space="0" w:color="000000"/>
                    <w:bottom w:val="single" w:sz="8" w:space="0" w:color="000000"/>
                    <w:right w:val="single" w:sz="8" w:space="0" w:color="000000"/>
                  </w:tcBorders>
                  <w:hideMark/>
                </w:tcPr>
                <w:p w14:paraId="5B043ED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4CEAF1D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 </w:t>
                  </w:r>
                  <w:r w:rsidRPr="00345E3B">
                    <w:rPr>
                      <w:rFonts w:ascii="Times New Roman" w:eastAsia="Times New Roman" w:hAnsi="Times New Roman" w:cs="Times New Roman"/>
                      <w:sz w:val="19"/>
                      <w:szCs w:val="19"/>
                      <w:lang w:eastAsia="da-DK"/>
                    </w:rPr>
                    <w:t>Dansk A</w:t>
                  </w:r>
                </w:p>
                <w:p w14:paraId="6C4C3AC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5224FB24" w14:textId="28D7A3CC" w:rsidR="0081670C" w:rsidRPr="00345E3B" w:rsidRDefault="00345E3B" w:rsidP="00B2748D">
                  <w:pPr>
                    <w:spacing w:after="0" w:line="240" w:lineRule="auto"/>
                    <w:rPr>
                      <w:ins w:id="399" w:author="Rikke Lise Simested" w:date="2024-10-21T09:54:00Z"/>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social- og sundhedsassistentuddannelsen (</w:t>
                  </w:r>
                  <w:ins w:id="400" w:author="Rikke Lise Simested" w:date="2024-11-08T10:59:00Z">
                    <w:r w:rsidR="00647F91" w:rsidRPr="00345E3B">
                      <w:rPr>
                        <w:rFonts w:ascii="Times New Roman" w:eastAsia="Times New Roman" w:hAnsi="Times New Roman" w:cs="Times New Roman"/>
                        <w:sz w:val="19"/>
                        <w:szCs w:val="19"/>
                        <w:lang w:eastAsia="da-DK"/>
                      </w:rPr>
                      <w:t>trin 2 hvis gl. ordning</w:t>
                    </w:r>
                  </w:ins>
                  <w:ins w:id="401" w:author="Rikke Lise Simested" w:date="2024-10-21T09:54:00Z">
                    <w:r w:rsidR="0081670C" w:rsidRPr="00345E3B">
                      <w:rPr>
                        <w:rFonts w:ascii="Times New Roman" w:eastAsia="Times New Roman" w:hAnsi="Times New Roman" w:cs="Times New Roman"/>
                        <w:sz w:val="19"/>
                        <w:szCs w:val="19"/>
                        <w:lang w:eastAsia="da-DK"/>
                      </w:rPr>
                      <w:t>)</w:t>
                    </w:r>
                    <w:r w:rsidR="0081670C">
                      <w:rPr>
                        <w:rFonts w:ascii="Times New Roman" w:eastAsia="Times New Roman" w:hAnsi="Times New Roman" w:cs="Times New Roman"/>
                        <w:sz w:val="19"/>
                        <w:szCs w:val="19"/>
                        <w:lang w:eastAsia="da-DK"/>
                      </w:rPr>
                      <w:t>:</w:t>
                    </w:r>
                  </w:ins>
                </w:p>
                <w:p w14:paraId="6FC36719" w14:textId="77777777" w:rsidR="00852217" w:rsidDel="0081670C" w:rsidRDefault="00345E3B" w:rsidP="00345E3B">
                  <w:pPr>
                    <w:spacing w:after="0" w:line="240" w:lineRule="auto"/>
                    <w:rPr>
                      <w:del w:id="402" w:author="Rikke Lise Simested" w:date="2024-10-21T09:54:00Z"/>
                      <w:rFonts w:ascii="Times New Roman" w:eastAsia="Times New Roman" w:hAnsi="Times New Roman" w:cs="Times New Roman"/>
                      <w:sz w:val="19"/>
                      <w:szCs w:val="19"/>
                      <w:lang w:eastAsia="da-DK"/>
                    </w:rPr>
                  </w:pPr>
                  <w:del w:id="403" w:author="Rikke Lise Simested" w:date="2024-10-21T09:54:00Z">
                    <w:r w:rsidRPr="00345E3B" w:rsidDel="0081670C">
                      <w:rPr>
                        <w:rFonts w:ascii="Times New Roman" w:eastAsia="Times New Roman" w:hAnsi="Times New Roman" w:cs="Times New Roman"/>
                        <w:sz w:val="19"/>
                        <w:szCs w:val="19"/>
                        <w:lang w:eastAsia="da-DK"/>
                      </w:rPr>
                      <w:delText xml:space="preserve">ved den trinopdelte uddannelse fra før 2016 kræves </w:delText>
                    </w:r>
                  </w:del>
                </w:p>
                <w:p w14:paraId="36570DD0" w14:textId="77777777" w:rsidR="00345E3B" w:rsidRPr="00345E3B" w:rsidDel="0081670C" w:rsidRDefault="00345E3B" w:rsidP="00345E3B">
                  <w:pPr>
                    <w:spacing w:after="0" w:line="240" w:lineRule="auto"/>
                    <w:rPr>
                      <w:del w:id="404" w:author="Rikke Lise Simested" w:date="2024-10-21T09:54:00Z"/>
                      <w:rFonts w:ascii="Times New Roman" w:eastAsia="Times New Roman" w:hAnsi="Times New Roman" w:cs="Times New Roman"/>
                      <w:sz w:val="19"/>
                      <w:szCs w:val="19"/>
                      <w:lang w:eastAsia="da-DK"/>
                    </w:rPr>
                  </w:pPr>
                  <w:del w:id="405" w:author="Rikke Lise Simested" w:date="2024-10-21T09:54:00Z">
                    <w:r w:rsidRPr="00345E3B" w:rsidDel="0081670C">
                      <w:rPr>
                        <w:rFonts w:ascii="Times New Roman" w:eastAsia="Times New Roman" w:hAnsi="Times New Roman" w:cs="Times New Roman"/>
                        <w:sz w:val="19"/>
                        <w:szCs w:val="19"/>
                        <w:lang w:eastAsia="da-DK"/>
                      </w:rPr>
                      <w:delText>bestået trin 2)</w:delText>
                    </w:r>
                  </w:del>
                </w:p>
                <w:p w14:paraId="44B9B569" w14:textId="44BCAC4F"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Dansk C og engelsk D samt to af følgende fag: </w:t>
                  </w:r>
                  <w:del w:id="406" w:author="Rikke Lise Simested" w:date="2024-10-21T10:11:00Z">
                    <w:r w:rsidRPr="00345E3B" w:rsidDel="00170A86">
                      <w:rPr>
                        <w:rFonts w:ascii="Times New Roman" w:eastAsia="Times New Roman" w:hAnsi="Times New Roman" w:cs="Times New Roman"/>
                        <w:sz w:val="19"/>
                        <w:szCs w:val="19"/>
                        <w:lang w:eastAsia="da-DK"/>
                      </w:rPr>
                      <w:delText xml:space="preserve">bioteknologi A eller </w:delText>
                    </w:r>
                  </w:del>
                </w:p>
                <w:p w14:paraId="2371569C" w14:textId="152B1BC2"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biologi B eller fysik B eller </w:t>
                  </w:r>
                  <w:del w:id="407" w:author="Rikke Lise Simested" w:date="2024-10-21T10:11:00Z">
                    <w:r w:rsidRPr="00345E3B" w:rsidDel="00170A86">
                      <w:rPr>
                        <w:rFonts w:ascii="Times New Roman" w:eastAsia="Times New Roman" w:hAnsi="Times New Roman" w:cs="Times New Roman"/>
                        <w:sz w:val="19"/>
                        <w:szCs w:val="19"/>
                        <w:lang w:eastAsia="da-DK"/>
                      </w:rPr>
                      <w:delText xml:space="preserve">geovidenskab A eller </w:delText>
                    </w:r>
                  </w:del>
                  <w:r w:rsidRPr="00345E3B">
                    <w:rPr>
                      <w:rFonts w:ascii="Times New Roman" w:eastAsia="Times New Roman" w:hAnsi="Times New Roman" w:cs="Times New Roman"/>
                      <w:sz w:val="19"/>
                      <w:szCs w:val="19"/>
                      <w:lang w:eastAsia="da-DK"/>
                    </w:rPr>
                    <w:t>kemi B eller matematik B</w:t>
                  </w:r>
                </w:p>
                <w:p w14:paraId="4E1473D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lastRenderedPageBreak/>
                    <w:t>Anden adgang:</w:t>
                  </w:r>
                </w:p>
                <w:p w14:paraId="01ADD349" w14:textId="4832CD69"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4 gymnasiale enkeltfag</w:t>
                  </w:r>
                  <w:del w:id="408" w:author="Rikke Lise Simested" w:date="2024-10-21T14:23:00Z">
                    <w:r w:rsidRPr="00345E3B" w:rsidDel="00F07725">
                      <w:rPr>
                        <w:rFonts w:ascii="Times New Roman" w:eastAsia="Times New Roman" w:hAnsi="Times New Roman" w:cs="Times New Roman"/>
                        <w:sz w:val="19"/>
                        <w:szCs w:val="19"/>
                        <w:lang w:eastAsia="da-DK"/>
                      </w:rPr>
                      <w:delText xml:space="preserve"> i form af alle nedenstående nummererede krav</w:delText>
                    </w:r>
                  </w:del>
                  <w:r w:rsidRPr="00345E3B">
                    <w:rPr>
                      <w:rFonts w:ascii="Times New Roman" w:eastAsia="Times New Roman" w:hAnsi="Times New Roman" w:cs="Times New Roman"/>
                      <w:sz w:val="19"/>
                      <w:szCs w:val="19"/>
                      <w:lang w:eastAsia="da-DK"/>
                    </w:rPr>
                    <w:t>:</w:t>
                  </w:r>
                </w:p>
                <w:p w14:paraId="048F3D8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1. Dansk A</w:t>
                  </w:r>
                </w:p>
                <w:p w14:paraId="0637819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2. Engelsk C</w:t>
                  </w:r>
                </w:p>
                <w:p w14:paraId="1A7354C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3. To af følgende fag:</w:t>
                  </w:r>
                </w:p>
                <w:p w14:paraId="5587A265" w14:textId="12B35213" w:rsidR="00345E3B" w:rsidRPr="00345E3B" w:rsidRDefault="00345E3B" w:rsidP="00345E3B">
                  <w:pPr>
                    <w:spacing w:after="0" w:line="240" w:lineRule="auto"/>
                    <w:rPr>
                      <w:rFonts w:ascii="Times New Roman" w:eastAsia="Times New Roman" w:hAnsi="Times New Roman" w:cs="Times New Roman"/>
                      <w:sz w:val="19"/>
                      <w:szCs w:val="19"/>
                      <w:lang w:eastAsia="da-DK"/>
                    </w:rPr>
                  </w:pPr>
                  <w:del w:id="409" w:author="Rikke Lise Simested" w:date="2024-10-21T10:11:00Z">
                    <w:r w:rsidRPr="00345E3B" w:rsidDel="00810C77">
                      <w:rPr>
                        <w:rFonts w:ascii="Times New Roman" w:eastAsia="Times New Roman" w:hAnsi="Times New Roman" w:cs="Times New Roman"/>
                        <w:sz w:val="19"/>
                        <w:szCs w:val="19"/>
                        <w:lang w:eastAsia="da-DK"/>
                      </w:rPr>
                      <w:delText xml:space="preserve">Bioteknologi A eller </w:delText>
                    </w:r>
                  </w:del>
                  <w:r w:rsidRPr="00345E3B">
                    <w:rPr>
                      <w:rFonts w:ascii="Times New Roman" w:eastAsia="Times New Roman" w:hAnsi="Times New Roman" w:cs="Times New Roman"/>
                      <w:sz w:val="19"/>
                      <w:szCs w:val="19"/>
                      <w:lang w:eastAsia="da-DK"/>
                    </w:rPr>
                    <w:t xml:space="preserve">biologi B eller fysik B eller </w:t>
                  </w:r>
                  <w:del w:id="410" w:author="Rikke Lise Simested" w:date="2024-10-21T10:12:00Z">
                    <w:r w:rsidRPr="00345E3B" w:rsidDel="00810C77">
                      <w:rPr>
                        <w:rFonts w:ascii="Times New Roman" w:eastAsia="Times New Roman" w:hAnsi="Times New Roman" w:cs="Times New Roman"/>
                        <w:sz w:val="19"/>
                        <w:szCs w:val="19"/>
                        <w:lang w:eastAsia="da-DK"/>
                      </w:rPr>
                      <w:delText xml:space="preserve">geovidenskab A eller </w:delText>
                    </w:r>
                  </w:del>
                  <w:r w:rsidRPr="00345E3B">
                    <w:rPr>
                      <w:rFonts w:ascii="Times New Roman" w:eastAsia="Times New Roman" w:hAnsi="Times New Roman" w:cs="Times New Roman"/>
                      <w:sz w:val="19"/>
                      <w:szCs w:val="19"/>
                      <w:lang w:eastAsia="da-DK"/>
                    </w:rPr>
                    <w:t>kemi B eller matematik B</w:t>
                  </w:r>
                </w:p>
              </w:tc>
            </w:tr>
            <w:tr w:rsidR="00345E3B" w:rsidRPr="00345E3B" w14:paraId="5747FFCB"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459D9C21"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lastRenderedPageBreak/>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sygeplejerske</w:t>
                  </w:r>
                  <w:proofErr w:type="spellEnd"/>
                  <w:r w:rsidRPr="00345E3B">
                    <w:rPr>
                      <w:rFonts w:ascii="Times New Roman" w:eastAsia="Times New Roman" w:hAnsi="Times New Roman" w:cs="Times New Roman"/>
                      <w:sz w:val="19"/>
                      <w:szCs w:val="19"/>
                      <w:lang w:val="en-US" w:eastAsia="da-DK"/>
                    </w:rPr>
                    <w:t xml:space="preserve"> (Bachelor of Science in Nursing)</w:t>
                  </w:r>
                </w:p>
              </w:tc>
              <w:tc>
                <w:tcPr>
                  <w:tcW w:w="8458" w:type="dxa"/>
                  <w:tcBorders>
                    <w:top w:val="single" w:sz="8" w:space="0" w:color="000000"/>
                    <w:left w:val="single" w:sz="8" w:space="0" w:color="000000"/>
                    <w:bottom w:val="single" w:sz="8" w:space="0" w:color="000000"/>
                    <w:right w:val="single" w:sz="8" w:space="0" w:color="000000"/>
                  </w:tcBorders>
                  <w:hideMark/>
                </w:tcPr>
                <w:p w14:paraId="4A7B67F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7B4F6D1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3119758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38BDC7D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Ambulancebehandler</w:t>
                  </w:r>
                </w:p>
                <w:p w14:paraId="63A7F46B" w14:textId="7BA3BE7D"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spellStart"/>
                  <w:r w:rsidRPr="00345E3B">
                    <w:rPr>
                      <w:rFonts w:ascii="Times New Roman" w:eastAsia="Times New Roman" w:hAnsi="Times New Roman" w:cs="Times New Roman"/>
                      <w:sz w:val="19"/>
                      <w:szCs w:val="19"/>
                      <w:lang w:eastAsia="da-DK"/>
                    </w:rPr>
                    <w:t>redderuddannelsen</w:t>
                  </w:r>
                  <w:proofErr w:type="spellEnd"/>
                  <w:r w:rsidRPr="00345E3B">
                    <w:rPr>
                      <w:rFonts w:ascii="Times New Roman" w:eastAsia="Times New Roman" w:hAnsi="Times New Roman" w:cs="Times New Roman"/>
                      <w:sz w:val="19"/>
                      <w:szCs w:val="19"/>
                      <w:lang w:eastAsia="da-DK"/>
                    </w:rPr>
                    <w:t xml:space="preserve"> (</w:t>
                  </w:r>
                  <w:ins w:id="411" w:author="Lisbeth Østerby" w:date="2024-10-23T12:13:00Z">
                    <w:del w:id="412" w:author="Rikke Lise Simested" w:date="2024-11-05T09:25:00Z">
                      <w:r w:rsidR="004C4852" w:rsidDel="00B2748D">
                        <w:rPr>
                          <w:rFonts w:ascii="Times New Roman" w:eastAsia="Times New Roman" w:hAnsi="Times New Roman" w:cs="Times New Roman"/>
                          <w:sz w:val="19"/>
                          <w:szCs w:val="19"/>
                          <w:lang w:eastAsia="da-DK"/>
                        </w:rPr>
                        <w:delText xml:space="preserve">med </w:delText>
                      </w:r>
                    </w:del>
                  </w:ins>
                  <w:del w:id="413" w:author="Rikke Lise Simested" w:date="2024-11-05T09:25:00Z">
                    <w:r w:rsidRPr="00345E3B" w:rsidDel="00B2748D">
                      <w:rPr>
                        <w:rFonts w:ascii="Times New Roman" w:eastAsia="Times New Roman" w:hAnsi="Times New Roman" w:cs="Times New Roman"/>
                        <w:sz w:val="19"/>
                        <w:szCs w:val="19"/>
                        <w:lang w:eastAsia="da-DK"/>
                      </w:rPr>
                      <w:delText xml:space="preserve">speciale </w:delText>
                    </w:r>
                  </w:del>
                  <w:r w:rsidRPr="00345E3B">
                    <w:rPr>
                      <w:rFonts w:ascii="Times New Roman" w:eastAsia="Times New Roman" w:hAnsi="Times New Roman" w:cs="Times New Roman"/>
                      <w:sz w:val="19"/>
                      <w:szCs w:val="19"/>
                      <w:lang w:eastAsia="da-DK"/>
                    </w:rPr>
                    <w:t>ambulanceassistent)</w:t>
                  </w:r>
                </w:p>
                <w:p w14:paraId="0A7F2B69" w14:textId="4C4E63A8" w:rsidR="0081670C" w:rsidRPr="00345E3B" w:rsidRDefault="00345E3B" w:rsidP="00B2748D">
                  <w:pPr>
                    <w:spacing w:after="0" w:line="240" w:lineRule="auto"/>
                    <w:rPr>
                      <w:ins w:id="414" w:author="Rikke Lise Simested" w:date="2024-10-21T09:53:00Z"/>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social- og sundhedsassistentuddannelsen (</w:t>
                  </w:r>
                  <w:ins w:id="415" w:author="Rikke Lise Simested" w:date="2024-11-08T10:59:00Z">
                    <w:r w:rsidR="00647F91" w:rsidRPr="00345E3B">
                      <w:rPr>
                        <w:rFonts w:ascii="Times New Roman" w:eastAsia="Times New Roman" w:hAnsi="Times New Roman" w:cs="Times New Roman"/>
                        <w:sz w:val="19"/>
                        <w:szCs w:val="19"/>
                        <w:lang w:eastAsia="da-DK"/>
                      </w:rPr>
                      <w:t>trin 2 hvis gl. ordning</w:t>
                    </w:r>
                  </w:ins>
                  <w:ins w:id="416" w:author="Rikke Lise Simested" w:date="2024-10-21T09:53:00Z">
                    <w:r w:rsidR="0081670C" w:rsidRPr="00345E3B">
                      <w:rPr>
                        <w:rFonts w:ascii="Times New Roman" w:eastAsia="Times New Roman" w:hAnsi="Times New Roman" w:cs="Times New Roman"/>
                        <w:sz w:val="19"/>
                        <w:szCs w:val="19"/>
                        <w:lang w:eastAsia="da-DK"/>
                      </w:rPr>
                      <w:t>)</w:t>
                    </w:r>
                    <w:r w:rsidR="0081670C">
                      <w:rPr>
                        <w:rFonts w:ascii="Times New Roman" w:eastAsia="Times New Roman" w:hAnsi="Times New Roman" w:cs="Times New Roman"/>
                        <w:sz w:val="19"/>
                        <w:szCs w:val="19"/>
                        <w:lang w:eastAsia="da-DK"/>
                      </w:rPr>
                      <w:t>:</w:t>
                    </w:r>
                  </w:ins>
                </w:p>
                <w:p w14:paraId="4BB11178" w14:textId="77777777" w:rsidR="00852217" w:rsidDel="0081670C" w:rsidRDefault="00345E3B" w:rsidP="00345E3B">
                  <w:pPr>
                    <w:spacing w:after="0" w:line="240" w:lineRule="auto"/>
                    <w:rPr>
                      <w:del w:id="417" w:author="Rikke Lise Simested" w:date="2024-10-21T09:53:00Z"/>
                      <w:rFonts w:ascii="Times New Roman" w:eastAsia="Times New Roman" w:hAnsi="Times New Roman" w:cs="Times New Roman"/>
                      <w:sz w:val="19"/>
                      <w:szCs w:val="19"/>
                      <w:lang w:eastAsia="da-DK"/>
                    </w:rPr>
                  </w:pPr>
                  <w:del w:id="418" w:author="Rikke Lise Simested" w:date="2024-10-21T09:53:00Z">
                    <w:r w:rsidRPr="00345E3B" w:rsidDel="0081670C">
                      <w:rPr>
                        <w:rFonts w:ascii="Times New Roman" w:eastAsia="Times New Roman" w:hAnsi="Times New Roman" w:cs="Times New Roman"/>
                        <w:sz w:val="19"/>
                        <w:szCs w:val="19"/>
                        <w:lang w:eastAsia="da-DK"/>
                      </w:rPr>
                      <w:delText xml:space="preserve">ved den trinopdelte uddannelse fra før 2016 kræves </w:delText>
                    </w:r>
                  </w:del>
                </w:p>
                <w:p w14:paraId="62F7F684" w14:textId="77777777" w:rsidR="00345E3B" w:rsidRPr="00345E3B" w:rsidDel="0081670C" w:rsidRDefault="00345E3B" w:rsidP="00345E3B">
                  <w:pPr>
                    <w:spacing w:after="0" w:line="240" w:lineRule="auto"/>
                    <w:rPr>
                      <w:del w:id="419" w:author="Rikke Lise Simested" w:date="2024-10-21T09:53:00Z"/>
                      <w:rFonts w:ascii="Times New Roman" w:eastAsia="Times New Roman" w:hAnsi="Times New Roman" w:cs="Times New Roman"/>
                      <w:sz w:val="19"/>
                      <w:szCs w:val="19"/>
                      <w:lang w:eastAsia="da-DK"/>
                    </w:rPr>
                  </w:pPr>
                  <w:del w:id="420" w:author="Rikke Lise Simested" w:date="2024-10-21T09:53:00Z">
                    <w:r w:rsidRPr="00345E3B" w:rsidDel="0081670C">
                      <w:rPr>
                        <w:rFonts w:ascii="Times New Roman" w:eastAsia="Times New Roman" w:hAnsi="Times New Roman" w:cs="Times New Roman"/>
                        <w:sz w:val="19"/>
                        <w:szCs w:val="19"/>
                        <w:lang w:eastAsia="da-DK"/>
                      </w:rPr>
                      <w:delText>bestået trin 2)</w:delText>
                    </w:r>
                  </w:del>
                </w:p>
                <w:p w14:paraId="5DB9228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Dansk C og naturfag C og engelsk D</w:t>
                  </w:r>
                </w:p>
                <w:p w14:paraId="226FA46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30032F88" w14:textId="4C18C325" w:rsidR="00852217" w:rsidDel="00F07725" w:rsidRDefault="00345E3B" w:rsidP="00345E3B">
                  <w:pPr>
                    <w:spacing w:after="0" w:line="240" w:lineRule="auto"/>
                    <w:rPr>
                      <w:del w:id="421" w:author="Rikke Lise Simested" w:date="2024-10-21T14:23:00Z"/>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9 måneders erhvervserfaring og 4 gymnasiale enkeltfag</w:t>
                  </w:r>
                  <w:del w:id="422" w:author="Rikke Lise Simested" w:date="2024-10-21T14:23:00Z">
                    <w:r w:rsidRPr="00345E3B" w:rsidDel="00F07725">
                      <w:rPr>
                        <w:rFonts w:ascii="Times New Roman" w:eastAsia="Times New Roman" w:hAnsi="Times New Roman" w:cs="Times New Roman"/>
                        <w:sz w:val="19"/>
                        <w:szCs w:val="19"/>
                        <w:lang w:eastAsia="da-DK"/>
                      </w:rPr>
                      <w:delText xml:space="preserve"> i form af alle nedenstående nummererede </w:delText>
                    </w:r>
                  </w:del>
                </w:p>
                <w:p w14:paraId="054330A7" w14:textId="60ECEEA5" w:rsidR="00345E3B" w:rsidRPr="00345E3B" w:rsidRDefault="00345E3B" w:rsidP="00345E3B">
                  <w:pPr>
                    <w:spacing w:after="0" w:line="240" w:lineRule="auto"/>
                    <w:rPr>
                      <w:rFonts w:ascii="Times New Roman" w:eastAsia="Times New Roman" w:hAnsi="Times New Roman" w:cs="Times New Roman"/>
                      <w:sz w:val="19"/>
                      <w:szCs w:val="19"/>
                      <w:lang w:eastAsia="da-DK"/>
                    </w:rPr>
                  </w:pPr>
                  <w:del w:id="423" w:author="Rikke Lise Simested" w:date="2024-10-21T14:23:00Z">
                    <w:r w:rsidRPr="00345E3B" w:rsidDel="00F07725">
                      <w:rPr>
                        <w:rFonts w:ascii="Times New Roman" w:eastAsia="Times New Roman" w:hAnsi="Times New Roman" w:cs="Times New Roman"/>
                        <w:sz w:val="19"/>
                        <w:szCs w:val="19"/>
                        <w:lang w:eastAsia="da-DK"/>
                      </w:rPr>
                      <w:delText>krav</w:delText>
                    </w:r>
                  </w:del>
                  <w:r w:rsidRPr="00345E3B">
                    <w:rPr>
                      <w:rFonts w:ascii="Times New Roman" w:eastAsia="Times New Roman" w:hAnsi="Times New Roman" w:cs="Times New Roman"/>
                      <w:sz w:val="19"/>
                      <w:szCs w:val="19"/>
                      <w:lang w:eastAsia="da-DK"/>
                    </w:rPr>
                    <w:t>:</w:t>
                  </w:r>
                </w:p>
                <w:p w14:paraId="7DAE2BA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1. Dansk A</w:t>
                  </w:r>
                </w:p>
                <w:p w14:paraId="1DCD1C8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2. Engelsk B</w:t>
                  </w:r>
                </w:p>
                <w:p w14:paraId="60CC3AE3" w14:textId="2A6F26F5"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3. </w:t>
                  </w:r>
                  <w:del w:id="424" w:author="Rikke Lise Simested" w:date="2024-10-21T10:12:00Z">
                    <w:r w:rsidRPr="00345E3B" w:rsidDel="00810C77">
                      <w:rPr>
                        <w:rFonts w:ascii="Times New Roman" w:eastAsia="Times New Roman" w:hAnsi="Times New Roman" w:cs="Times New Roman"/>
                        <w:sz w:val="19"/>
                        <w:szCs w:val="19"/>
                        <w:lang w:eastAsia="da-DK"/>
                      </w:rPr>
                      <w:delText xml:space="preserve">Bioteknologi A eller </w:delText>
                    </w:r>
                  </w:del>
                  <w:r w:rsidRPr="00345E3B">
                    <w:rPr>
                      <w:rFonts w:ascii="Times New Roman" w:eastAsia="Times New Roman" w:hAnsi="Times New Roman" w:cs="Times New Roman"/>
                      <w:sz w:val="19"/>
                      <w:szCs w:val="19"/>
                      <w:lang w:eastAsia="da-DK"/>
                    </w:rPr>
                    <w:t xml:space="preserve">Biologi B eller fysik B eller </w:t>
                  </w:r>
                  <w:del w:id="425" w:author="Rikke Lise Simested" w:date="2024-10-21T10:12:00Z">
                    <w:r w:rsidRPr="00345E3B" w:rsidDel="00810C77">
                      <w:rPr>
                        <w:rFonts w:ascii="Times New Roman" w:eastAsia="Times New Roman" w:hAnsi="Times New Roman" w:cs="Times New Roman"/>
                        <w:sz w:val="19"/>
                        <w:szCs w:val="19"/>
                        <w:lang w:eastAsia="da-DK"/>
                      </w:rPr>
                      <w:delText xml:space="preserve">geovidenskab A eller </w:delText>
                    </w:r>
                  </w:del>
                  <w:r w:rsidRPr="00345E3B">
                    <w:rPr>
                      <w:rFonts w:ascii="Times New Roman" w:eastAsia="Times New Roman" w:hAnsi="Times New Roman" w:cs="Times New Roman"/>
                      <w:sz w:val="19"/>
                      <w:szCs w:val="19"/>
                      <w:lang w:eastAsia="da-DK"/>
                    </w:rPr>
                    <w:t xml:space="preserve">kemi B eller matematik </w:t>
                  </w:r>
                </w:p>
                <w:p w14:paraId="15FBFA1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w:t>
                  </w:r>
                </w:p>
                <w:p w14:paraId="7EB7411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4. Samfundsfag C eller psykologi C</w:t>
                  </w:r>
                </w:p>
              </w:tc>
            </w:tr>
            <w:tr w:rsidR="00345E3B" w:rsidRPr="00345E3B" w14:paraId="02D81C17"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002CE7B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Professionsbachelor i tandpleje (Bachelor of Dental </w:t>
                  </w:r>
                  <w:proofErr w:type="spellStart"/>
                  <w:r w:rsidRPr="00345E3B">
                    <w:rPr>
                      <w:rFonts w:ascii="Times New Roman" w:eastAsia="Times New Roman" w:hAnsi="Times New Roman" w:cs="Times New Roman"/>
                      <w:sz w:val="19"/>
                      <w:szCs w:val="19"/>
                      <w:lang w:eastAsia="da-DK"/>
                    </w:rPr>
                    <w:t>Hygiene</w:t>
                  </w:r>
                  <w:proofErr w:type="spellEnd"/>
                  <w:r w:rsidRPr="00345E3B">
                    <w:rPr>
                      <w:rFonts w:ascii="Times New Roman" w:eastAsia="Times New Roman" w:hAnsi="Times New Roman" w:cs="Times New Roman"/>
                      <w:sz w:val="19"/>
                      <w:szCs w:val="19"/>
                      <w:lang w:eastAsia="da-DK"/>
                    </w:rPr>
                    <w:t>)</w:t>
                  </w:r>
                </w:p>
              </w:tc>
              <w:tc>
                <w:tcPr>
                  <w:tcW w:w="8458" w:type="dxa"/>
                  <w:tcBorders>
                    <w:top w:val="single" w:sz="8" w:space="0" w:color="000000"/>
                    <w:left w:val="single" w:sz="8" w:space="0" w:color="000000"/>
                    <w:bottom w:val="single" w:sz="8" w:space="0" w:color="000000"/>
                    <w:right w:val="single" w:sz="8" w:space="0" w:color="000000"/>
                  </w:tcBorders>
                  <w:hideMark/>
                </w:tcPr>
                <w:p w14:paraId="55C115B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6B6AF1F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00D1427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76F059E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Klinisk tandteknikerassistent</w:t>
                  </w:r>
                </w:p>
                <w:p w14:paraId="7DB5B80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den pædagogisk assistentuddannelse (PAU)</w:t>
                  </w:r>
                  <w:ins w:id="426" w:author="Rikke Lise Simested" w:date="2024-10-21T09:56:00Z">
                    <w:r w:rsidR="0081670C">
                      <w:rPr>
                        <w:rFonts w:ascii="Times New Roman" w:eastAsia="Times New Roman" w:hAnsi="Times New Roman" w:cs="Times New Roman"/>
                        <w:sz w:val="19"/>
                        <w:szCs w:val="19"/>
                        <w:lang w:eastAsia="da-DK"/>
                      </w:rPr>
                      <w:t xml:space="preserve"> /Den pædagogiske grunduddannelse (PGU)</w:t>
                    </w:r>
                  </w:ins>
                </w:p>
                <w:p w14:paraId="0005A3A5" w14:textId="1EF7A563" w:rsidR="00852217" w:rsidDel="0081670C" w:rsidRDefault="00345E3B" w:rsidP="00B2748D">
                  <w:pPr>
                    <w:spacing w:after="0" w:line="240" w:lineRule="auto"/>
                    <w:rPr>
                      <w:del w:id="427" w:author="Rikke Lise Simested" w:date="2024-10-21T09:53:00Z"/>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social- og sundhedsassistentuddannelsen (</w:t>
                  </w:r>
                  <w:ins w:id="428" w:author="Rikke Lise Simested" w:date="2024-11-08T11:00:00Z">
                    <w:r w:rsidR="00647F91" w:rsidRPr="00345E3B">
                      <w:rPr>
                        <w:rFonts w:ascii="Times New Roman" w:eastAsia="Times New Roman" w:hAnsi="Times New Roman" w:cs="Times New Roman"/>
                        <w:sz w:val="19"/>
                        <w:szCs w:val="19"/>
                        <w:lang w:eastAsia="da-DK"/>
                      </w:rPr>
                      <w:t>trin 2 hvis gl. ordning</w:t>
                    </w:r>
                    <w:r w:rsidR="00647F91" w:rsidRPr="00345E3B" w:rsidDel="0081670C">
                      <w:rPr>
                        <w:rFonts w:ascii="Times New Roman" w:eastAsia="Times New Roman" w:hAnsi="Times New Roman" w:cs="Times New Roman"/>
                        <w:sz w:val="19"/>
                        <w:szCs w:val="19"/>
                        <w:lang w:eastAsia="da-DK"/>
                      </w:rPr>
                      <w:t xml:space="preserve"> </w:t>
                    </w:r>
                  </w:ins>
                  <w:del w:id="429" w:author="Rikke Lise Simested" w:date="2024-10-21T09:53:00Z">
                    <w:r w:rsidRPr="00345E3B" w:rsidDel="0081670C">
                      <w:rPr>
                        <w:rFonts w:ascii="Times New Roman" w:eastAsia="Times New Roman" w:hAnsi="Times New Roman" w:cs="Times New Roman"/>
                        <w:sz w:val="19"/>
                        <w:szCs w:val="19"/>
                        <w:lang w:eastAsia="da-DK"/>
                      </w:rPr>
                      <w:delText>ved den trinopdelte uddannelse fra</w:delText>
                    </w:r>
                  </w:del>
                  <w:del w:id="430" w:author="Rikke Lise Simested" w:date="2024-11-05T09:26:00Z">
                    <w:r w:rsidRPr="00345E3B" w:rsidDel="00B2748D">
                      <w:rPr>
                        <w:rFonts w:ascii="Times New Roman" w:eastAsia="Times New Roman" w:hAnsi="Times New Roman" w:cs="Times New Roman"/>
                        <w:sz w:val="19"/>
                        <w:szCs w:val="19"/>
                        <w:lang w:eastAsia="da-DK"/>
                      </w:rPr>
                      <w:delText xml:space="preserve"> før 2016</w:delText>
                    </w:r>
                  </w:del>
                  <w:del w:id="431" w:author="Rikke Lise Simested" w:date="2024-10-21T09:53:00Z">
                    <w:r w:rsidRPr="00345E3B" w:rsidDel="0081670C">
                      <w:rPr>
                        <w:rFonts w:ascii="Times New Roman" w:eastAsia="Times New Roman" w:hAnsi="Times New Roman" w:cs="Times New Roman"/>
                        <w:sz w:val="19"/>
                        <w:szCs w:val="19"/>
                        <w:lang w:eastAsia="da-DK"/>
                      </w:rPr>
                      <w:delText xml:space="preserve"> kræves </w:delText>
                    </w:r>
                  </w:del>
                </w:p>
                <w:p w14:paraId="7363964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del w:id="432" w:author="Rikke Lise Simested" w:date="2024-10-21T09:53:00Z">
                    <w:r w:rsidRPr="00345E3B" w:rsidDel="0081670C">
                      <w:rPr>
                        <w:rFonts w:ascii="Times New Roman" w:eastAsia="Times New Roman" w:hAnsi="Times New Roman" w:cs="Times New Roman"/>
                        <w:sz w:val="19"/>
                        <w:szCs w:val="19"/>
                        <w:lang w:eastAsia="da-DK"/>
                      </w:rPr>
                      <w:delText>bestået trin 2</w:delText>
                    </w:r>
                  </w:del>
                  <w:r w:rsidRPr="00345E3B">
                    <w:rPr>
                      <w:rFonts w:ascii="Times New Roman" w:eastAsia="Times New Roman" w:hAnsi="Times New Roman" w:cs="Times New Roman"/>
                      <w:sz w:val="19"/>
                      <w:szCs w:val="19"/>
                      <w:lang w:eastAsia="da-DK"/>
                    </w:rPr>
                    <w:t>)</w:t>
                  </w:r>
                  <w:ins w:id="433" w:author="Rikke Lise Simested" w:date="2024-10-21T09:53:00Z">
                    <w:r w:rsidR="0081670C">
                      <w:rPr>
                        <w:rFonts w:ascii="Times New Roman" w:eastAsia="Times New Roman" w:hAnsi="Times New Roman" w:cs="Times New Roman"/>
                        <w:sz w:val="19"/>
                        <w:szCs w:val="19"/>
                        <w:lang w:eastAsia="da-DK"/>
                      </w:rPr>
                      <w:t>:</w:t>
                    </w:r>
                  </w:ins>
                </w:p>
                <w:p w14:paraId="4E8826F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tandklinikassistent</w:t>
                  </w:r>
                </w:p>
                <w:p w14:paraId="584C8469" w14:textId="3CCE8C1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Dansk C og engelsk C og enten fysik C eller </w:t>
                  </w:r>
                  <w:del w:id="434" w:author="Rikke Lise Simested" w:date="2024-10-21T10:12:00Z">
                    <w:r w:rsidRPr="00345E3B" w:rsidDel="00810C77">
                      <w:rPr>
                        <w:rFonts w:ascii="Times New Roman" w:eastAsia="Times New Roman" w:hAnsi="Times New Roman" w:cs="Times New Roman"/>
                        <w:sz w:val="19"/>
                        <w:szCs w:val="19"/>
                        <w:lang w:eastAsia="da-DK"/>
                      </w:rPr>
                      <w:delText>geovidenskab A eller</w:delText>
                    </w:r>
                  </w:del>
                </w:p>
                <w:p w14:paraId="0A809B72" w14:textId="5AE11C6E"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 </w:t>
                  </w:r>
                  <w:del w:id="435" w:author="Rikke Lise Simested" w:date="2024-10-21T10:12:00Z">
                    <w:r w:rsidRPr="00345E3B" w:rsidDel="00810C77">
                      <w:rPr>
                        <w:rFonts w:ascii="Times New Roman" w:eastAsia="Times New Roman" w:hAnsi="Times New Roman" w:cs="Times New Roman"/>
                        <w:sz w:val="19"/>
                        <w:szCs w:val="19"/>
                        <w:lang w:eastAsia="da-DK"/>
                      </w:rPr>
                      <w:delText xml:space="preserve">bioteknologi A eller </w:delText>
                    </w:r>
                  </w:del>
                  <w:r w:rsidRPr="00345E3B">
                    <w:rPr>
                      <w:rFonts w:ascii="Times New Roman" w:eastAsia="Times New Roman" w:hAnsi="Times New Roman" w:cs="Times New Roman"/>
                      <w:sz w:val="19"/>
                      <w:szCs w:val="19"/>
                      <w:lang w:eastAsia="da-DK"/>
                    </w:rPr>
                    <w:t>kemi C eller matematik C eller naturfag C</w:t>
                  </w:r>
                </w:p>
              </w:tc>
            </w:tr>
          </w:tbl>
          <w:p w14:paraId="37BA5042" w14:textId="77777777" w:rsidR="00345E3B" w:rsidRPr="00345E3B" w:rsidRDefault="00345E3B" w:rsidP="00345E3B">
            <w:pPr>
              <w:spacing w:before="200" w:after="200" w:line="240" w:lineRule="auto"/>
              <w:rPr>
                <w:rFonts w:ascii="Times New Roman" w:eastAsia="Times New Roman" w:hAnsi="Times New Roman" w:cs="Times New Roman"/>
                <w:sz w:val="23"/>
                <w:szCs w:val="23"/>
                <w:lang w:eastAsia="da-DK"/>
              </w:rPr>
            </w:pPr>
          </w:p>
        </w:tc>
      </w:tr>
    </w:tbl>
    <w:p w14:paraId="50AD7569" w14:textId="77777777" w:rsidR="00345E3B" w:rsidRPr="00345E3B" w:rsidRDefault="00345E3B" w:rsidP="00345E3B">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345E3B">
        <w:rPr>
          <w:rFonts w:ascii="Questa-Regular" w:eastAsia="Times New Roman" w:hAnsi="Questa-Regular" w:cs="Times New Roman"/>
          <w:b/>
          <w:bCs/>
          <w:color w:val="212529"/>
          <w:sz w:val="23"/>
          <w:szCs w:val="23"/>
          <w:lang w:eastAsia="da-DK"/>
        </w:rPr>
        <w:lastRenderedPageBreak/>
        <w:t>Teknisk</w:t>
      </w:r>
    </w:p>
    <w:tbl>
      <w:tblPr>
        <w:tblW w:w="0" w:type="auto"/>
        <w:tblCellMar>
          <w:left w:w="0" w:type="dxa"/>
          <w:right w:w="0" w:type="dxa"/>
        </w:tblCellMar>
        <w:tblLook w:val="04A0" w:firstRow="1" w:lastRow="0" w:firstColumn="1" w:lastColumn="0" w:noHBand="0" w:noVBand="1"/>
      </w:tblPr>
      <w:tblGrid>
        <w:gridCol w:w="9638"/>
      </w:tblGrid>
      <w:tr w:rsidR="00345E3B" w:rsidRPr="00345E3B" w14:paraId="48BDB3E9" w14:textId="77777777" w:rsidTr="00345E3B">
        <w:tc>
          <w:tcPr>
            <w:tcW w:w="0" w:type="auto"/>
            <w:tcBorders>
              <w:top w:val="nil"/>
              <w:left w:val="nil"/>
              <w:bottom w:val="nil"/>
              <w:right w:val="nil"/>
            </w:tcBorders>
            <w:hideMark/>
          </w:tcPr>
          <w:tbl>
            <w:tblPr>
              <w:tblW w:w="10560" w:type="dxa"/>
              <w:tblCellMar>
                <w:top w:w="15" w:type="dxa"/>
                <w:left w:w="15" w:type="dxa"/>
                <w:bottom w:w="15" w:type="dxa"/>
                <w:right w:w="15" w:type="dxa"/>
              </w:tblCellMar>
              <w:tblLook w:val="04A0" w:firstRow="1" w:lastRow="0" w:firstColumn="1" w:lastColumn="0" w:noHBand="0" w:noVBand="1"/>
            </w:tblPr>
            <w:tblGrid>
              <w:gridCol w:w="2104"/>
              <w:gridCol w:w="8456"/>
            </w:tblGrid>
            <w:tr w:rsidR="00345E3B" w:rsidRPr="00345E3B" w14:paraId="0290A0A1" w14:textId="77777777" w:rsidTr="002F64DA">
              <w:tc>
                <w:tcPr>
                  <w:tcW w:w="2104" w:type="dxa"/>
                  <w:tcBorders>
                    <w:top w:val="single" w:sz="18" w:space="0" w:color="000000"/>
                    <w:left w:val="single" w:sz="18" w:space="0" w:color="000000"/>
                    <w:bottom w:val="single" w:sz="18" w:space="0" w:color="000000"/>
                    <w:right w:val="single" w:sz="18" w:space="0" w:color="000000"/>
                  </w:tcBorders>
                  <w:hideMark/>
                </w:tcPr>
                <w:p w14:paraId="297E20C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w:t>
                  </w:r>
                </w:p>
              </w:tc>
              <w:tc>
                <w:tcPr>
                  <w:tcW w:w="8456" w:type="dxa"/>
                  <w:tcBorders>
                    <w:top w:val="single" w:sz="18" w:space="0" w:color="000000"/>
                    <w:left w:val="single" w:sz="18" w:space="0" w:color="000000"/>
                    <w:bottom w:val="single" w:sz="18" w:space="0" w:color="000000"/>
                    <w:right w:val="single" w:sz="18" w:space="0" w:color="000000"/>
                  </w:tcBorders>
                  <w:hideMark/>
                </w:tcPr>
                <w:p w14:paraId="66BD2DB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Uddannelsesspecifikke adgangskrav</w:t>
                  </w:r>
                </w:p>
              </w:tc>
            </w:tr>
            <w:tr w:rsidR="00345E3B" w:rsidRPr="00345E3B" w14:paraId="2A5D6F93" w14:textId="77777777" w:rsidTr="002F64DA">
              <w:tc>
                <w:tcPr>
                  <w:tcW w:w="2104" w:type="dxa"/>
                  <w:tcBorders>
                    <w:top w:val="single" w:sz="18" w:space="0" w:color="000000"/>
                    <w:left w:val="single" w:sz="18" w:space="0" w:color="000000"/>
                    <w:bottom w:val="single" w:sz="18" w:space="0" w:color="000000"/>
                    <w:right w:val="single" w:sz="18" w:space="0" w:color="000000"/>
                  </w:tcBorders>
                  <w:hideMark/>
                </w:tcPr>
                <w:p w14:paraId="016EE25C"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Bygningskonstruktør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bygningskonstruktion</w:t>
                  </w:r>
                  <w:proofErr w:type="spellEnd"/>
                  <w:r w:rsidRPr="00345E3B">
                    <w:rPr>
                      <w:rFonts w:ascii="Times New Roman" w:eastAsia="Times New Roman" w:hAnsi="Times New Roman" w:cs="Times New Roman"/>
                      <w:sz w:val="19"/>
                      <w:szCs w:val="19"/>
                      <w:lang w:val="en-US" w:eastAsia="da-DK"/>
                    </w:rPr>
                    <w:t xml:space="preserve"> (Bachelor of Architectural Technology and Construction Management)</w:t>
                  </w:r>
                </w:p>
              </w:tc>
              <w:tc>
                <w:tcPr>
                  <w:tcW w:w="8456" w:type="dxa"/>
                  <w:tcBorders>
                    <w:top w:val="single" w:sz="18" w:space="0" w:color="000000"/>
                    <w:left w:val="single" w:sz="18" w:space="0" w:color="000000"/>
                    <w:bottom w:val="single" w:sz="18" w:space="0" w:color="000000"/>
                    <w:right w:val="single" w:sz="18" w:space="0" w:color="000000"/>
                  </w:tcBorders>
                  <w:hideMark/>
                </w:tcPr>
                <w:p w14:paraId="15EE9AC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7DB5577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Matematik C</w:t>
                  </w:r>
                </w:p>
                <w:p w14:paraId="30EA969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329FB05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spellStart"/>
                  <w:r w:rsidRPr="00345E3B">
                    <w:rPr>
                      <w:rFonts w:ascii="Times New Roman" w:eastAsia="Times New Roman" w:hAnsi="Times New Roman" w:cs="Times New Roman"/>
                      <w:sz w:val="19"/>
                      <w:szCs w:val="19"/>
                      <w:lang w:eastAsia="da-DK"/>
                    </w:rPr>
                    <w:t>Anlægsstruktør</w:t>
                  </w:r>
                  <w:proofErr w:type="spellEnd"/>
                </w:p>
                <w:p w14:paraId="333BD34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brolægger</w:t>
                  </w:r>
                </w:p>
                <w:p w14:paraId="1924A84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bygningsmaler</w:t>
                  </w:r>
                </w:p>
                <w:p w14:paraId="2E57833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bygningssnedker</w:t>
                  </w:r>
                </w:p>
                <w:p w14:paraId="6E51479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spellStart"/>
                  <w:r w:rsidRPr="00345E3B">
                    <w:rPr>
                      <w:rFonts w:ascii="Times New Roman" w:eastAsia="Times New Roman" w:hAnsi="Times New Roman" w:cs="Times New Roman"/>
                      <w:sz w:val="19"/>
                      <w:szCs w:val="19"/>
                      <w:lang w:eastAsia="da-DK"/>
                    </w:rPr>
                    <w:t>bygningsstruktør</w:t>
                  </w:r>
                  <w:proofErr w:type="spellEnd"/>
                </w:p>
                <w:p w14:paraId="3F33722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detailhandelsuddannelsen (med specialer)</w:t>
                  </w:r>
                </w:p>
                <w:p w14:paraId="33AFDC6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ejendomsservicetekniker</w:t>
                  </w:r>
                </w:p>
                <w:p w14:paraId="7CA7FE4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elektrikeruddannelsen (med specialer)</w:t>
                  </w:r>
                </w:p>
                <w:p w14:paraId="53D33BA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handelsuddannelse (med specialer)</w:t>
                  </w:r>
                </w:p>
                <w:p w14:paraId="69A4E06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maskinsnedker</w:t>
                  </w:r>
                </w:p>
                <w:p w14:paraId="754245C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murer (trin 2)</w:t>
                  </w:r>
                </w:p>
                <w:p w14:paraId="0A7BEC7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møbelsnedker og orgelbygger</w:t>
                  </w:r>
                </w:p>
                <w:p w14:paraId="4F2C415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snedker (med specialer)</w:t>
                  </w:r>
                </w:p>
                <w:p w14:paraId="6FD4715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stenhuggeruddannelsen</w:t>
                  </w:r>
                </w:p>
                <w:p w14:paraId="440CE74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tagdækker</w:t>
                  </w:r>
                </w:p>
                <w:p w14:paraId="3E1266F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teknisk designer (bygge og anlæg)</w:t>
                  </w:r>
                </w:p>
                <w:p w14:paraId="6303E99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teknisk isolatør</w:t>
                  </w:r>
                </w:p>
                <w:p w14:paraId="28252EF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træfagenes byggeuddannelse</w:t>
                  </w:r>
                </w:p>
                <w:p w14:paraId="358826F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vvs-energiuddannelsen</w:t>
                  </w:r>
                </w:p>
                <w:p w14:paraId="434B3B5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lastRenderedPageBreak/>
                    <w:t>vvs-uddannelsen</w:t>
                  </w:r>
                </w:p>
                <w:p w14:paraId="382FD37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1DCF6C4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397A55B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C og matematik C</w:t>
                  </w:r>
                </w:p>
                <w:p w14:paraId="2536E02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4541815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7D0B022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695E142D" w14:textId="77777777" w:rsidTr="002F64DA">
              <w:tc>
                <w:tcPr>
                  <w:tcW w:w="2104" w:type="dxa"/>
                  <w:tcBorders>
                    <w:top w:val="single" w:sz="18" w:space="0" w:color="000000"/>
                    <w:left w:val="single" w:sz="18" w:space="0" w:color="000000"/>
                    <w:bottom w:val="single" w:sz="18" w:space="0" w:color="000000"/>
                    <w:right w:val="single" w:sz="18" w:space="0" w:color="000000"/>
                  </w:tcBorders>
                  <w:hideMark/>
                </w:tcPr>
                <w:p w14:paraId="5D8E2E3F"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lastRenderedPageBreak/>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business og </w:t>
                  </w:r>
                  <w:proofErr w:type="spellStart"/>
                  <w:r w:rsidRPr="00345E3B">
                    <w:rPr>
                      <w:rFonts w:ascii="Times New Roman" w:eastAsia="Times New Roman" w:hAnsi="Times New Roman" w:cs="Times New Roman"/>
                      <w:sz w:val="19"/>
                      <w:szCs w:val="19"/>
                      <w:lang w:val="en-US" w:eastAsia="da-DK"/>
                    </w:rPr>
                    <w:t>vandteknologi</w:t>
                  </w:r>
                  <w:proofErr w:type="spellEnd"/>
                </w:p>
                <w:p w14:paraId="32910A8B"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Business and Water Technology)</w:t>
                  </w:r>
                </w:p>
              </w:tc>
              <w:tc>
                <w:tcPr>
                  <w:tcW w:w="8456" w:type="dxa"/>
                  <w:tcBorders>
                    <w:top w:val="single" w:sz="18" w:space="0" w:color="000000"/>
                    <w:left w:val="single" w:sz="18" w:space="0" w:color="000000"/>
                    <w:bottom w:val="single" w:sz="18" w:space="0" w:color="000000"/>
                    <w:right w:val="single" w:sz="18" w:space="0" w:color="000000"/>
                  </w:tcBorders>
                  <w:hideMark/>
                </w:tcPr>
                <w:p w14:paraId="014E404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3205A097" w14:textId="6D4968F3" w:rsidR="00345E3B" w:rsidRDefault="00345E3B" w:rsidP="00345E3B">
                  <w:pPr>
                    <w:spacing w:after="0" w:line="240" w:lineRule="auto"/>
                    <w:rPr>
                      <w:ins w:id="436" w:author="Rikke Lise Simested" w:date="2024-10-21T10:14:00Z"/>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Matematik C eller virksomhedsøkonomi C.</w:t>
                  </w:r>
                </w:p>
                <w:p w14:paraId="344C2AD7" w14:textId="5863E3D4" w:rsidR="00810C77" w:rsidRPr="00814894" w:rsidRDefault="00810C77" w:rsidP="00345E3B">
                  <w:pPr>
                    <w:spacing w:after="0" w:line="240" w:lineRule="auto"/>
                    <w:rPr>
                      <w:ins w:id="437" w:author="Rikke Lise Simested" w:date="2024-10-21T10:14:00Z"/>
                      <w:rFonts w:ascii="Times New Roman" w:eastAsia="Times New Roman" w:hAnsi="Times New Roman" w:cs="Times New Roman"/>
                      <w:b/>
                      <w:sz w:val="19"/>
                      <w:szCs w:val="19"/>
                      <w:lang w:eastAsia="da-DK"/>
                    </w:rPr>
                  </w:pPr>
                  <w:ins w:id="438" w:author="Rikke Lise Simested" w:date="2024-10-21T10:14:00Z">
                    <w:r w:rsidRPr="00814894">
                      <w:rPr>
                        <w:rFonts w:ascii="Times New Roman" w:eastAsia="Times New Roman" w:hAnsi="Times New Roman" w:cs="Times New Roman"/>
                        <w:b/>
                        <w:sz w:val="19"/>
                        <w:szCs w:val="19"/>
                        <w:lang w:eastAsia="da-DK"/>
                      </w:rPr>
                      <w:t>Adgang via relevant erhvervsuddannelse:</w:t>
                    </w:r>
                  </w:ins>
                </w:p>
                <w:p w14:paraId="0B2826B8" w14:textId="2E3393CD" w:rsidR="00810C77" w:rsidRDefault="00810C77" w:rsidP="00345E3B">
                  <w:pPr>
                    <w:spacing w:after="0" w:line="240" w:lineRule="auto"/>
                    <w:rPr>
                      <w:ins w:id="439" w:author="Rikke Lise Simested" w:date="2024-10-21T10:15:00Z"/>
                      <w:rFonts w:ascii="Times New Roman" w:eastAsia="Times New Roman" w:hAnsi="Times New Roman" w:cs="Times New Roman"/>
                      <w:sz w:val="19"/>
                      <w:szCs w:val="19"/>
                      <w:lang w:eastAsia="da-DK"/>
                    </w:rPr>
                  </w:pPr>
                  <w:ins w:id="440" w:author="Rikke Lise Simested" w:date="2024-10-21T10:15:00Z">
                    <w:r>
                      <w:rPr>
                        <w:rFonts w:ascii="Times New Roman" w:eastAsia="Times New Roman" w:hAnsi="Times New Roman" w:cs="Times New Roman"/>
                        <w:sz w:val="19"/>
                        <w:szCs w:val="19"/>
                        <w:lang w:eastAsia="da-DK"/>
                      </w:rPr>
                      <w:t>Køletekniker</w:t>
                    </w:r>
                  </w:ins>
                </w:p>
                <w:p w14:paraId="0BB9D859" w14:textId="0F423830" w:rsidR="00810C77" w:rsidRDefault="00810C77" w:rsidP="00345E3B">
                  <w:pPr>
                    <w:spacing w:after="0" w:line="240" w:lineRule="auto"/>
                    <w:rPr>
                      <w:ins w:id="441" w:author="Rikke Lise Simested" w:date="2024-10-21T10:15:00Z"/>
                      <w:rFonts w:ascii="Times New Roman" w:eastAsia="Times New Roman" w:hAnsi="Times New Roman" w:cs="Times New Roman"/>
                      <w:sz w:val="19"/>
                      <w:szCs w:val="19"/>
                      <w:lang w:eastAsia="da-DK"/>
                    </w:rPr>
                  </w:pPr>
                  <w:ins w:id="442" w:author="Rikke Lise Simested" w:date="2024-10-21T10:16:00Z">
                    <w:r>
                      <w:rPr>
                        <w:rFonts w:ascii="Times New Roman" w:eastAsia="Times New Roman" w:hAnsi="Times New Roman" w:cs="Times New Roman"/>
                        <w:sz w:val="19"/>
                        <w:szCs w:val="19"/>
                        <w:lang w:eastAsia="da-DK"/>
                      </w:rPr>
                      <w:t>m</w:t>
                    </w:r>
                  </w:ins>
                  <w:ins w:id="443" w:author="Rikke Lise Simested" w:date="2024-10-21T10:15:00Z">
                    <w:r>
                      <w:rPr>
                        <w:rFonts w:ascii="Times New Roman" w:eastAsia="Times New Roman" w:hAnsi="Times New Roman" w:cs="Times New Roman"/>
                        <w:sz w:val="19"/>
                        <w:szCs w:val="19"/>
                        <w:lang w:eastAsia="da-DK"/>
                      </w:rPr>
                      <w:t>ejerist</w:t>
                    </w:r>
                  </w:ins>
                </w:p>
                <w:p w14:paraId="5C81063D" w14:textId="0E18B1D8" w:rsidR="00810C77" w:rsidRDefault="00810C77" w:rsidP="00345E3B">
                  <w:pPr>
                    <w:spacing w:after="0" w:line="240" w:lineRule="auto"/>
                    <w:rPr>
                      <w:ins w:id="444" w:author="Rikke Lise Simested" w:date="2024-10-21T10:15:00Z"/>
                      <w:rFonts w:ascii="Times New Roman" w:eastAsia="Times New Roman" w:hAnsi="Times New Roman" w:cs="Times New Roman"/>
                      <w:sz w:val="19"/>
                      <w:szCs w:val="19"/>
                      <w:lang w:eastAsia="da-DK"/>
                    </w:rPr>
                  </w:pPr>
                  <w:ins w:id="445" w:author="Rikke Lise Simested" w:date="2024-10-21T10:16:00Z">
                    <w:r>
                      <w:rPr>
                        <w:rFonts w:ascii="Times New Roman" w:eastAsia="Times New Roman" w:hAnsi="Times New Roman" w:cs="Times New Roman"/>
                        <w:sz w:val="19"/>
                        <w:szCs w:val="19"/>
                        <w:lang w:eastAsia="da-DK"/>
                      </w:rPr>
                      <w:t>p</w:t>
                    </w:r>
                  </w:ins>
                  <w:ins w:id="446" w:author="Rikke Lise Simested" w:date="2024-10-21T10:15:00Z">
                    <w:r>
                      <w:rPr>
                        <w:rFonts w:ascii="Times New Roman" w:eastAsia="Times New Roman" w:hAnsi="Times New Roman" w:cs="Times New Roman"/>
                        <w:sz w:val="19"/>
                        <w:szCs w:val="19"/>
                        <w:lang w:eastAsia="da-DK"/>
                      </w:rPr>
                      <w:t>rocesoperatør</w:t>
                    </w:r>
                  </w:ins>
                </w:p>
                <w:p w14:paraId="342676FD" w14:textId="0659F943" w:rsidR="00810C77" w:rsidRDefault="00810C77" w:rsidP="00345E3B">
                  <w:pPr>
                    <w:spacing w:after="0" w:line="240" w:lineRule="auto"/>
                    <w:rPr>
                      <w:ins w:id="447" w:author="Rikke Lise Simested" w:date="2024-10-21T10:15:00Z"/>
                      <w:rFonts w:ascii="Times New Roman" w:eastAsia="Times New Roman" w:hAnsi="Times New Roman" w:cs="Times New Roman"/>
                      <w:sz w:val="19"/>
                      <w:szCs w:val="19"/>
                      <w:lang w:eastAsia="da-DK"/>
                    </w:rPr>
                  </w:pPr>
                  <w:ins w:id="448" w:author="Rikke Lise Simested" w:date="2024-10-21T10:16:00Z">
                    <w:r>
                      <w:rPr>
                        <w:rFonts w:ascii="Times New Roman" w:eastAsia="Times New Roman" w:hAnsi="Times New Roman" w:cs="Times New Roman"/>
                        <w:sz w:val="19"/>
                        <w:szCs w:val="19"/>
                        <w:lang w:eastAsia="da-DK"/>
                      </w:rPr>
                      <w:t>t</w:t>
                    </w:r>
                  </w:ins>
                  <w:ins w:id="449" w:author="Rikke Lise Simested" w:date="2024-10-21T10:15:00Z">
                    <w:r>
                      <w:rPr>
                        <w:rFonts w:ascii="Times New Roman" w:eastAsia="Times New Roman" w:hAnsi="Times New Roman" w:cs="Times New Roman"/>
                        <w:sz w:val="19"/>
                        <w:szCs w:val="19"/>
                        <w:lang w:eastAsia="da-DK"/>
                      </w:rPr>
                      <w:t>eknisk designer</w:t>
                    </w:r>
                  </w:ins>
                </w:p>
                <w:p w14:paraId="13F6864A" w14:textId="0346C9FB" w:rsidR="00810C77" w:rsidRDefault="00810C77" w:rsidP="00345E3B">
                  <w:pPr>
                    <w:spacing w:after="0" w:line="240" w:lineRule="auto"/>
                    <w:rPr>
                      <w:ins w:id="450" w:author="Rikke Lise Simested" w:date="2024-10-21T10:15:00Z"/>
                      <w:rFonts w:ascii="Times New Roman" w:eastAsia="Times New Roman" w:hAnsi="Times New Roman" w:cs="Times New Roman"/>
                      <w:sz w:val="19"/>
                      <w:szCs w:val="19"/>
                      <w:lang w:eastAsia="da-DK"/>
                    </w:rPr>
                  </w:pPr>
                  <w:ins w:id="451" w:author="Rikke Lise Simested" w:date="2024-10-21T10:16:00Z">
                    <w:r>
                      <w:rPr>
                        <w:rFonts w:ascii="Times New Roman" w:eastAsia="Times New Roman" w:hAnsi="Times New Roman" w:cs="Times New Roman"/>
                        <w:sz w:val="19"/>
                        <w:szCs w:val="19"/>
                        <w:lang w:eastAsia="da-DK"/>
                      </w:rPr>
                      <w:t>t</w:t>
                    </w:r>
                  </w:ins>
                  <w:ins w:id="452" w:author="Rikke Lise Simested" w:date="2024-10-21T10:15:00Z">
                    <w:r>
                      <w:rPr>
                        <w:rFonts w:ascii="Times New Roman" w:eastAsia="Times New Roman" w:hAnsi="Times New Roman" w:cs="Times New Roman"/>
                        <w:sz w:val="19"/>
                        <w:szCs w:val="19"/>
                        <w:lang w:eastAsia="da-DK"/>
                      </w:rPr>
                      <w:t>eknisk isolatør</w:t>
                    </w:r>
                  </w:ins>
                </w:p>
                <w:p w14:paraId="5252D2E7" w14:textId="15633EC8" w:rsidR="00810C77" w:rsidRDefault="00810C77" w:rsidP="00345E3B">
                  <w:pPr>
                    <w:spacing w:after="0" w:line="240" w:lineRule="auto"/>
                    <w:rPr>
                      <w:ins w:id="453" w:author="Rikke Lise Simested" w:date="2024-10-21T13:57:00Z"/>
                      <w:rFonts w:ascii="Times New Roman" w:eastAsia="Times New Roman" w:hAnsi="Times New Roman" w:cs="Times New Roman"/>
                      <w:sz w:val="19"/>
                      <w:szCs w:val="19"/>
                      <w:lang w:eastAsia="da-DK"/>
                    </w:rPr>
                  </w:pPr>
                  <w:ins w:id="454" w:author="Rikke Lise Simested" w:date="2024-10-21T10:16:00Z">
                    <w:r>
                      <w:rPr>
                        <w:rFonts w:ascii="Times New Roman" w:eastAsia="Times New Roman" w:hAnsi="Times New Roman" w:cs="Times New Roman"/>
                        <w:sz w:val="19"/>
                        <w:szCs w:val="19"/>
                        <w:lang w:eastAsia="da-DK"/>
                      </w:rPr>
                      <w:t>v</w:t>
                    </w:r>
                  </w:ins>
                  <w:ins w:id="455" w:author="Rikke Lise Simested" w:date="2024-10-21T10:15:00Z">
                    <w:r>
                      <w:rPr>
                        <w:rFonts w:ascii="Times New Roman" w:eastAsia="Times New Roman" w:hAnsi="Times New Roman" w:cs="Times New Roman"/>
                        <w:sz w:val="19"/>
                        <w:szCs w:val="19"/>
                        <w:lang w:eastAsia="da-DK"/>
                      </w:rPr>
                      <w:t>vs-energiuddannelsen</w:t>
                    </w:r>
                  </w:ins>
                </w:p>
                <w:p w14:paraId="1B6C3428" w14:textId="64616BE9" w:rsidR="00BA6117" w:rsidRPr="00814894" w:rsidRDefault="00BA6117" w:rsidP="00345E3B">
                  <w:pPr>
                    <w:spacing w:after="0" w:line="240" w:lineRule="auto"/>
                    <w:rPr>
                      <w:rFonts w:ascii="Times New Roman" w:eastAsia="Times New Roman" w:hAnsi="Times New Roman" w:cs="Times New Roman"/>
                      <w:i/>
                      <w:sz w:val="19"/>
                      <w:szCs w:val="19"/>
                      <w:lang w:eastAsia="da-DK"/>
                    </w:rPr>
                  </w:pPr>
                  <w:ins w:id="456" w:author="Rikke Lise Simested" w:date="2024-10-21T13:57:00Z">
                    <w:r>
                      <w:rPr>
                        <w:rFonts w:ascii="Times New Roman" w:eastAsia="Times New Roman" w:hAnsi="Times New Roman" w:cs="Times New Roman"/>
                        <w:i/>
                        <w:sz w:val="19"/>
                        <w:szCs w:val="19"/>
                        <w:lang w:eastAsia="da-DK"/>
                      </w:rPr>
                      <w:t>Ingen</w:t>
                    </w:r>
                  </w:ins>
                  <w:ins w:id="457" w:author="Rikke Lise Simested" w:date="2024-10-21T13:58:00Z">
                    <w:r>
                      <w:rPr>
                        <w:rFonts w:ascii="Times New Roman" w:eastAsia="Times New Roman" w:hAnsi="Times New Roman" w:cs="Times New Roman"/>
                        <w:i/>
                        <w:sz w:val="19"/>
                        <w:szCs w:val="19"/>
                        <w:lang w:eastAsia="da-DK"/>
                      </w:rPr>
                      <w:t xml:space="preserve"> specifikke adgangskrav</w:t>
                    </w:r>
                  </w:ins>
                </w:p>
                <w:p w14:paraId="1CEE99C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088EFD6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Matematik C eller virksomhedsøkonomi C</w:t>
                  </w:r>
                </w:p>
                <w:p w14:paraId="709BB217" w14:textId="7697DB21" w:rsidR="00345E3B" w:rsidRPr="00345E3B" w:rsidDel="00810C77" w:rsidRDefault="00345E3B" w:rsidP="00345E3B">
                  <w:pPr>
                    <w:spacing w:after="0" w:line="240" w:lineRule="auto"/>
                    <w:rPr>
                      <w:del w:id="458" w:author="Rikke Lise Simested" w:date="2024-10-21T10:14:00Z"/>
                      <w:rFonts w:ascii="Times New Roman" w:eastAsia="Times New Roman" w:hAnsi="Times New Roman" w:cs="Times New Roman"/>
                      <w:sz w:val="19"/>
                      <w:szCs w:val="19"/>
                      <w:lang w:eastAsia="da-DK"/>
                    </w:rPr>
                  </w:pPr>
                  <w:del w:id="459" w:author="Rikke Lise Simested" w:date="2024-10-21T10:14:00Z">
                    <w:r w:rsidRPr="00345E3B" w:rsidDel="00810C77">
                      <w:rPr>
                        <w:rFonts w:ascii="Times New Roman" w:eastAsia="Times New Roman" w:hAnsi="Times New Roman" w:cs="Times New Roman"/>
                        <w:b/>
                        <w:bCs/>
                        <w:sz w:val="19"/>
                        <w:szCs w:val="19"/>
                        <w:lang w:eastAsia="da-DK"/>
                      </w:rPr>
                      <w:delText>Anden adgang:</w:delText>
                    </w:r>
                  </w:del>
                </w:p>
                <w:p w14:paraId="200C0CDD" w14:textId="3ABE7C9F" w:rsidR="00345E3B" w:rsidRPr="00345E3B" w:rsidDel="00810C77" w:rsidRDefault="00345E3B" w:rsidP="00345E3B">
                  <w:pPr>
                    <w:spacing w:after="0" w:line="240" w:lineRule="auto"/>
                    <w:rPr>
                      <w:del w:id="460" w:author="Rikke Lise Simested" w:date="2024-10-21T10:14:00Z"/>
                      <w:rFonts w:ascii="Times New Roman" w:eastAsia="Times New Roman" w:hAnsi="Times New Roman" w:cs="Times New Roman"/>
                      <w:sz w:val="19"/>
                      <w:szCs w:val="19"/>
                      <w:lang w:eastAsia="da-DK"/>
                    </w:rPr>
                  </w:pPr>
                  <w:del w:id="461" w:author="Rikke Lise Simested" w:date="2024-10-21T10:14:00Z">
                    <w:r w:rsidRPr="00345E3B" w:rsidDel="00810C77">
                      <w:rPr>
                        <w:rFonts w:ascii="Times New Roman" w:eastAsia="Times New Roman" w:hAnsi="Times New Roman" w:cs="Times New Roman"/>
                        <w:sz w:val="19"/>
                        <w:szCs w:val="19"/>
                        <w:lang w:eastAsia="da-DK"/>
                      </w:rPr>
                      <w:delText>Adgangseksamen til ingeniøruddannelserne</w:delText>
                    </w:r>
                  </w:del>
                </w:p>
                <w:p w14:paraId="095636C2" w14:textId="2C96ADC2" w:rsidR="00345E3B" w:rsidRPr="00345E3B" w:rsidDel="00810C77" w:rsidRDefault="00345E3B" w:rsidP="00345E3B">
                  <w:pPr>
                    <w:spacing w:after="0" w:line="240" w:lineRule="auto"/>
                    <w:rPr>
                      <w:del w:id="462" w:author="Rikke Lise Simested" w:date="2024-10-21T10:14:00Z"/>
                      <w:rFonts w:ascii="Times New Roman" w:eastAsia="Times New Roman" w:hAnsi="Times New Roman" w:cs="Times New Roman"/>
                      <w:sz w:val="19"/>
                      <w:szCs w:val="19"/>
                      <w:lang w:eastAsia="da-DK"/>
                    </w:rPr>
                  </w:pPr>
                  <w:del w:id="463" w:author="Rikke Lise Simested" w:date="2024-10-21T10:14:00Z">
                    <w:r w:rsidRPr="00345E3B" w:rsidDel="00810C77">
                      <w:rPr>
                        <w:rFonts w:ascii="Times New Roman" w:eastAsia="Times New Roman" w:hAnsi="Times New Roman" w:cs="Times New Roman"/>
                        <w:i/>
                        <w:iCs/>
                        <w:sz w:val="19"/>
                        <w:szCs w:val="19"/>
                        <w:lang w:eastAsia="da-DK"/>
                      </w:rPr>
                      <w:delText>Specifikke adgangskrav: </w:delText>
                    </w:r>
                    <w:r w:rsidRPr="00345E3B" w:rsidDel="00810C77">
                      <w:rPr>
                        <w:rFonts w:ascii="Times New Roman" w:eastAsia="Times New Roman" w:hAnsi="Times New Roman" w:cs="Times New Roman"/>
                        <w:sz w:val="19"/>
                        <w:szCs w:val="19"/>
                        <w:lang w:eastAsia="da-DK"/>
                      </w:rPr>
                      <w:delText>Matematik C eller virksomhedsøkonomi C</w:delText>
                    </w:r>
                  </w:del>
                </w:p>
                <w:p w14:paraId="4B7F53F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6EC614D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commentRangeStart w:id="464"/>
                  <w:r w:rsidRPr="00345E3B">
                    <w:rPr>
                      <w:rFonts w:ascii="Times New Roman" w:eastAsia="Times New Roman" w:hAnsi="Times New Roman" w:cs="Times New Roman"/>
                      <w:sz w:val="19"/>
                      <w:szCs w:val="19"/>
                      <w:lang w:eastAsia="da-DK"/>
                    </w:rPr>
                    <w:t>Adgangseksamen til ingeniøruddannelserne</w:t>
                  </w:r>
                  <w:commentRangeEnd w:id="464"/>
                  <w:r w:rsidR="00810C77">
                    <w:rPr>
                      <w:rStyle w:val="Kommentarhenvisning"/>
                    </w:rPr>
                    <w:commentReference w:id="464"/>
                  </w:r>
                </w:p>
                <w:p w14:paraId="401B10BE" w14:textId="7DF9A55A" w:rsidR="00345E3B" w:rsidRPr="00345E3B" w:rsidRDefault="00810C77" w:rsidP="00345E3B">
                  <w:pPr>
                    <w:spacing w:after="0" w:line="240" w:lineRule="auto"/>
                    <w:rPr>
                      <w:rFonts w:ascii="Times New Roman" w:eastAsia="Times New Roman" w:hAnsi="Times New Roman" w:cs="Times New Roman"/>
                      <w:sz w:val="19"/>
                      <w:szCs w:val="19"/>
                      <w:lang w:eastAsia="da-DK"/>
                    </w:rPr>
                  </w:pPr>
                  <w:ins w:id="465" w:author="Rikke Lise Simested" w:date="2024-10-21T10:14:00Z">
                    <w:r>
                      <w:rPr>
                        <w:rFonts w:ascii="Times New Roman" w:eastAsia="Times New Roman" w:hAnsi="Times New Roman" w:cs="Times New Roman"/>
                        <w:i/>
                        <w:iCs/>
                        <w:sz w:val="19"/>
                        <w:szCs w:val="19"/>
                        <w:lang w:eastAsia="da-DK"/>
                      </w:rPr>
                      <w:t>Ingen s</w:t>
                    </w:r>
                  </w:ins>
                  <w:del w:id="466" w:author="Rikke Lise Simested" w:date="2024-10-21T10:14:00Z">
                    <w:r w:rsidR="00345E3B" w:rsidRPr="00345E3B" w:rsidDel="00810C77">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del w:id="467" w:author="Rikke Lise Simested" w:date="2024-10-21T10:14:00Z">
                    <w:r w:rsidR="00345E3B" w:rsidRPr="00345E3B" w:rsidDel="00810C77">
                      <w:rPr>
                        <w:rFonts w:ascii="Times New Roman" w:eastAsia="Times New Roman" w:hAnsi="Times New Roman" w:cs="Times New Roman"/>
                        <w:i/>
                        <w:iCs/>
                        <w:sz w:val="19"/>
                        <w:szCs w:val="19"/>
                        <w:lang w:eastAsia="da-DK"/>
                      </w:rPr>
                      <w:delText>:</w:delText>
                    </w:r>
                    <w:r w:rsidR="00345E3B" w:rsidRPr="00345E3B" w:rsidDel="00810C77">
                      <w:rPr>
                        <w:rFonts w:ascii="Times New Roman" w:eastAsia="Times New Roman" w:hAnsi="Times New Roman" w:cs="Times New Roman"/>
                        <w:sz w:val="19"/>
                        <w:szCs w:val="19"/>
                        <w:lang w:eastAsia="da-DK"/>
                      </w:rPr>
                      <w:delText> Matematik C eller virksomhedsøkonomi C</w:delText>
                    </w:r>
                  </w:del>
                </w:p>
              </w:tc>
            </w:tr>
            <w:tr w:rsidR="00345E3B" w:rsidRPr="00345E3B" w14:paraId="4A131236" w14:textId="77777777" w:rsidTr="002F64DA">
              <w:tc>
                <w:tcPr>
                  <w:tcW w:w="2104" w:type="dxa"/>
                  <w:tcBorders>
                    <w:top w:val="single" w:sz="18" w:space="0" w:color="000000"/>
                    <w:left w:val="single" w:sz="18" w:space="0" w:color="000000"/>
                    <w:bottom w:val="single" w:sz="18" w:space="0" w:color="000000"/>
                    <w:right w:val="single" w:sz="18" w:space="0" w:color="000000"/>
                  </w:tcBorders>
                  <w:hideMark/>
                </w:tcPr>
                <w:p w14:paraId="5938E34E"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beredskab</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katastrofe</w:t>
                  </w:r>
                  <w:proofErr w:type="spellEnd"/>
                  <w:r w:rsidRPr="00345E3B">
                    <w:rPr>
                      <w:rFonts w:ascii="Times New Roman" w:eastAsia="Times New Roman" w:hAnsi="Times New Roman" w:cs="Times New Roman"/>
                      <w:sz w:val="19"/>
                      <w:szCs w:val="19"/>
                      <w:lang w:val="en-US" w:eastAsia="da-DK"/>
                    </w:rPr>
                    <w:t xml:space="preserve">- og </w:t>
                  </w:r>
                  <w:proofErr w:type="spellStart"/>
                  <w:r w:rsidRPr="00345E3B">
                    <w:rPr>
                      <w:rFonts w:ascii="Times New Roman" w:eastAsia="Times New Roman" w:hAnsi="Times New Roman" w:cs="Times New Roman"/>
                      <w:sz w:val="19"/>
                      <w:szCs w:val="19"/>
                      <w:lang w:val="en-US" w:eastAsia="da-DK"/>
                    </w:rPr>
                    <w:t>risikomanagment</w:t>
                  </w:r>
                  <w:proofErr w:type="spellEnd"/>
                  <w:r w:rsidRPr="00345E3B">
                    <w:rPr>
                      <w:rFonts w:ascii="Times New Roman" w:eastAsia="Times New Roman" w:hAnsi="Times New Roman" w:cs="Times New Roman"/>
                      <w:sz w:val="19"/>
                      <w:szCs w:val="19"/>
                      <w:lang w:val="en-US" w:eastAsia="da-DK"/>
                    </w:rPr>
                    <w:t xml:space="preserve"> (Bachelor of Mitigation, Emergency and Risk Management)</w:t>
                  </w:r>
                </w:p>
              </w:tc>
              <w:tc>
                <w:tcPr>
                  <w:tcW w:w="8456" w:type="dxa"/>
                  <w:tcBorders>
                    <w:top w:val="single" w:sz="18" w:space="0" w:color="000000"/>
                    <w:left w:val="single" w:sz="18" w:space="0" w:color="000000"/>
                    <w:bottom w:val="single" w:sz="18" w:space="0" w:color="000000"/>
                    <w:right w:val="single" w:sz="18" w:space="0" w:color="000000"/>
                  </w:tcBorders>
                  <w:hideMark/>
                </w:tcPr>
                <w:p w14:paraId="767502D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01FA2A2E"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Samfundsfag C eller historie A og enten fysik C eller geovidenskab A </w:t>
                  </w:r>
                </w:p>
                <w:p w14:paraId="7530CBCC" w14:textId="4E2AC081"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eller bioteknologi A eller kemi C</w:t>
                  </w:r>
                </w:p>
                <w:p w14:paraId="6C074DF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6F45F8A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Ambulancebehandler</w:t>
                  </w:r>
                </w:p>
                <w:p w14:paraId="6A602FD9" w14:textId="577B9985"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spellStart"/>
                  <w:r w:rsidRPr="00345E3B">
                    <w:rPr>
                      <w:rFonts w:ascii="Times New Roman" w:eastAsia="Times New Roman" w:hAnsi="Times New Roman" w:cs="Times New Roman"/>
                      <w:sz w:val="19"/>
                      <w:szCs w:val="19"/>
                      <w:lang w:eastAsia="da-DK"/>
                    </w:rPr>
                    <w:t>redderuddannelsen</w:t>
                  </w:r>
                  <w:proofErr w:type="spellEnd"/>
                  <w:r w:rsidRPr="00345E3B">
                    <w:rPr>
                      <w:rFonts w:ascii="Times New Roman" w:eastAsia="Times New Roman" w:hAnsi="Times New Roman" w:cs="Times New Roman"/>
                      <w:sz w:val="19"/>
                      <w:szCs w:val="19"/>
                      <w:lang w:eastAsia="da-DK"/>
                    </w:rPr>
                    <w:t xml:space="preserve"> (</w:t>
                  </w:r>
                  <w:del w:id="468" w:author="Rikke Lise Simested" w:date="2024-10-21T13:58:00Z">
                    <w:r w:rsidRPr="00345E3B" w:rsidDel="00BA6117">
                      <w:rPr>
                        <w:rFonts w:ascii="Times New Roman" w:eastAsia="Times New Roman" w:hAnsi="Times New Roman" w:cs="Times New Roman"/>
                        <w:sz w:val="19"/>
                        <w:szCs w:val="19"/>
                        <w:lang w:eastAsia="da-DK"/>
                      </w:rPr>
                      <w:delText xml:space="preserve">med </w:delText>
                    </w:r>
                  </w:del>
                  <w:del w:id="469" w:author="Rikke Lise Simested" w:date="2024-11-05T09:29:00Z">
                    <w:r w:rsidRPr="00345E3B" w:rsidDel="00756CFC">
                      <w:rPr>
                        <w:rFonts w:ascii="Times New Roman" w:eastAsia="Times New Roman" w:hAnsi="Times New Roman" w:cs="Times New Roman"/>
                        <w:sz w:val="19"/>
                        <w:szCs w:val="19"/>
                        <w:lang w:eastAsia="da-DK"/>
                      </w:rPr>
                      <w:delText xml:space="preserve">speciale som </w:delText>
                    </w:r>
                  </w:del>
                  <w:r w:rsidRPr="00345E3B">
                    <w:rPr>
                      <w:rFonts w:ascii="Times New Roman" w:eastAsia="Times New Roman" w:hAnsi="Times New Roman" w:cs="Times New Roman"/>
                      <w:sz w:val="19"/>
                      <w:szCs w:val="19"/>
                      <w:lang w:eastAsia="da-DK"/>
                    </w:rPr>
                    <w:t>ambulanceassistent)</w:t>
                  </w:r>
                </w:p>
                <w:p w14:paraId="07187F50" w14:textId="213F78B6"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Dansk C og matematik C og engelsk D og enten </w:t>
                  </w:r>
                  <w:del w:id="470" w:author="Rikke Lise Simested" w:date="2024-10-21T10:19:00Z">
                    <w:r w:rsidRPr="00345E3B" w:rsidDel="00810C77">
                      <w:rPr>
                        <w:rFonts w:ascii="Times New Roman" w:eastAsia="Times New Roman" w:hAnsi="Times New Roman" w:cs="Times New Roman"/>
                        <w:sz w:val="19"/>
                        <w:szCs w:val="19"/>
                        <w:lang w:eastAsia="da-DK"/>
                      </w:rPr>
                      <w:delText>bioteknologi A eller</w:delText>
                    </w:r>
                  </w:del>
                  <w:r w:rsidRPr="00345E3B">
                    <w:rPr>
                      <w:rFonts w:ascii="Times New Roman" w:eastAsia="Times New Roman" w:hAnsi="Times New Roman" w:cs="Times New Roman"/>
                      <w:sz w:val="19"/>
                      <w:szCs w:val="19"/>
                      <w:lang w:eastAsia="da-DK"/>
                    </w:rPr>
                    <w:t xml:space="preserve"> </w:t>
                  </w:r>
                </w:p>
                <w:p w14:paraId="51D8CD9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kemi C eller naturfag C</w:t>
                  </w:r>
                </w:p>
                <w:p w14:paraId="0555110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anden uddannelse:</w:t>
                  </w:r>
                </w:p>
                <w:p w14:paraId="23476F8D" w14:textId="77777777" w:rsidR="00BA6117" w:rsidRDefault="00345E3B" w:rsidP="00810C77">
                  <w:pPr>
                    <w:spacing w:after="0" w:line="240" w:lineRule="auto"/>
                    <w:rPr>
                      <w:ins w:id="471" w:author="Rikke Lise Simested" w:date="2024-10-21T14:04:00Z"/>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4 gymnasiale enkeltfag: </w:t>
                  </w:r>
                </w:p>
                <w:p w14:paraId="3B826495" w14:textId="77777777" w:rsidR="00BA6117" w:rsidRDefault="00BA6117" w:rsidP="00810C77">
                  <w:pPr>
                    <w:spacing w:after="0" w:line="240" w:lineRule="auto"/>
                    <w:rPr>
                      <w:ins w:id="472" w:author="Rikke Lise Simested" w:date="2024-10-21T14:04:00Z"/>
                      <w:rFonts w:ascii="Times New Roman" w:eastAsia="Times New Roman" w:hAnsi="Times New Roman" w:cs="Times New Roman"/>
                      <w:sz w:val="19"/>
                      <w:szCs w:val="19"/>
                      <w:lang w:eastAsia="da-DK"/>
                    </w:rPr>
                  </w:pPr>
                  <w:ins w:id="473" w:author="Rikke Lise Simested" w:date="2024-10-21T14:04:00Z">
                    <w:r>
                      <w:rPr>
                        <w:rFonts w:ascii="Times New Roman" w:eastAsia="Times New Roman" w:hAnsi="Times New Roman" w:cs="Times New Roman"/>
                        <w:sz w:val="19"/>
                        <w:szCs w:val="19"/>
                        <w:lang w:eastAsia="da-DK"/>
                      </w:rPr>
                      <w:t xml:space="preserve">1) </w:t>
                    </w:r>
                  </w:ins>
                  <w:r w:rsidR="00345E3B" w:rsidRPr="00345E3B">
                    <w:rPr>
                      <w:rFonts w:ascii="Times New Roman" w:eastAsia="Times New Roman" w:hAnsi="Times New Roman" w:cs="Times New Roman"/>
                      <w:sz w:val="19"/>
                      <w:szCs w:val="19"/>
                      <w:lang w:eastAsia="da-DK"/>
                    </w:rPr>
                    <w:t xml:space="preserve">Dansk A </w:t>
                  </w:r>
                </w:p>
                <w:p w14:paraId="64F13E9F" w14:textId="77777777" w:rsidR="00BA6117" w:rsidRDefault="00BA6117" w:rsidP="00810C77">
                  <w:pPr>
                    <w:spacing w:after="0" w:line="240" w:lineRule="auto"/>
                    <w:rPr>
                      <w:ins w:id="474" w:author="Rikke Lise Simested" w:date="2024-10-21T14:04:00Z"/>
                      <w:rFonts w:ascii="Times New Roman" w:eastAsia="Times New Roman" w:hAnsi="Times New Roman" w:cs="Times New Roman"/>
                      <w:sz w:val="19"/>
                      <w:szCs w:val="19"/>
                      <w:lang w:eastAsia="da-DK"/>
                    </w:rPr>
                  </w:pPr>
                  <w:ins w:id="475" w:author="Rikke Lise Simested" w:date="2024-10-21T14:04:00Z">
                    <w:r>
                      <w:rPr>
                        <w:rFonts w:ascii="Times New Roman" w:eastAsia="Times New Roman" w:hAnsi="Times New Roman" w:cs="Times New Roman"/>
                        <w:sz w:val="19"/>
                        <w:szCs w:val="19"/>
                        <w:lang w:eastAsia="da-DK"/>
                      </w:rPr>
                      <w:t>2) E</w:t>
                    </w:r>
                  </w:ins>
                  <w:del w:id="476" w:author="Rikke Lise Simested" w:date="2024-10-21T14:04:00Z">
                    <w:r w:rsidR="00345E3B" w:rsidRPr="00345E3B" w:rsidDel="00BA6117">
                      <w:rPr>
                        <w:rFonts w:ascii="Times New Roman" w:eastAsia="Times New Roman" w:hAnsi="Times New Roman" w:cs="Times New Roman"/>
                        <w:sz w:val="19"/>
                        <w:szCs w:val="19"/>
                        <w:lang w:eastAsia="da-DK"/>
                      </w:rPr>
                      <w:delText>og e</w:delText>
                    </w:r>
                  </w:del>
                  <w:r w:rsidR="00345E3B" w:rsidRPr="00345E3B">
                    <w:rPr>
                      <w:rFonts w:ascii="Times New Roman" w:eastAsia="Times New Roman" w:hAnsi="Times New Roman" w:cs="Times New Roman"/>
                      <w:sz w:val="19"/>
                      <w:szCs w:val="19"/>
                      <w:lang w:eastAsia="da-DK"/>
                    </w:rPr>
                    <w:t>ngelsk B</w:t>
                  </w:r>
                </w:p>
                <w:p w14:paraId="17B35327" w14:textId="77777777" w:rsidR="00BA6117" w:rsidRDefault="00BA6117" w:rsidP="00810C77">
                  <w:pPr>
                    <w:spacing w:after="0" w:line="240" w:lineRule="auto"/>
                    <w:rPr>
                      <w:ins w:id="477" w:author="Rikke Lise Simested" w:date="2024-10-21T14:04:00Z"/>
                      <w:rFonts w:ascii="Times New Roman" w:eastAsia="Times New Roman" w:hAnsi="Times New Roman" w:cs="Times New Roman"/>
                      <w:sz w:val="19"/>
                      <w:szCs w:val="19"/>
                      <w:lang w:eastAsia="da-DK"/>
                    </w:rPr>
                  </w:pPr>
                  <w:ins w:id="478" w:author="Rikke Lise Simested" w:date="2024-10-21T14:04:00Z">
                    <w:r>
                      <w:rPr>
                        <w:rFonts w:ascii="Times New Roman" w:eastAsia="Times New Roman" w:hAnsi="Times New Roman" w:cs="Times New Roman"/>
                        <w:sz w:val="19"/>
                        <w:szCs w:val="19"/>
                        <w:lang w:eastAsia="da-DK"/>
                      </w:rPr>
                      <w:t xml:space="preserve">3) </w:t>
                    </w:r>
                  </w:ins>
                  <w:del w:id="479" w:author="Rikke Lise Simested" w:date="2024-10-21T14:04:00Z">
                    <w:r w:rsidR="00345E3B" w:rsidRPr="00345E3B" w:rsidDel="00BA6117">
                      <w:rPr>
                        <w:rFonts w:ascii="Times New Roman" w:eastAsia="Times New Roman" w:hAnsi="Times New Roman" w:cs="Times New Roman"/>
                        <w:sz w:val="19"/>
                        <w:szCs w:val="19"/>
                        <w:lang w:eastAsia="da-DK"/>
                      </w:rPr>
                      <w:delText xml:space="preserve"> og m</w:delText>
                    </w:r>
                  </w:del>
                  <w:ins w:id="480" w:author="Rikke Lise Simested" w:date="2024-10-21T14:04:00Z">
                    <w:r>
                      <w:rPr>
                        <w:rFonts w:ascii="Times New Roman" w:eastAsia="Times New Roman" w:hAnsi="Times New Roman" w:cs="Times New Roman"/>
                        <w:sz w:val="19"/>
                        <w:szCs w:val="19"/>
                        <w:lang w:eastAsia="da-DK"/>
                      </w:rPr>
                      <w:t>M</w:t>
                    </w:r>
                  </w:ins>
                  <w:r w:rsidR="00345E3B" w:rsidRPr="00345E3B">
                    <w:rPr>
                      <w:rFonts w:ascii="Times New Roman" w:eastAsia="Times New Roman" w:hAnsi="Times New Roman" w:cs="Times New Roman"/>
                      <w:sz w:val="19"/>
                      <w:szCs w:val="19"/>
                      <w:lang w:eastAsia="da-DK"/>
                    </w:rPr>
                    <w:t xml:space="preserve">atematik C </w:t>
                  </w:r>
                </w:p>
                <w:p w14:paraId="2B7AD8DD" w14:textId="7E8FCCB7" w:rsidR="00852217" w:rsidDel="00810C77" w:rsidRDefault="00BA6117" w:rsidP="00810C77">
                  <w:pPr>
                    <w:spacing w:after="0" w:line="240" w:lineRule="auto"/>
                    <w:rPr>
                      <w:del w:id="481" w:author="Rikke Lise Simested" w:date="2024-10-21T10:19:00Z"/>
                      <w:rFonts w:ascii="Times New Roman" w:eastAsia="Times New Roman" w:hAnsi="Times New Roman" w:cs="Times New Roman"/>
                      <w:sz w:val="19"/>
                      <w:szCs w:val="19"/>
                      <w:lang w:eastAsia="da-DK"/>
                    </w:rPr>
                  </w:pPr>
                  <w:ins w:id="482" w:author="Rikke Lise Simested" w:date="2024-10-21T14:04:00Z">
                    <w:r>
                      <w:rPr>
                        <w:rFonts w:ascii="Times New Roman" w:eastAsia="Times New Roman" w:hAnsi="Times New Roman" w:cs="Times New Roman"/>
                        <w:sz w:val="19"/>
                        <w:szCs w:val="19"/>
                        <w:lang w:eastAsia="da-DK"/>
                      </w:rPr>
                      <w:t>4</w:t>
                    </w:r>
                  </w:ins>
                  <w:ins w:id="483" w:author="Rikke Lise Simested" w:date="2024-10-21T14:05:00Z">
                    <w:r>
                      <w:rPr>
                        <w:rFonts w:ascii="Times New Roman" w:eastAsia="Times New Roman" w:hAnsi="Times New Roman" w:cs="Times New Roman"/>
                        <w:sz w:val="19"/>
                        <w:szCs w:val="19"/>
                        <w:lang w:eastAsia="da-DK"/>
                      </w:rPr>
                      <w:t xml:space="preserve">) </w:t>
                    </w:r>
                  </w:ins>
                  <w:del w:id="484" w:author="Rikke Lise Simested" w:date="2024-10-21T14:06:00Z">
                    <w:r w:rsidR="00345E3B" w:rsidRPr="00345E3B" w:rsidDel="009C7189">
                      <w:rPr>
                        <w:rFonts w:ascii="Times New Roman" w:eastAsia="Times New Roman" w:hAnsi="Times New Roman" w:cs="Times New Roman"/>
                        <w:sz w:val="19"/>
                        <w:szCs w:val="19"/>
                        <w:lang w:eastAsia="da-DK"/>
                      </w:rPr>
                      <w:delText xml:space="preserve">og enten </w:delText>
                    </w:r>
                  </w:del>
                  <w:del w:id="485" w:author="Rikke Lise Simested" w:date="2024-10-21T10:19:00Z">
                    <w:r w:rsidR="00345E3B" w:rsidRPr="00345E3B" w:rsidDel="00810C77">
                      <w:rPr>
                        <w:rFonts w:ascii="Times New Roman" w:eastAsia="Times New Roman" w:hAnsi="Times New Roman" w:cs="Times New Roman"/>
                        <w:sz w:val="19"/>
                        <w:szCs w:val="19"/>
                        <w:lang w:eastAsia="da-DK"/>
                      </w:rPr>
                      <w:delText xml:space="preserve">bioteknologi A eller </w:delText>
                    </w:r>
                  </w:del>
                </w:p>
                <w:p w14:paraId="22DE6D47" w14:textId="323C9789" w:rsidR="00345E3B" w:rsidRPr="00345E3B" w:rsidRDefault="00345E3B" w:rsidP="00345E3B">
                  <w:pPr>
                    <w:spacing w:after="0" w:line="240" w:lineRule="auto"/>
                    <w:rPr>
                      <w:rFonts w:ascii="Times New Roman" w:eastAsia="Times New Roman" w:hAnsi="Times New Roman" w:cs="Times New Roman"/>
                      <w:sz w:val="19"/>
                      <w:szCs w:val="19"/>
                      <w:lang w:eastAsia="da-DK"/>
                    </w:rPr>
                  </w:pPr>
                  <w:del w:id="486" w:author="Rikke Lise Simested" w:date="2024-10-21T10:19:00Z">
                    <w:r w:rsidRPr="00345E3B" w:rsidDel="00810C77">
                      <w:rPr>
                        <w:rFonts w:ascii="Times New Roman" w:eastAsia="Times New Roman" w:hAnsi="Times New Roman" w:cs="Times New Roman"/>
                        <w:sz w:val="19"/>
                        <w:szCs w:val="19"/>
                        <w:lang w:eastAsia="da-DK"/>
                      </w:rPr>
                      <w:delText>geovidenskab A eller</w:delText>
                    </w:r>
                  </w:del>
                  <w:r w:rsidRPr="00345E3B">
                    <w:rPr>
                      <w:rFonts w:ascii="Times New Roman" w:eastAsia="Times New Roman" w:hAnsi="Times New Roman" w:cs="Times New Roman"/>
                      <w:sz w:val="19"/>
                      <w:szCs w:val="19"/>
                      <w:lang w:eastAsia="da-DK"/>
                    </w:rPr>
                    <w:t xml:space="preserve"> </w:t>
                  </w:r>
                  <w:ins w:id="487" w:author="Rikke Lise Simested" w:date="2024-10-21T14:06:00Z">
                    <w:r w:rsidR="009C7189">
                      <w:rPr>
                        <w:rFonts w:ascii="Times New Roman" w:eastAsia="Times New Roman" w:hAnsi="Times New Roman" w:cs="Times New Roman"/>
                        <w:sz w:val="19"/>
                        <w:szCs w:val="19"/>
                        <w:lang w:eastAsia="da-DK"/>
                      </w:rPr>
                      <w:t>F</w:t>
                    </w:r>
                  </w:ins>
                  <w:del w:id="488" w:author="Rikke Lise Simested" w:date="2024-10-21T14:06:00Z">
                    <w:r w:rsidRPr="00345E3B" w:rsidDel="009C7189">
                      <w:rPr>
                        <w:rFonts w:ascii="Times New Roman" w:eastAsia="Times New Roman" w:hAnsi="Times New Roman" w:cs="Times New Roman"/>
                        <w:sz w:val="19"/>
                        <w:szCs w:val="19"/>
                        <w:lang w:eastAsia="da-DK"/>
                      </w:rPr>
                      <w:delText>f</w:delText>
                    </w:r>
                  </w:del>
                  <w:r w:rsidRPr="00345E3B">
                    <w:rPr>
                      <w:rFonts w:ascii="Times New Roman" w:eastAsia="Times New Roman" w:hAnsi="Times New Roman" w:cs="Times New Roman"/>
                      <w:sz w:val="19"/>
                      <w:szCs w:val="19"/>
                      <w:lang w:eastAsia="da-DK"/>
                    </w:rPr>
                    <w:t>ysik C eller kemi C</w:t>
                  </w:r>
                </w:p>
              </w:tc>
            </w:tr>
            <w:tr w:rsidR="00345E3B" w:rsidRPr="00345E3B" w14:paraId="4EF0C371" w14:textId="77777777" w:rsidTr="002F64DA">
              <w:tc>
                <w:tcPr>
                  <w:tcW w:w="2104" w:type="dxa"/>
                  <w:tcBorders>
                    <w:top w:val="single" w:sz="18" w:space="0" w:color="000000"/>
                    <w:left w:val="single" w:sz="18" w:space="0" w:color="000000"/>
                    <w:bottom w:val="single" w:sz="18" w:space="0" w:color="000000"/>
                    <w:right w:val="single" w:sz="18" w:space="0" w:color="000000"/>
                  </w:tcBorders>
                  <w:hideMark/>
                </w:tcPr>
                <w:p w14:paraId="58AE7E27"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fødevareteknologi</w:t>
                  </w:r>
                  <w:proofErr w:type="spellEnd"/>
                  <w:r w:rsidRPr="00345E3B">
                    <w:rPr>
                      <w:rFonts w:ascii="Times New Roman" w:eastAsia="Times New Roman" w:hAnsi="Times New Roman" w:cs="Times New Roman"/>
                      <w:sz w:val="19"/>
                      <w:szCs w:val="19"/>
                      <w:lang w:val="en-US" w:eastAsia="da-DK"/>
                    </w:rPr>
                    <w:t xml:space="preserve"> og </w:t>
                  </w:r>
                  <w:proofErr w:type="spellStart"/>
                  <w:r w:rsidRPr="00345E3B">
                    <w:rPr>
                      <w:rFonts w:ascii="Times New Roman" w:eastAsia="Times New Roman" w:hAnsi="Times New Roman" w:cs="Times New Roman"/>
                      <w:sz w:val="19"/>
                      <w:szCs w:val="19"/>
                      <w:lang w:val="en-US" w:eastAsia="da-DK"/>
                    </w:rPr>
                    <w:t>applikation</w:t>
                  </w:r>
                  <w:proofErr w:type="spellEnd"/>
                  <w:r w:rsidRPr="00345E3B">
                    <w:rPr>
                      <w:rFonts w:ascii="Times New Roman" w:eastAsia="Times New Roman" w:hAnsi="Times New Roman" w:cs="Times New Roman"/>
                      <w:sz w:val="19"/>
                      <w:szCs w:val="19"/>
                      <w:lang w:val="en-US" w:eastAsia="da-DK"/>
                    </w:rPr>
                    <w:t xml:space="preserve"> (Bachelor of Food Technology and </w:t>
                  </w:r>
                  <w:proofErr w:type="spellStart"/>
                  <w:r w:rsidRPr="00345E3B">
                    <w:rPr>
                      <w:rFonts w:ascii="Times New Roman" w:eastAsia="Times New Roman" w:hAnsi="Times New Roman" w:cs="Times New Roman"/>
                      <w:sz w:val="19"/>
                      <w:szCs w:val="19"/>
                      <w:lang w:val="en-US" w:eastAsia="da-DK"/>
                    </w:rPr>
                    <w:t>Applikation</w:t>
                  </w:r>
                  <w:proofErr w:type="spellEnd"/>
                  <w:r w:rsidRPr="00345E3B">
                    <w:rPr>
                      <w:rFonts w:ascii="Times New Roman" w:eastAsia="Times New Roman" w:hAnsi="Times New Roman" w:cs="Times New Roman"/>
                      <w:sz w:val="19"/>
                      <w:szCs w:val="19"/>
                      <w:lang w:val="en-US" w:eastAsia="da-DK"/>
                    </w:rPr>
                    <w:t>)</w:t>
                  </w:r>
                </w:p>
              </w:tc>
              <w:tc>
                <w:tcPr>
                  <w:tcW w:w="8456" w:type="dxa"/>
                  <w:tcBorders>
                    <w:top w:val="single" w:sz="18" w:space="0" w:color="000000"/>
                    <w:left w:val="single" w:sz="18" w:space="0" w:color="000000"/>
                    <w:bottom w:val="single" w:sz="18" w:space="0" w:color="000000"/>
                    <w:right w:val="single" w:sz="18" w:space="0" w:color="000000"/>
                  </w:tcBorders>
                  <w:hideMark/>
                </w:tcPr>
                <w:p w14:paraId="392A848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2F2AC0CD" w14:textId="09687A57" w:rsidR="00852217" w:rsidDel="00810C77" w:rsidRDefault="00345E3B" w:rsidP="00345E3B">
                  <w:pPr>
                    <w:spacing w:after="0" w:line="240" w:lineRule="auto"/>
                    <w:rPr>
                      <w:del w:id="489" w:author="Rikke Lise Simested" w:date="2024-10-21T10:20:00Z"/>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 </w:t>
                  </w:r>
                  <w:r w:rsidRPr="00345E3B">
                    <w:rPr>
                      <w:rFonts w:ascii="Times New Roman" w:eastAsia="Times New Roman" w:hAnsi="Times New Roman" w:cs="Times New Roman"/>
                      <w:sz w:val="19"/>
                      <w:szCs w:val="19"/>
                      <w:lang w:eastAsia="da-DK"/>
                    </w:rPr>
                    <w:t xml:space="preserve">Matematik B og enten fysik B </w:t>
                  </w:r>
                  <w:del w:id="490" w:author="Rikke Lise Simested" w:date="2024-10-21T10:20:00Z">
                    <w:r w:rsidRPr="00345E3B" w:rsidDel="00810C77">
                      <w:rPr>
                        <w:rFonts w:ascii="Times New Roman" w:eastAsia="Times New Roman" w:hAnsi="Times New Roman" w:cs="Times New Roman"/>
                        <w:sz w:val="19"/>
                        <w:szCs w:val="19"/>
                        <w:lang w:eastAsia="da-DK"/>
                      </w:rPr>
                      <w:delText xml:space="preserve">eller geovidenskab A </w:delText>
                    </w:r>
                  </w:del>
                  <w:r w:rsidRPr="00345E3B">
                    <w:rPr>
                      <w:rFonts w:ascii="Times New Roman" w:eastAsia="Times New Roman" w:hAnsi="Times New Roman" w:cs="Times New Roman"/>
                      <w:sz w:val="19"/>
                      <w:szCs w:val="19"/>
                      <w:lang w:eastAsia="da-DK"/>
                    </w:rPr>
                    <w:t xml:space="preserve">eller kemi C </w:t>
                  </w:r>
                  <w:del w:id="491" w:author="Rikke Lise Simested" w:date="2024-10-21T10:20:00Z">
                    <w:r w:rsidRPr="00345E3B" w:rsidDel="00810C77">
                      <w:rPr>
                        <w:rFonts w:ascii="Times New Roman" w:eastAsia="Times New Roman" w:hAnsi="Times New Roman" w:cs="Times New Roman"/>
                        <w:sz w:val="19"/>
                        <w:szCs w:val="19"/>
                        <w:lang w:eastAsia="da-DK"/>
                      </w:rPr>
                      <w:delText>eller</w:delText>
                    </w:r>
                  </w:del>
                </w:p>
                <w:p w14:paraId="16335430" w14:textId="2F77BB35" w:rsidR="00345E3B" w:rsidRPr="00345E3B" w:rsidDel="00810C77" w:rsidRDefault="00345E3B" w:rsidP="00345E3B">
                  <w:pPr>
                    <w:spacing w:after="0" w:line="240" w:lineRule="auto"/>
                    <w:rPr>
                      <w:del w:id="492" w:author="Rikke Lise Simested" w:date="2024-10-21T10:21:00Z"/>
                      <w:rFonts w:ascii="Times New Roman" w:eastAsia="Times New Roman" w:hAnsi="Times New Roman" w:cs="Times New Roman"/>
                      <w:sz w:val="19"/>
                      <w:szCs w:val="19"/>
                      <w:lang w:eastAsia="da-DK"/>
                    </w:rPr>
                  </w:pPr>
                  <w:del w:id="493" w:author="Rikke Lise Simested" w:date="2024-10-21T10:21:00Z">
                    <w:r w:rsidRPr="00345E3B" w:rsidDel="00810C77">
                      <w:rPr>
                        <w:rFonts w:ascii="Times New Roman" w:eastAsia="Times New Roman" w:hAnsi="Times New Roman" w:cs="Times New Roman"/>
                        <w:sz w:val="19"/>
                        <w:szCs w:val="19"/>
                        <w:lang w:eastAsia="da-DK"/>
                      </w:rPr>
                      <w:delText xml:space="preserve"> bioteknologi A</w:delText>
                    </w:r>
                  </w:del>
                </w:p>
                <w:p w14:paraId="4A31758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667594F3" w14:textId="59A5380C" w:rsidR="00852217" w:rsidDel="00810C77" w:rsidRDefault="00345E3B" w:rsidP="00345E3B">
                  <w:pPr>
                    <w:spacing w:after="0" w:line="240" w:lineRule="auto"/>
                    <w:rPr>
                      <w:del w:id="494" w:author="Rikke Lise Simested" w:date="2024-10-21T10:21:00Z"/>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Matematik B og enten fysik B </w:t>
                  </w:r>
                  <w:del w:id="495" w:author="Rikke Lise Simested" w:date="2024-10-21T10:21:00Z">
                    <w:r w:rsidRPr="00345E3B" w:rsidDel="00810C77">
                      <w:rPr>
                        <w:rFonts w:ascii="Times New Roman" w:eastAsia="Times New Roman" w:hAnsi="Times New Roman" w:cs="Times New Roman"/>
                        <w:sz w:val="19"/>
                        <w:szCs w:val="19"/>
                        <w:lang w:eastAsia="da-DK"/>
                      </w:rPr>
                      <w:delText xml:space="preserve">eller geovidenskab A </w:delText>
                    </w:r>
                  </w:del>
                  <w:r w:rsidRPr="00345E3B">
                    <w:rPr>
                      <w:rFonts w:ascii="Times New Roman" w:eastAsia="Times New Roman" w:hAnsi="Times New Roman" w:cs="Times New Roman"/>
                      <w:sz w:val="19"/>
                      <w:szCs w:val="19"/>
                      <w:lang w:eastAsia="da-DK"/>
                    </w:rPr>
                    <w:t xml:space="preserve">eller kemi C </w:t>
                  </w:r>
                  <w:del w:id="496" w:author="Rikke Lise Simested" w:date="2024-10-21T10:21:00Z">
                    <w:r w:rsidRPr="00345E3B" w:rsidDel="00810C77">
                      <w:rPr>
                        <w:rFonts w:ascii="Times New Roman" w:eastAsia="Times New Roman" w:hAnsi="Times New Roman" w:cs="Times New Roman"/>
                        <w:sz w:val="19"/>
                        <w:szCs w:val="19"/>
                        <w:lang w:eastAsia="da-DK"/>
                      </w:rPr>
                      <w:delText xml:space="preserve">eller </w:delText>
                    </w:r>
                  </w:del>
                </w:p>
                <w:p w14:paraId="47E02C3B" w14:textId="719CDA12" w:rsidR="00345E3B" w:rsidRPr="00345E3B" w:rsidDel="00810C77" w:rsidRDefault="00345E3B" w:rsidP="00345E3B">
                  <w:pPr>
                    <w:spacing w:after="0" w:line="240" w:lineRule="auto"/>
                    <w:rPr>
                      <w:del w:id="497" w:author="Rikke Lise Simested" w:date="2024-10-21T10:21:00Z"/>
                      <w:rFonts w:ascii="Times New Roman" w:eastAsia="Times New Roman" w:hAnsi="Times New Roman" w:cs="Times New Roman"/>
                      <w:sz w:val="19"/>
                      <w:szCs w:val="19"/>
                      <w:lang w:eastAsia="da-DK"/>
                    </w:rPr>
                  </w:pPr>
                  <w:del w:id="498" w:author="Rikke Lise Simested" w:date="2024-10-21T10:21:00Z">
                    <w:r w:rsidRPr="00345E3B" w:rsidDel="00810C77">
                      <w:rPr>
                        <w:rFonts w:ascii="Times New Roman" w:eastAsia="Times New Roman" w:hAnsi="Times New Roman" w:cs="Times New Roman"/>
                        <w:sz w:val="19"/>
                        <w:szCs w:val="19"/>
                        <w:lang w:eastAsia="da-DK"/>
                      </w:rPr>
                      <w:delText>bioteknologi A</w:delText>
                    </w:r>
                  </w:del>
                </w:p>
                <w:p w14:paraId="7E0DBA3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6FAE71B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124DD5FF" w14:textId="2A943510" w:rsidR="00852217" w:rsidDel="00F446AE" w:rsidRDefault="00345E3B" w:rsidP="00F446AE">
                  <w:pPr>
                    <w:spacing w:after="0" w:line="240" w:lineRule="auto"/>
                    <w:rPr>
                      <w:del w:id="499" w:author="Rikke Lise Simested" w:date="2024-10-21T10:21:00Z"/>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Matematik B og enten fysik B eller </w:t>
                  </w:r>
                  <w:del w:id="500" w:author="Rikke Lise Simested" w:date="2024-10-21T10:21:00Z">
                    <w:r w:rsidRPr="00345E3B" w:rsidDel="00F446AE">
                      <w:rPr>
                        <w:rFonts w:ascii="Times New Roman" w:eastAsia="Times New Roman" w:hAnsi="Times New Roman" w:cs="Times New Roman"/>
                        <w:sz w:val="19"/>
                        <w:szCs w:val="19"/>
                        <w:lang w:eastAsia="da-DK"/>
                      </w:rPr>
                      <w:delText xml:space="preserve">geovidenskab A eller </w:delText>
                    </w:r>
                  </w:del>
                  <w:r w:rsidRPr="00345E3B">
                    <w:rPr>
                      <w:rFonts w:ascii="Times New Roman" w:eastAsia="Times New Roman" w:hAnsi="Times New Roman" w:cs="Times New Roman"/>
                      <w:sz w:val="19"/>
                      <w:szCs w:val="19"/>
                      <w:lang w:eastAsia="da-DK"/>
                    </w:rPr>
                    <w:t xml:space="preserve">kemi C </w:t>
                  </w:r>
                  <w:del w:id="501" w:author="Rikke Lise Simested" w:date="2024-10-21T10:21:00Z">
                    <w:r w:rsidRPr="00345E3B" w:rsidDel="00F446AE">
                      <w:rPr>
                        <w:rFonts w:ascii="Times New Roman" w:eastAsia="Times New Roman" w:hAnsi="Times New Roman" w:cs="Times New Roman"/>
                        <w:sz w:val="19"/>
                        <w:szCs w:val="19"/>
                        <w:lang w:eastAsia="da-DK"/>
                      </w:rPr>
                      <w:delText xml:space="preserve">eller </w:delText>
                    </w:r>
                  </w:del>
                </w:p>
                <w:p w14:paraId="4F1760FE" w14:textId="6002E019" w:rsidR="00345E3B" w:rsidRPr="00345E3B" w:rsidRDefault="00345E3B" w:rsidP="00345E3B">
                  <w:pPr>
                    <w:spacing w:after="0" w:line="240" w:lineRule="auto"/>
                    <w:rPr>
                      <w:rFonts w:ascii="Times New Roman" w:eastAsia="Times New Roman" w:hAnsi="Times New Roman" w:cs="Times New Roman"/>
                      <w:sz w:val="19"/>
                      <w:szCs w:val="19"/>
                      <w:lang w:eastAsia="da-DK"/>
                    </w:rPr>
                  </w:pPr>
                  <w:del w:id="502" w:author="Rikke Lise Simested" w:date="2024-10-21T10:21:00Z">
                    <w:r w:rsidRPr="00345E3B" w:rsidDel="00F446AE">
                      <w:rPr>
                        <w:rFonts w:ascii="Times New Roman" w:eastAsia="Times New Roman" w:hAnsi="Times New Roman" w:cs="Times New Roman"/>
                        <w:sz w:val="19"/>
                        <w:szCs w:val="19"/>
                        <w:lang w:eastAsia="da-DK"/>
                      </w:rPr>
                      <w:delText>bioteknologi A</w:delText>
                    </w:r>
                  </w:del>
                </w:p>
              </w:tc>
            </w:tr>
            <w:tr w:rsidR="00345E3B" w:rsidRPr="00345E3B" w14:paraId="3D1C96A1" w14:textId="77777777" w:rsidTr="002F64DA">
              <w:tc>
                <w:tcPr>
                  <w:tcW w:w="2104" w:type="dxa"/>
                  <w:tcBorders>
                    <w:top w:val="single" w:sz="18" w:space="0" w:color="000000"/>
                    <w:left w:val="single" w:sz="18" w:space="0" w:color="000000"/>
                    <w:bottom w:val="single" w:sz="18" w:space="0" w:color="000000"/>
                    <w:right w:val="single" w:sz="18" w:space="0" w:color="000000"/>
                  </w:tcBorders>
                  <w:hideMark/>
                </w:tcPr>
                <w:p w14:paraId="0586B7B9"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it-</w:t>
                  </w:r>
                  <w:proofErr w:type="spellStart"/>
                  <w:r w:rsidRPr="00345E3B">
                    <w:rPr>
                      <w:rFonts w:ascii="Times New Roman" w:eastAsia="Times New Roman" w:hAnsi="Times New Roman" w:cs="Times New Roman"/>
                      <w:sz w:val="19"/>
                      <w:szCs w:val="19"/>
                      <w:lang w:val="en-US" w:eastAsia="da-DK"/>
                    </w:rPr>
                    <w:t>arkitektur</w:t>
                  </w:r>
                  <w:proofErr w:type="spellEnd"/>
                </w:p>
                <w:p w14:paraId="1C42D660"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IT Architecture)</w:t>
                  </w:r>
                </w:p>
              </w:tc>
              <w:tc>
                <w:tcPr>
                  <w:tcW w:w="8456" w:type="dxa"/>
                  <w:tcBorders>
                    <w:top w:val="single" w:sz="18" w:space="0" w:color="000000"/>
                    <w:left w:val="single" w:sz="18" w:space="0" w:color="000000"/>
                    <w:bottom w:val="single" w:sz="18" w:space="0" w:color="000000"/>
                    <w:right w:val="single" w:sz="18" w:space="0" w:color="000000"/>
                  </w:tcBorders>
                  <w:hideMark/>
                </w:tcPr>
                <w:p w14:paraId="4B26F41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30701B8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 </w:t>
                  </w:r>
                  <w:r w:rsidRPr="00345E3B">
                    <w:rPr>
                      <w:rFonts w:ascii="Times New Roman" w:eastAsia="Times New Roman" w:hAnsi="Times New Roman" w:cs="Times New Roman"/>
                      <w:sz w:val="19"/>
                      <w:szCs w:val="19"/>
                      <w:lang w:eastAsia="da-DK"/>
                    </w:rPr>
                    <w:t>Matematik B</w:t>
                  </w:r>
                </w:p>
                <w:p w14:paraId="57DD1B2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5868875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Matematik B</w:t>
                  </w:r>
                </w:p>
              </w:tc>
            </w:tr>
            <w:tr w:rsidR="00345E3B" w:rsidRPr="00345E3B" w14:paraId="24C94CD4" w14:textId="77777777" w:rsidTr="002F64DA">
              <w:tc>
                <w:tcPr>
                  <w:tcW w:w="2104" w:type="dxa"/>
                  <w:tcBorders>
                    <w:top w:val="single" w:sz="18" w:space="0" w:color="000000"/>
                    <w:left w:val="single" w:sz="18" w:space="0" w:color="000000"/>
                    <w:bottom w:val="single" w:sz="18" w:space="0" w:color="000000"/>
                    <w:right w:val="single" w:sz="18" w:space="0" w:color="000000"/>
                  </w:tcBorders>
                  <w:hideMark/>
                </w:tcPr>
                <w:p w14:paraId="0CCB74A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Professionsbachelor i natur og jordbrugsproduktion</w:t>
                  </w:r>
                </w:p>
                <w:p w14:paraId="7447268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(Bachelor of </w:t>
                  </w:r>
                  <w:proofErr w:type="spellStart"/>
                  <w:r w:rsidRPr="00345E3B">
                    <w:rPr>
                      <w:rFonts w:ascii="Times New Roman" w:eastAsia="Times New Roman" w:hAnsi="Times New Roman" w:cs="Times New Roman"/>
                      <w:sz w:val="19"/>
                      <w:szCs w:val="19"/>
                      <w:lang w:eastAsia="da-DK"/>
                    </w:rPr>
                    <w:t>Agriculture</w:t>
                  </w:r>
                  <w:proofErr w:type="spellEnd"/>
                  <w:r w:rsidRPr="00345E3B">
                    <w:rPr>
                      <w:rFonts w:ascii="Times New Roman" w:eastAsia="Times New Roman" w:hAnsi="Times New Roman" w:cs="Times New Roman"/>
                      <w:sz w:val="19"/>
                      <w:szCs w:val="19"/>
                      <w:lang w:eastAsia="da-DK"/>
                    </w:rPr>
                    <w:t>)</w:t>
                  </w:r>
                </w:p>
              </w:tc>
              <w:tc>
                <w:tcPr>
                  <w:tcW w:w="8456" w:type="dxa"/>
                  <w:tcBorders>
                    <w:top w:val="single" w:sz="18" w:space="0" w:color="000000"/>
                    <w:left w:val="single" w:sz="18" w:space="0" w:color="000000"/>
                    <w:bottom w:val="single" w:sz="18" w:space="0" w:color="000000"/>
                    <w:right w:val="single" w:sz="18" w:space="0" w:color="000000"/>
                  </w:tcBorders>
                  <w:hideMark/>
                </w:tcPr>
                <w:p w14:paraId="689DC62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07C8DB4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Matematik C og enten biologi C eller kemi C eller bioteknologi A</w:t>
                  </w:r>
                </w:p>
                <w:p w14:paraId="3F921E3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639D3C5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Dyrepasser</w:t>
                  </w:r>
                </w:p>
                <w:p w14:paraId="222140E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landbrugsuddannelsen</w:t>
                  </w:r>
                </w:p>
                <w:p w14:paraId="70C2DF1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lastRenderedPageBreak/>
                    <w:t>produktionsgartner</w:t>
                  </w:r>
                </w:p>
                <w:p w14:paraId="7EF4552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væksthusgartner</w:t>
                  </w:r>
                </w:p>
                <w:p w14:paraId="7E73D28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3C6117C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73DB16AB" w14:textId="7841B8BB"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 </w:t>
                  </w:r>
                  <w:r w:rsidRPr="00345E3B">
                    <w:rPr>
                      <w:rFonts w:ascii="Times New Roman" w:eastAsia="Times New Roman" w:hAnsi="Times New Roman" w:cs="Times New Roman"/>
                      <w:sz w:val="19"/>
                      <w:szCs w:val="19"/>
                      <w:lang w:eastAsia="da-DK"/>
                    </w:rPr>
                    <w:t xml:space="preserve">Matematik C og enten </w:t>
                  </w:r>
                  <w:del w:id="503" w:author="Rikke Lise Simested" w:date="2024-10-21T10:22:00Z">
                    <w:r w:rsidRPr="00345E3B" w:rsidDel="00F446AE">
                      <w:rPr>
                        <w:rFonts w:ascii="Times New Roman" w:eastAsia="Times New Roman" w:hAnsi="Times New Roman" w:cs="Times New Roman"/>
                        <w:sz w:val="19"/>
                        <w:szCs w:val="19"/>
                        <w:lang w:eastAsia="da-DK"/>
                      </w:rPr>
                      <w:delText xml:space="preserve">bioteknologi A eller </w:delText>
                    </w:r>
                  </w:del>
                  <w:r w:rsidRPr="00345E3B">
                    <w:rPr>
                      <w:rFonts w:ascii="Times New Roman" w:eastAsia="Times New Roman" w:hAnsi="Times New Roman" w:cs="Times New Roman"/>
                      <w:sz w:val="19"/>
                      <w:szCs w:val="19"/>
                      <w:lang w:eastAsia="da-DK"/>
                    </w:rPr>
                    <w:t xml:space="preserve">fysik C eller kemi C eller </w:t>
                  </w:r>
                </w:p>
                <w:p w14:paraId="3701A05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naturfag C</w:t>
                  </w:r>
                </w:p>
                <w:p w14:paraId="5471447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185D0DD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44E8747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2957DE10" w14:textId="77777777" w:rsidTr="002F64DA">
              <w:tc>
                <w:tcPr>
                  <w:tcW w:w="2104" w:type="dxa"/>
                  <w:tcBorders>
                    <w:top w:val="single" w:sz="18" w:space="0" w:color="000000"/>
                    <w:left w:val="single" w:sz="18" w:space="0" w:color="000000"/>
                    <w:bottom w:val="single" w:sz="18" w:space="0" w:color="000000"/>
                    <w:right w:val="single" w:sz="18" w:space="0" w:color="000000"/>
                  </w:tcBorders>
                  <w:hideMark/>
                </w:tcPr>
                <w:p w14:paraId="5995390E"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lastRenderedPageBreak/>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som</w:t>
                  </w:r>
                  <w:proofErr w:type="spellEnd"/>
                  <w:r w:rsidRPr="00345E3B">
                    <w:rPr>
                      <w:rFonts w:ascii="Times New Roman" w:eastAsia="Times New Roman" w:hAnsi="Times New Roman" w:cs="Times New Roman"/>
                      <w:sz w:val="19"/>
                      <w:szCs w:val="19"/>
                      <w:lang w:val="en-US" w:eastAsia="da-DK"/>
                    </w:rPr>
                    <w:t xml:space="preserve"> urban </w:t>
                  </w:r>
                  <w:proofErr w:type="spellStart"/>
                  <w:r w:rsidRPr="00345E3B">
                    <w:rPr>
                      <w:rFonts w:ascii="Times New Roman" w:eastAsia="Times New Roman" w:hAnsi="Times New Roman" w:cs="Times New Roman"/>
                      <w:sz w:val="19"/>
                      <w:szCs w:val="19"/>
                      <w:lang w:val="en-US" w:eastAsia="da-DK"/>
                    </w:rPr>
                    <w:t>landskabsingeniør</w:t>
                  </w:r>
                  <w:proofErr w:type="spellEnd"/>
                  <w:r w:rsidRPr="00345E3B">
                    <w:rPr>
                      <w:rFonts w:ascii="Times New Roman" w:eastAsia="Times New Roman" w:hAnsi="Times New Roman" w:cs="Times New Roman"/>
                      <w:sz w:val="19"/>
                      <w:szCs w:val="19"/>
                      <w:lang w:val="en-US" w:eastAsia="da-DK"/>
                    </w:rPr>
                    <w:t xml:space="preserve"> (Bachelor of Urban Landscape Engineering)</w:t>
                  </w:r>
                </w:p>
              </w:tc>
              <w:tc>
                <w:tcPr>
                  <w:tcW w:w="8456" w:type="dxa"/>
                  <w:tcBorders>
                    <w:top w:val="single" w:sz="18" w:space="0" w:color="000000"/>
                    <w:left w:val="single" w:sz="18" w:space="0" w:color="000000"/>
                    <w:bottom w:val="single" w:sz="18" w:space="0" w:color="000000"/>
                    <w:right w:val="single" w:sz="18" w:space="0" w:color="000000"/>
                  </w:tcBorders>
                  <w:hideMark/>
                </w:tcPr>
                <w:p w14:paraId="4CBAB85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323E8473" w14:textId="55994074"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Dansk A og matematik B og engelsk C og enten bioteknologi A eller </w:t>
                  </w:r>
                </w:p>
                <w:p w14:paraId="236BF50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biologi B eller kemi B eller naturgeografi B</w:t>
                  </w:r>
                </w:p>
                <w:p w14:paraId="2E7ECB0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51407E13" w14:textId="0F3BA72E"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 </w:t>
                  </w:r>
                  <w:r w:rsidRPr="00345E3B">
                    <w:rPr>
                      <w:rFonts w:ascii="Times New Roman" w:eastAsia="Times New Roman" w:hAnsi="Times New Roman" w:cs="Times New Roman"/>
                      <w:sz w:val="19"/>
                      <w:szCs w:val="19"/>
                      <w:lang w:eastAsia="da-DK"/>
                    </w:rPr>
                    <w:t xml:space="preserve">Dansk A og matematik B og engelsk C og enten </w:t>
                  </w:r>
                  <w:del w:id="504" w:author="Rikke Lise Simested" w:date="2024-10-21T10:27:00Z">
                    <w:r w:rsidRPr="00345E3B" w:rsidDel="00F446AE">
                      <w:rPr>
                        <w:rFonts w:ascii="Times New Roman" w:eastAsia="Times New Roman" w:hAnsi="Times New Roman" w:cs="Times New Roman"/>
                        <w:sz w:val="19"/>
                        <w:szCs w:val="19"/>
                        <w:lang w:eastAsia="da-DK"/>
                      </w:rPr>
                      <w:delText xml:space="preserve">bioteknologi A eller </w:delText>
                    </w:r>
                  </w:del>
                </w:p>
                <w:p w14:paraId="32317C44" w14:textId="7787941B"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biologi B eller kemi B </w:t>
                  </w:r>
                  <w:ins w:id="505" w:author="Rikke Lise Simested" w:date="2024-11-08T11:04:00Z">
                    <w:r w:rsidR="008F117E">
                      <w:rPr>
                        <w:rFonts w:ascii="Times New Roman" w:eastAsia="Times New Roman" w:hAnsi="Times New Roman" w:cs="Times New Roman"/>
                        <w:sz w:val="19"/>
                        <w:szCs w:val="19"/>
                        <w:lang w:eastAsia="da-DK"/>
                      </w:rPr>
                      <w:t>eller geografi C</w:t>
                    </w:r>
                  </w:ins>
                  <w:del w:id="506" w:author="Rikke Lise Simested" w:date="2024-10-21T10:27:00Z">
                    <w:r w:rsidRPr="00345E3B" w:rsidDel="00F446AE">
                      <w:rPr>
                        <w:rFonts w:ascii="Times New Roman" w:eastAsia="Times New Roman" w:hAnsi="Times New Roman" w:cs="Times New Roman"/>
                        <w:sz w:val="19"/>
                        <w:szCs w:val="19"/>
                        <w:lang w:eastAsia="da-DK"/>
                      </w:rPr>
                      <w:delText>eller naturgeografi B</w:delText>
                    </w:r>
                  </w:del>
                </w:p>
                <w:p w14:paraId="2F78FC9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4F8010EA" w14:textId="1D840BCD"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w:t>
                  </w:r>
                  <w:ins w:id="507" w:author="Rikke Lise Simested" w:date="2024-11-08T12:23:00Z">
                    <w:r w:rsidR="008C0AA3">
                      <w:rPr>
                        <w:rFonts w:ascii="Times New Roman" w:eastAsia="Times New Roman" w:hAnsi="Times New Roman" w:cs="Times New Roman"/>
                        <w:sz w:val="19"/>
                        <w:szCs w:val="19"/>
                        <w:lang w:eastAsia="da-DK"/>
                      </w:rPr>
                      <w:t>eksamen</w:t>
                    </w:r>
                  </w:ins>
                  <w:del w:id="508" w:author="Rikke Lise Simested" w:date="2024-11-08T12:23:00Z">
                    <w:r w:rsidRPr="00345E3B" w:rsidDel="008C0AA3">
                      <w:rPr>
                        <w:rFonts w:ascii="Times New Roman" w:eastAsia="Times New Roman" w:hAnsi="Times New Roman" w:cs="Times New Roman"/>
                        <w:sz w:val="19"/>
                        <w:szCs w:val="19"/>
                        <w:lang w:eastAsia="da-DK"/>
                      </w:rPr>
                      <w:delText>kursus</w:delText>
                    </w:r>
                  </w:del>
                  <w:r w:rsidRPr="00345E3B">
                    <w:rPr>
                      <w:rFonts w:ascii="Times New Roman" w:eastAsia="Times New Roman" w:hAnsi="Times New Roman" w:cs="Times New Roman"/>
                      <w:sz w:val="19"/>
                      <w:szCs w:val="19"/>
                      <w:lang w:eastAsia="da-DK"/>
                    </w:rPr>
                    <w:t xml:space="preserve"> til professionsbacheloruddannelserne skov- og landskabsingeniør og urban </w:t>
                  </w:r>
                </w:p>
                <w:p w14:paraId="7F15C0D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landskabsingeniør</w:t>
                  </w:r>
                </w:p>
                <w:p w14:paraId="0093DE29" w14:textId="3F48A69C" w:rsidR="00852217" w:rsidDel="00F446AE" w:rsidRDefault="00345E3B" w:rsidP="00F446AE">
                  <w:pPr>
                    <w:spacing w:after="0" w:line="240" w:lineRule="auto"/>
                    <w:rPr>
                      <w:del w:id="509" w:author="Rikke Lise Simested" w:date="2024-10-21T10:28:00Z"/>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 </w:t>
                  </w:r>
                  <w:del w:id="510" w:author="Rikke Lise Simested" w:date="2024-10-21T10:28:00Z">
                    <w:r w:rsidRPr="00345E3B" w:rsidDel="00F446AE">
                      <w:rPr>
                        <w:rFonts w:ascii="Times New Roman" w:eastAsia="Times New Roman" w:hAnsi="Times New Roman" w:cs="Times New Roman"/>
                        <w:sz w:val="19"/>
                        <w:szCs w:val="19"/>
                        <w:lang w:eastAsia="da-DK"/>
                      </w:rPr>
                      <w:delText>Dansk A og matematik B og engelsk C og enten bioteknologi A eller</w:delText>
                    </w:r>
                  </w:del>
                </w:p>
                <w:p w14:paraId="56D0B8A0" w14:textId="77777777" w:rsidR="00532953" w:rsidRDefault="00345E3B" w:rsidP="00F446AE">
                  <w:pPr>
                    <w:spacing w:after="0" w:line="240" w:lineRule="auto"/>
                    <w:rPr>
                      <w:ins w:id="511" w:author="Rikke Lise Simested" w:date="2024-11-11T09:42:00Z"/>
                      <w:rFonts w:ascii="Times New Roman" w:eastAsia="Times New Roman" w:hAnsi="Times New Roman" w:cs="Times New Roman"/>
                      <w:sz w:val="19"/>
                      <w:szCs w:val="19"/>
                      <w:lang w:eastAsia="da-DK"/>
                    </w:rPr>
                  </w:pPr>
                  <w:del w:id="512" w:author="Rikke Lise Simested" w:date="2024-10-21T10:28:00Z">
                    <w:r w:rsidRPr="00345E3B" w:rsidDel="00F446AE">
                      <w:rPr>
                        <w:rFonts w:ascii="Times New Roman" w:eastAsia="Times New Roman" w:hAnsi="Times New Roman" w:cs="Times New Roman"/>
                        <w:sz w:val="19"/>
                        <w:szCs w:val="19"/>
                        <w:lang w:eastAsia="da-DK"/>
                      </w:rPr>
                      <w:delText xml:space="preserve"> biologi B eller </w:delText>
                    </w:r>
                  </w:del>
                  <w:r w:rsidRPr="00345E3B">
                    <w:rPr>
                      <w:rFonts w:ascii="Times New Roman" w:eastAsia="Times New Roman" w:hAnsi="Times New Roman" w:cs="Times New Roman"/>
                      <w:sz w:val="19"/>
                      <w:szCs w:val="19"/>
                      <w:lang w:eastAsia="da-DK"/>
                    </w:rPr>
                    <w:t>kemi B</w:t>
                  </w:r>
                  <w:del w:id="513" w:author="Rikke Lise Simested" w:date="2024-10-21T10:28:00Z">
                    <w:r w:rsidRPr="00345E3B" w:rsidDel="00F446AE">
                      <w:rPr>
                        <w:rFonts w:ascii="Times New Roman" w:eastAsia="Times New Roman" w:hAnsi="Times New Roman" w:cs="Times New Roman"/>
                        <w:sz w:val="19"/>
                        <w:szCs w:val="19"/>
                        <w:lang w:eastAsia="da-DK"/>
                      </w:rPr>
                      <w:delText xml:space="preserve"> eller </w:delText>
                    </w:r>
                    <w:commentRangeStart w:id="514"/>
                    <w:r w:rsidRPr="00345E3B" w:rsidDel="00F446AE">
                      <w:rPr>
                        <w:rFonts w:ascii="Times New Roman" w:eastAsia="Times New Roman" w:hAnsi="Times New Roman" w:cs="Times New Roman"/>
                        <w:sz w:val="19"/>
                        <w:szCs w:val="19"/>
                        <w:lang w:eastAsia="da-DK"/>
                      </w:rPr>
                      <w:delText>naturgeografi B</w:delText>
                    </w:r>
                  </w:del>
                  <w:commentRangeEnd w:id="514"/>
                </w:p>
                <w:p w14:paraId="004D39CE" w14:textId="41DFFF66" w:rsidR="00345E3B" w:rsidRPr="00345E3B" w:rsidRDefault="00CC6CCE" w:rsidP="00345E3B">
                  <w:pPr>
                    <w:spacing w:after="0" w:line="240" w:lineRule="auto"/>
                    <w:rPr>
                      <w:rFonts w:ascii="Times New Roman" w:eastAsia="Times New Roman" w:hAnsi="Times New Roman" w:cs="Times New Roman"/>
                      <w:sz w:val="19"/>
                      <w:szCs w:val="19"/>
                      <w:lang w:eastAsia="da-DK"/>
                    </w:rPr>
                  </w:pPr>
                  <w:r>
                    <w:rPr>
                      <w:rStyle w:val="Kommentarhenvisning"/>
                    </w:rPr>
                    <w:commentReference w:id="514"/>
                  </w:r>
                  <w:r w:rsidR="00345E3B" w:rsidRPr="00345E3B">
                    <w:rPr>
                      <w:rFonts w:ascii="Times New Roman" w:eastAsia="Times New Roman" w:hAnsi="Times New Roman" w:cs="Times New Roman"/>
                      <w:b/>
                      <w:bCs/>
                      <w:sz w:val="19"/>
                      <w:szCs w:val="19"/>
                      <w:lang w:eastAsia="da-DK"/>
                    </w:rPr>
                    <w:t>Adgang via erhvervsakademiuddannelse (til overbygningsdelen):</w:t>
                  </w:r>
                </w:p>
                <w:p w14:paraId="2DAF55A0"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Erhvervsakademiuddannelsen til jordbrugsteknolog med studieretning inden for landskab og </w:t>
                  </w:r>
                </w:p>
                <w:p w14:paraId="3A74A10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anlæg</w:t>
                  </w:r>
                </w:p>
                <w:p w14:paraId="2752AA3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2FE0E7DD" w14:textId="77777777" w:rsidTr="002F64DA">
              <w:tc>
                <w:tcPr>
                  <w:tcW w:w="2104" w:type="dxa"/>
                  <w:tcBorders>
                    <w:top w:val="single" w:sz="18" w:space="0" w:color="000000"/>
                    <w:left w:val="single" w:sz="18" w:space="0" w:color="000000"/>
                    <w:bottom w:val="single" w:sz="18" w:space="0" w:color="000000"/>
                    <w:right w:val="single" w:sz="18" w:space="0" w:color="000000"/>
                  </w:tcBorders>
                  <w:hideMark/>
                </w:tcPr>
                <w:p w14:paraId="2AEED17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Professionsbachelor, skov- og landskabsingeniør</w:t>
                  </w:r>
                </w:p>
                <w:p w14:paraId="26E7CC2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(Bachelor of Forest and Landscape Engineering)</w:t>
                  </w:r>
                </w:p>
              </w:tc>
              <w:tc>
                <w:tcPr>
                  <w:tcW w:w="8456" w:type="dxa"/>
                  <w:tcBorders>
                    <w:top w:val="single" w:sz="18" w:space="0" w:color="000000"/>
                    <w:left w:val="single" w:sz="18" w:space="0" w:color="000000"/>
                    <w:bottom w:val="single" w:sz="18" w:space="0" w:color="000000"/>
                    <w:right w:val="single" w:sz="18" w:space="0" w:color="000000"/>
                  </w:tcBorders>
                  <w:hideMark/>
                </w:tcPr>
                <w:p w14:paraId="258EE36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75B6E951"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Dansk A og matematik B og engelsk C og enten bioteknologi A eller </w:t>
                  </w:r>
                </w:p>
                <w:p w14:paraId="0521AEC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biologi B eller kemi B eller naturgeografi B</w:t>
                  </w:r>
                </w:p>
                <w:p w14:paraId="783AE6ED" w14:textId="453CA05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 xml:space="preserve">Adgang via </w:t>
                  </w:r>
                  <w:r w:rsidR="00D421B2">
                    <w:rPr>
                      <w:rFonts w:ascii="Times New Roman" w:eastAsia="Times New Roman" w:hAnsi="Times New Roman" w:cs="Times New Roman"/>
                      <w:b/>
                      <w:bCs/>
                      <w:sz w:val="19"/>
                      <w:szCs w:val="19"/>
                      <w:lang w:eastAsia="da-DK"/>
                    </w:rPr>
                    <w:t>3-årig</w:t>
                  </w:r>
                  <w:r w:rsidRPr="00345E3B">
                    <w:rPr>
                      <w:rFonts w:ascii="Times New Roman" w:eastAsia="Times New Roman" w:hAnsi="Times New Roman" w:cs="Times New Roman"/>
                      <w:b/>
                      <w:bCs/>
                      <w:sz w:val="19"/>
                      <w:szCs w:val="19"/>
                      <w:lang w:eastAsia="da-DK"/>
                    </w:rPr>
                    <w:t xml:space="preserve"> erhvervsuddannelse:</w:t>
                  </w:r>
                </w:p>
                <w:p w14:paraId="4FCC3EEB" w14:textId="475C41A5" w:rsidR="00852217" w:rsidRDefault="00345E3B" w:rsidP="00703FE0">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 </w:t>
                  </w:r>
                  <w:r w:rsidRPr="00345E3B">
                    <w:rPr>
                      <w:rFonts w:ascii="Times New Roman" w:eastAsia="Times New Roman" w:hAnsi="Times New Roman" w:cs="Times New Roman"/>
                      <w:sz w:val="19"/>
                      <w:szCs w:val="19"/>
                      <w:lang w:eastAsia="da-DK"/>
                    </w:rPr>
                    <w:t xml:space="preserve">Dansk A og matematik B og engelsk C og enten </w:t>
                  </w:r>
                  <w:r w:rsidR="00D421B2">
                    <w:rPr>
                      <w:rStyle w:val="Kommentarhenvisning"/>
                    </w:rPr>
                    <w:commentReference w:id="515"/>
                  </w:r>
                  <w:del w:id="516" w:author="Rikke Lise Simested" w:date="2024-11-08T14:12:00Z">
                    <w:r w:rsidRPr="00345E3B" w:rsidDel="00D421B2">
                      <w:rPr>
                        <w:rFonts w:ascii="Times New Roman" w:eastAsia="Times New Roman" w:hAnsi="Times New Roman" w:cs="Times New Roman"/>
                        <w:sz w:val="19"/>
                        <w:szCs w:val="19"/>
                        <w:lang w:eastAsia="da-DK"/>
                      </w:rPr>
                      <w:delText xml:space="preserve"> eller</w:delText>
                    </w:r>
                  </w:del>
                </w:p>
                <w:p w14:paraId="69969FAD" w14:textId="09E002DA" w:rsidR="00345E3B" w:rsidRPr="00345E3B" w:rsidRDefault="00345E3B" w:rsidP="00703FE0">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 biologi B eller kemi B </w:t>
                  </w:r>
                  <w:del w:id="517" w:author="Rikke Lise Simested" w:date="2024-11-08T14:12:00Z">
                    <w:r w:rsidRPr="00345E3B" w:rsidDel="00D421B2">
                      <w:rPr>
                        <w:rFonts w:ascii="Times New Roman" w:eastAsia="Times New Roman" w:hAnsi="Times New Roman" w:cs="Times New Roman"/>
                        <w:sz w:val="19"/>
                        <w:szCs w:val="19"/>
                        <w:lang w:eastAsia="da-DK"/>
                      </w:rPr>
                      <w:delText xml:space="preserve">eller </w:delText>
                    </w:r>
                    <w:commentRangeStart w:id="518"/>
                    <w:r w:rsidRPr="00345E3B" w:rsidDel="00D421B2">
                      <w:rPr>
                        <w:rFonts w:ascii="Times New Roman" w:eastAsia="Times New Roman" w:hAnsi="Times New Roman" w:cs="Times New Roman"/>
                        <w:sz w:val="19"/>
                        <w:szCs w:val="19"/>
                        <w:lang w:eastAsia="da-DK"/>
                      </w:rPr>
                      <w:delText>naturgeografi B</w:delText>
                    </w:r>
                  </w:del>
                  <w:commentRangeEnd w:id="518"/>
                  <w:r w:rsidR="00CC6CCE">
                    <w:rPr>
                      <w:rStyle w:val="Kommentarhenvisning"/>
                    </w:rPr>
                    <w:commentReference w:id="518"/>
                  </w:r>
                </w:p>
                <w:p w14:paraId="527895A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7712E1EA" w14:textId="68781791"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w:t>
                  </w:r>
                  <w:ins w:id="519" w:author="Rikke Lise Simested" w:date="2024-11-08T12:23:00Z">
                    <w:r w:rsidR="008C0AA3">
                      <w:rPr>
                        <w:rFonts w:ascii="Times New Roman" w:eastAsia="Times New Roman" w:hAnsi="Times New Roman" w:cs="Times New Roman"/>
                        <w:sz w:val="19"/>
                        <w:szCs w:val="19"/>
                        <w:lang w:eastAsia="da-DK"/>
                      </w:rPr>
                      <w:t>eksamen</w:t>
                    </w:r>
                  </w:ins>
                  <w:del w:id="520" w:author="Rikke Lise Simested" w:date="2024-11-08T12:23:00Z">
                    <w:r w:rsidRPr="00345E3B" w:rsidDel="008C0AA3">
                      <w:rPr>
                        <w:rFonts w:ascii="Times New Roman" w:eastAsia="Times New Roman" w:hAnsi="Times New Roman" w:cs="Times New Roman"/>
                        <w:sz w:val="19"/>
                        <w:szCs w:val="19"/>
                        <w:lang w:eastAsia="da-DK"/>
                      </w:rPr>
                      <w:delText>kursus</w:delText>
                    </w:r>
                  </w:del>
                  <w:r w:rsidRPr="00345E3B">
                    <w:rPr>
                      <w:rFonts w:ascii="Times New Roman" w:eastAsia="Times New Roman" w:hAnsi="Times New Roman" w:cs="Times New Roman"/>
                      <w:sz w:val="19"/>
                      <w:szCs w:val="19"/>
                      <w:lang w:eastAsia="da-DK"/>
                    </w:rPr>
                    <w:t xml:space="preserve"> til professionsbacheloruddannelserne skov- og landskabsingeniør og urban </w:t>
                  </w:r>
                </w:p>
                <w:p w14:paraId="2A71C69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landskabsingeniør</w:t>
                  </w:r>
                </w:p>
                <w:p w14:paraId="69DB8C8E" w14:textId="4AFA4C1A" w:rsidR="00852217" w:rsidDel="003D109A" w:rsidRDefault="00345E3B" w:rsidP="003D109A">
                  <w:pPr>
                    <w:spacing w:after="0" w:line="240" w:lineRule="auto"/>
                    <w:rPr>
                      <w:del w:id="521" w:author="Rikke Lise Simested" w:date="2024-10-21T10:34:00Z"/>
                      <w:rFonts w:ascii="Times New Roman" w:eastAsia="Times New Roman" w:hAnsi="Times New Roman" w:cs="Times New Roman"/>
                      <w:sz w:val="19"/>
                      <w:szCs w:val="19"/>
                      <w:lang w:eastAsia="da-DK"/>
                    </w:rPr>
                  </w:pPr>
                  <w:commentRangeStart w:id="522"/>
                  <w:r w:rsidRPr="00345E3B">
                    <w:rPr>
                      <w:rFonts w:ascii="Times New Roman" w:eastAsia="Times New Roman" w:hAnsi="Times New Roman" w:cs="Times New Roman"/>
                      <w:i/>
                      <w:iCs/>
                      <w:sz w:val="19"/>
                      <w:szCs w:val="19"/>
                      <w:lang w:eastAsia="da-DK"/>
                    </w:rPr>
                    <w:t>Specifikke adgangskrav: </w:t>
                  </w:r>
                  <w:del w:id="523" w:author="Rikke Lise Simested" w:date="2024-10-21T10:34:00Z">
                    <w:r w:rsidRPr="00345E3B" w:rsidDel="003D109A">
                      <w:rPr>
                        <w:rFonts w:ascii="Times New Roman" w:eastAsia="Times New Roman" w:hAnsi="Times New Roman" w:cs="Times New Roman"/>
                        <w:sz w:val="19"/>
                        <w:szCs w:val="19"/>
                        <w:lang w:eastAsia="da-DK"/>
                      </w:rPr>
                      <w:delText xml:space="preserve">Dansk A og matematik B og engelsk C og enten bioteknologi A eller </w:delText>
                    </w:r>
                  </w:del>
                </w:p>
                <w:p w14:paraId="5D3FDE6E" w14:textId="77777777" w:rsidR="00345E3B" w:rsidRDefault="00345E3B" w:rsidP="003D109A">
                  <w:pPr>
                    <w:spacing w:after="0" w:line="240" w:lineRule="auto"/>
                    <w:rPr>
                      <w:ins w:id="524" w:author="Rikke Lise Simested" w:date="2024-11-11T09:51:00Z"/>
                      <w:rFonts w:ascii="Times New Roman" w:eastAsia="Times New Roman" w:hAnsi="Times New Roman" w:cs="Times New Roman"/>
                      <w:sz w:val="19"/>
                      <w:szCs w:val="19"/>
                      <w:lang w:eastAsia="da-DK"/>
                    </w:rPr>
                  </w:pPr>
                  <w:del w:id="525" w:author="Rikke Lise Simested" w:date="2024-10-21T10:34:00Z">
                    <w:r w:rsidRPr="00345E3B" w:rsidDel="003D109A">
                      <w:rPr>
                        <w:rFonts w:ascii="Times New Roman" w:eastAsia="Times New Roman" w:hAnsi="Times New Roman" w:cs="Times New Roman"/>
                        <w:sz w:val="19"/>
                        <w:szCs w:val="19"/>
                        <w:lang w:eastAsia="da-DK"/>
                      </w:rPr>
                      <w:delText xml:space="preserve">biologi B eller </w:delText>
                    </w:r>
                  </w:del>
                  <w:r w:rsidRPr="00345E3B">
                    <w:rPr>
                      <w:rFonts w:ascii="Times New Roman" w:eastAsia="Times New Roman" w:hAnsi="Times New Roman" w:cs="Times New Roman"/>
                      <w:sz w:val="19"/>
                      <w:szCs w:val="19"/>
                      <w:lang w:eastAsia="da-DK"/>
                    </w:rPr>
                    <w:t xml:space="preserve">kemi B </w:t>
                  </w:r>
                  <w:del w:id="526" w:author="Rikke Lise Simested" w:date="2024-10-21T10:34:00Z">
                    <w:r w:rsidRPr="00345E3B" w:rsidDel="003D109A">
                      <w:rPr>
                        <w:rFonts w:ascii="Times New Roman" w:eastAsia="Times New Roman" w:hAnsi="Times New Roman" w:cs="Times New Roman"/>
                        <w:sz w:val="19"/>
                        <w:szCs w:val="19"/>
                        <w:lang w:eastAsia="da-DK"/>
                      </w:rPr>
                      <w:delText>eller naturgeografi B</w:delText>
                    </w:r>
                  </w:del>
                  <w:commentRangeEnd w:id="522"/>
                  <w:r w:rsidR="003D109A">
                    <w:rPr>
                      <w:rStyle w:val="Kommentarhenvisning"/>
                    </w:rPr>
                    <w:commentReference w:id="522"/>
                  </w:r>
                </w:p>
                <w:p w14:paraId="26AC024C" w14:textId="2ABDB50D" w:rsidR="00763276" w:rsidRPr="00AA3FA6" w:rsidRDefault="00763276" w:rsidP="00AA3FA6">
                  <w:pPr>
                    <w:shd w:val="clear" w:color="auto" w:fill="FFFFFF"/>
                    <w:spacing w:after="0" w:line="240" w:lineRule="auto"/>
                    <w:rPr>
                      <w:rFonts w:ascii="Calibri" w:eastAsia="Times New Roman" w:hAnsi="Calibri" w:cs="Calibri"/>
                      <w:color w:val="000000"/>
                      <w:sz w:val="27"/>
                      <w:szCs w:val="27"/>
                      <w:lang w:eastAsia="da-DK"/>
                    </w:rPr>
                  </w:pPr>
                </w:p>
              </w:tc>
            </w:tr>
          </w:tbl>
          <w:p w14:paraId="622BE359" w14:textId="77777777" w:rsidR="00345E3B" w:rsidRPr="00345E3B" w:rsidRDefault="00345E3B" w:rsidP="00345E3B">
            <w:pPr>
              <w:spacing w:before="200" w:after="200" w:line="240" w:lineRule="auto"/>
              <w:rPr>
                <w:rFonts w:ascii="Times New Roman" w:eastAsia="Times New Roman" w:hAnsi="Times New Roman" w:cs="Times New Roman"/>
                <w:sz w:val="23"/>
                <w:szCs w:val="23"/>
                <w:lang w:eastAsia="da-DK"/>
              </w:rPr>
            </w:pPr>
          </w:p>
        </w:tc>
      </w:tr>
    </w:tbl>
    <w:p w14:paraId="30ABBEAC" w14:textId="77777777" w:rsidR="00345E3B" w:rsidRPr="00345E3B" w:rsidRDefault="00345E3B" w:rsidP="00345E3B">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345E3B">
        <w:rPr>
          <w:rFonts w:ascii="Questa-Regular" w:eastAsia="Times New Roman" w:hAnsi="Questa-Regular" w:cs="Times New Roman"/>
          <w:b/>
          <w:bCs/>
          <w:color w:val="212529"/>
          <w:sz w:val="23"/>
          <w:szCs w:val="23"/>
          <w:lang w:eastAsia="da-DK"/>
        </w:rPr>
        <w:lastRenderedPageBreak/>
        <w:t>Økonomisk</w:t>
      </w:r>
    </w:p>
    <w:tbl>
      <w:tblPr>
        <w:tblW w:w="0" w:type="auto"/>
        <w:tblCellMar>
          <w:left w:w="0" w:type="dxa"/>
          <w:right w:w="0" w:type="dxa"/>
        </w:tblCellMar>
        <w:tblLook w:val="04A0" w:firstRow="1" w:lastRow="0" w:firstColumn="1" w:lastColumn="0" w:noHBand="0" w:noVBand="1"/>
      </w:tblPr>
      <w:tblGrid>
        <w:gridCol w:w="9638"/>
      </w:tblGrid>
      <w:tr w:rsidR="00345E3B" w:rsidRPr="00345E3B" w14:paraId="51FE02A5" w14:textId="77777777" w:rsidTr="00345E3B">
        <w:tc>
          <w:tcPr>
            <w:tcW w:w="0" w:type="auto"/>
            <w:tcBorders>
              <w:top w:val="nil"/>
              <w:left w:val="nil"/>
              <w:bottom w:val="nil"/>
              <w:right w:val="nil"/>
            </w:tcBorders>
            <w:hideMark/>
          </w:tcPr>
          <w:tbl>
            <w:tblPr>
              <w:tblW w:w="10545" w:type="dxa"/>
              <w:tblCellMar>
                <w:top w:w="15" w:type="dxa"/>
                <w:left w:w="15" w:type="dxa"/>
                <w:bottom w:w="15" w:type="dxa"/>
                <w:right w:w="15" w:type="dxa"/>
              </w:tblCellMar>
              <w:tblLook w:val="04A0" w:firstRow="1" w:lastRow="0" w:firstColumn="1" w:lastColumn="0" w:noHBand="0" w:noVBand="1"/>
            </w:tblPr>
            <w:tblGrid>
              <w:gridCol w:w="2117"/>
              <w:gridCol w:w="8428"/>
            </w:tblGrid>
            <w:tr w:rsidR="00345E3B" w:rsidRPr="00345E3B" w14:paraId="53BB8259"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47BE9BD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w:t>
                  </w:r>
                </w:p>
              </w:tc>
              <w:tc>
                <w:tcPr>
                  <w:tcW w:w="8428" w:type="dxa"/>
                  <w:tcBorders>
                    <w:top w:val="single" w:sz="8" w:space="0" w:color="000000"/>
                    <w:left w:val="single" w:sz="8" w:space="0" w:color="000000"/>
                    <w:bottom w:val="single" w:sz="8" w:space="0" w:color="000000"/>
                    <w:right w:val="single" w:sz="8" w:space="0" w:color="000000"/>
                  </w:tcBorders>
                  <w:hideMark/>
                </w:tcPr>
                <w:p w14:paraId="766D21E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Uddannelsesspecifikke adgangskrav</w:t>
                  </w:r>
                </w:p>
              </w:tc>
            </w:tr>
            <w:tr w:rsidR="00345E3B" w:rsidRPr="00345E3B" w14:paraId="158FA4F4"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5B8476E8"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e-commerce og digital marketing (Bachelor in E-commerce and Digital Marketing)</w:t>
                  </w:r>
                </w:p>
              </w:tc>
              <w:tc>
                <w:tcPr>
                  <w:tcW w:w="8428" w:type="dxa"/>
                  <w:tcBorders>
                    <w:top w:val="single" w:sz="8" w:space="0" w:color="000000"/>
                    <w:left w:val="single" w:sz="8" w:space="0" w:color="000000"/>
                    <w:bottom w:val="single" w:sz="8" w:space="0" w:color="000000"/>
                    <w:right w:val="single" w:sz="8" w:space="0" w:color="000000"/>
                  </w:tcBorders>
                  <w:hideMark/>
                </w:tcPr>
                <w:p w14:paraId="03D295A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40C4B6D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 </w:t>
                  </w:r>
                  <w:r w:rsidRPr="00345E3B">
                    <w:rPr>
                      <w:rFonts w:ascii="Times New Roman" w:eastAsia="Times New Roman" w:hAnsi="Times New Roman" w:cs="Times New Roman"/>
                      <w:sz w:val="19"/>
                      <w:szCs w:val="19"/>
                      <w:lang w:eastAsia="da-DK"/>
                    </w:rPr>
                    <w:t>Matematik B eller virksomhedsøkonomi B</w:t>
                  </w:r>
                </w:p>
                <w:p w14:paraId="55A6F0E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0075B55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Detailhandel</w:t>
                  </w:r>
                </w:p>
                <w:p w14:paraId="3EBAFDD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eventkoordinator</w:t>
                  </w:r>
                </w:p>
                <w:p w14:paraId="26A8C0C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finansuddannelsen</w:t>
                  </w:r>
                </w:p>
                <w:p w14:paraId="32F9576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handelsuddannelsen</w:t>
                  </w:r>
                </w:p>
                <w:p w14:paraId="229B0FF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kontoruddannelsen</w:t>
                  </w:r>
                </w:p>
                <w:p w14:paraId="31BF5E41" w14:textId="288EFAAD" w:rsidR="00345E3B" w:rsidRPr="00345E3B" w:rsidRDefault="00C84A62" w:rsidP="00345E3B">
                  <w:pPr>
                    <w:spacing w:after="0" w:line="240" w:lineRule="auto"/>
                    <w:rPr>
                      <w:rFonts w:ascii="Times New Roman" w:eastAsia="Times New Roman" w:hAnsi="Times New Roman" w:cs="Times New Roman"/>
                      <w:sz w:val="19"/>
                      <w:szCs w:val="19"/>
                      <w:lang w:eastAsia="da-DK"/>
                    </w:rPr>
                  </w:pPr>
                  <w:commentRangeStart w:id="527"/>
                  <w:ins w:id="528" w:author="Rikke Lise Simested" w:date="2024-10-21T10:46:00Z">
                    <w:r>
                      <w:rPr>
                        <w:rFonts w:ascii="Times New Roman" w:eastAsia="Times New Roman" w:hAnsi="Times New Roman" w:cs="Times New Roman"/>
                        <w:i/>
                        <w:iCs/>
                        <w:sz w:val="19"/>
                        <w:szCs w:val="19"/>
                        <w:lang w:eastAsia="da-DK"/>
                      </w:rPr>
                      <w:t>Ingen s</w:t>
                    </w:r>
                  </w:ins>
                  <w:del w:id="529" w:author="Rikke Lise Simested" w:date="2024-10-21T10:46:00Z">
                    <w:r w:rsidR="00345E3B" w:rsidRPr="00345E3B" w:rsidDel="00C84A62">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del w:id="530" w:author="Rikke Lise Simested" w:date="2024-10-21T10:46:00Z">
                    <w:r w:rsidR="00345E3B" w:rsidRPr="00345E3B" w:rsidDel="00C84A62">
                      <w:rPr>
                        <w:rFonts w:ascii="Times New Roman" w:eastAsia="Times New Roman" w:hAnsi="Times New Roman" w:cs="Times New Roman"/>
                        <w:i/>
                        <w:iCs/>
                        <w:sz w:val="19"/>
                        <w:szCs w:val="19"/>
                        <w:lang w:eastAsia="da-DK"/>
                      </w:rPr>
                      <w:delText>: </w:delText>
                    </w:r>
                    <w:r w:rsidR="00345E3B" w:rsidRPr="00345E3B" w:rsidDel="00C84A62">
                      <w:rPr>
                        <w:rFonts w:ascii="Times New Roman" w:eastAsia="Times New Roman" w:hAnsi="Times New Roman" w:cs="Times New Roman"/>
                        <w:sz w:val="19"/>
                        <w:szCs w:val="19"/>
                        <w:lang w:eastAsia="da-DK"/>
                      </w:rPr>
                      <w:delText>Matematik B eller virksomhedsøkonomi B</w:delText>
                    </w:r>
                  </w:del>
                  <w:commentRangeEnd w:id="527"/>
                  <w:r>
                    <w:rPr>
                      <w:rStyle w:val="Kommentarhenvisning"/>
                    </w:rPr>
                    <w:commentReference w:id="527"/>
                  </w:r>
                </w:p>
              </w:tc>
            </w:tr>
            <w:tr w:rsidR="00345E3B" w:rsidRPr="00345E3B" w14:paraId="54FD2875"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42B7E71A"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eksport</w:t>
                  </w:r>
                  <w:proofErr w:type="spellEnd"/>
                  <w:r w:rsidRPr="00345E3B">
                    <w:rPr>
                      <w:rFonts w:ascii="Times New Roman" w:eastAsia="Times New Roman" w:hAnsi="Times New Roman" w:cs="Times New Roman"/>
                      <w:sz w:val="19"/>
                      <w:szCs w:val="19"/>
                      <w:lang w:val="en-US" w:eastAsia="da-DK"/>
                    </w:rPr>
                    <w:t xml:space="preserve"> og </w:t>
                  </w:r>
                  <w:proofErr w:type="spellStart"/>
                  <w:r w:rsidRPr="00345E3B">
                    <w:rPr>
                      <w:rFonts w:ascii="Times New Roman" w:eastAsia="Times New Roman" w:hAnsi="Times New Roman" w:cs="Times New Roman"/>
                      <w:sz w:val="19"/>
                      <w:szCs w:val="19"/>
                      <w:lang w:val="en-US" w:eastAsia="da-DK"/>
                    </w:rPr>
                    <w:t>teknologi</w:t>
                  </w:r>
                  <w:proofErr w:type="spellEnd"/>
                  <w:r w:rsidRPr="00345E3B">
                    <w:rPr>
                      <w:rFonts w:ascii="Times New Roman" w:eastAsia="Times New Roman" w:hAnsi="Times New Roman" w:cs="Times New Roman"/>
                      <w:sz w:val="19"/>
                      <w:szCs w:val="19"/>
                      <w:lang w:val="en-US" w:eastAsia="da-DK"/>
                    </w:rPr>
                    <w:t xml:space="preserve"> (Bachelor of Export and Technology Management)</w:t>
                  </w:r>
                </w:p>
              </w:tc>
              <w:tc>
                <w:tcPr>
                  <w:tcW w:w="8428" w:type="dxa"/>
                  <w:tcBorders>
                    <w:top w:val="single" w:sz="8" w:space="0" w:color="000000"/>
                    <w:left w:val="single" w:sz="8" w:space="0" w:color="000000"/>
                    <w:bottom w:val="single" w:sz="8" w:space="0" w:color="000000"/>
                    <w:right w:val="single" w:sz="8" w:space="0" w:color="000000"/>
                  </w:tcBorders>
                  <w:hideMark/>
                </w:tcPr>
                <w:p w14:paraId="2429AEB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6E201C8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B og enten matematik B eller virksomhedsøkonomi B</w:t>
                  </w:r>
                </w:p>
                <w:p w14:paraId="60F48CB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20C812F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Automatik- og procesuddannelsen (med specialer)</w:t>
                  </w:r>
                </w:p>
                <w:p w14:paraId="368D561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beslagsmedeuddannelsen</w:t>
                  </w:r>
                </w:p>
                <w:p w14:paraId="672BA21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boligmontering</w:t>
                  </w:r>
                </w:p>
                <w:p w14:paraId="0FF5427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bygningssnedker</w:t>
                  </w:r>
                </w:p>
                <w:p w14:paraId="4F0486D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spellStart"/>
                  <w:r w:rsidRPr="00345E3B">
                    <w:rPr>
                      <w:rFonts w:ascii="Times New Roman" w:eastAsia="Times New Roman" w:hAnsi="Times New Roman" w:cs="Times New Roman"/>
                      <w:sz w:val="19"/>
                      <w:szCs w:val="19"/>
                      <w:lang w:eastAsia="da-DK"/>
                    </w:rPr>
                    <w:t>cnc</w:t>
                  </w:r>
                  <w:proofErr w:type="spellEnd"/>
                  <w:r w:rsidRPr="00345E3B">
                    <w:rPr>
                      <w:rFonts w:ascii="Times New Roman" w:eastAsia="Times New Roman" w:hAnsi="Times New Roman" w:cs="Times New Roman"/>
                      <w:sz w:val="19"/>
                      <w:szCs w:val="19"/>
                      <w:lang w:eastAsia="da-DK"/>
                    </w:rPr>
                    <w:t>-teknikuddannelsen (trin 2)</w:t>
                  </w:r>
                </w:p>
                <w:p w14:paraId="7BB66A6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cykel- og motorcykelmekaniker (med specialer)</w:t>
                  </w:r>
                </w:p>
                <w:p w14:paraId="201CF25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data- og kommunikationsuddannelsen (med specialer)</w:t>
                  </w:r>
                </w:p>
                <w:p w14:paraId="118AF13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elektrikeruddannelsen (med specialer)</w:t>
                  </w:r>
                </w:p>
                <w:p w14:paraId="1A54A87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lastRenderedPageBreak/>
                    <w:t>elektronik- og svagstrømsuddannelsen</w:t>
                  </w:r>
                </w:p>
                <w:p w14:paraId="3CD0B7A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entreprenør- og </w:t>
                  </w:r>
                  <w:proofErr w:type="spellStart"/>
                  <w:r w:rsidRPr="00345E3B">
                    <w:rPr>
                      <w:rFonts w:ascii="Times New Roman" w:eastAsia="Times New Roman" w:hAnsi="Times New Roman" w:cs="Times New Roman"/>
                      <w:sz w:val="19"/>
                      <w:szCs w:val="19"/>
                      <w:lang w:eastAsia="da-DK"/>
                    </w:rPr>
                    <w:t>landbrugsmaskinmekaniker</w:t>
                  </w:r>
                  <w:proofErr w:type="spellEnd"/>
                </w:p>
                <w:p w14:paraId="2E21446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finmekaniker (med specialer)</w:t>
                  </w:r>
                </w:p>
                <w:p w14:paraId="4D49DDA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flymekaniker</w:t>
                  </w:r>
                </w:p>
                <w:p w14:paraId="25C8953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grafisk tekniker</w:t>
                  </w:r>
                </w:p>
                <w:p w14:paraId="1B1191D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handelsuddannelse (med specialer)</w:t>
                  </w:r>
                </w:p>
                <w:p w14:paraId="0C14885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industriteknikeruddannelsen (med specialer)</w:t>
                  </w:r>
                </w:p>
                <w:p w14:paraId="0ABE99D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karrosseriuddannelsen</w:t>
                  </w:r>
                </w:p>
                <w:p w14:paraId="4D21989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køletekniker (trin 2)</w:t>
                  </w:r>
                </w:p>
                <w:p w14:paraId="1CE7A28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maritime håndværksfag</w:t>
                  </w:r>
                </w:p>
                <w:p w14:paraId="7D52444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maskinsnedker</w:t>
                  </w:r>
                </w:p>
                <w:p w14:paraId="5811EC3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mediegrafiker</w:t>
                  </w:r>
                </w:p>
                <w:p w14:paraId="42A11D5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mekaniker (trin 2)</w:t>
                  </w:r>
                </w:p>
                <w:p w14:paraId="39EFF83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metalsmed (med specialer)</w:t>
                  </w:r>
                </w:p>
                <w:p w14:paraId="461111E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modelsnedker</w:t>
                  </w:r>
                </w:p>
                <w:p w14:paraId="17E84A7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møbelsnedker og orgelbygger</w:t>
                  </w:r>
                </w:p>
                <w:p w14:paraId="457DB3F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plastmager (trin 2)</w:t>
                  </w:r>
                </w:p>
                <w:p w14:paraId="026EB4F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procesoperatør (trin 2)</w:t>
                  </w:r>
                </w:p>
                <w:p w14:paraId="6C207F0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skibsmekaniker (trin 2)</w:t>
                  </w:r>
                </w:p>
                <w:p w14:paraId="35B71F7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skibsmontør (trin 2)</w:t>
                  </w:r>
                </w:p>
                <w:p w14:paraId="4D3E1D6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skibstekniker (trin 2)</w:t>
                  </w:r>
                </w:p>
                <w:p w14:paraId="62FB9D3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skiltetekniker</w:t>
                  </w:r>
                </w:p>
                <w:p w14:paraId="69CC014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skorstensfejer (trin 2)</w:t>
                  </w:r>
                </w:p>
                <w:p w14:paraId="525AE68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smed (med specialer)</w:t>
                  </w:r>
                </w:p>
                <w:p w14:paraId="04499C3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snedker (med specialer)</w:t>
                  </w:r>
                </w:p>
                <w:p w14:paraId="16F98F3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støberitekniker (trin 2)</w:t>
                  </w:r>
                </w:p>
                <w:p w14:paraId="7EF715A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teknisk designer</w:t>
                  </w:r>
                </w:p>
                <w:p w14:paraId="6806931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vejgodstransportuddannelsen</w:t>
                  </w:r>
                </w:p>
                <w:p w14:paraId="5F46ABA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vvs-energiuddannelsen</w:t>
                  </w:r>
                </w:p>
                <w:p w14:paraId="353429F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værktøjsuddannelsen (med specialer)</w:t>
                  </w:r>
                </w:p>
                <w:p w14:paraId="2D3BC69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værktøjstekniker</w:t>
                  </w:r>
                </w:p>
                <w:p w14:paraId="693DABF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7DFA6C1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3-årig erhvervsuddannelse:</w:t>
                  </w:r>
                </w:p>
                <w:p w14:paraId="0B12380E" w14:textId="598E1FD6"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B og enten matematik B eller virksomhedsøkonomi B</w:t>
                  </w:r>
                </w:p>
              </w:tc>
            </w:tr>
            <w:tr w:rsidR="00345E3B" w:rsidRPr="00345E3B" w14:paraId="1E1A0E39"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0F05F343"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lastRenderedPageBreak/>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finans</w:t>
                  </w:r>
                  <w:proofErr w:type="spellEnd"/>
                  <w:r w:rsidRPr="00345E3B">
                    <w:rPr>
                      <w:rFonts w:ascii="Times New Roman" w:eastAsia="Times New Roman" w:hAnsi="Times New Roman" w:cs="Times New Roman"/>
                      <w:sz w:val="19"/>
                      <w:szCs w:val="19"/>
                      <w:lang w:val="en-US" w:eastAsia="da-DK"/>
                    </w:rPr>
                    <w:t xml:space="preserve"> (Bachelor of Financial Management and Services)</w:t>
                  </w:r>
                </w:p>
              </w:tc>
              <w:tc>
                <w:tcPr>
                  <w:tcW w:w="8428" w:type="dxa"/>
                  <w:tcBorders>
                    <w:top w:val="single" w:sz="8" w:space="0" w:color="000000"/>
                    <w:left w:val="single" w:sz="8" w:space="0" w:color="000000"/>
                    <w:bottom w:val="single" w:sz="8" w:space="0" w:color="000000"/>
                    <w:right w:val="single" w:sz="8" w:space="0" w:color="000000"/>
                  </w:tcBorders>
                  <w:hideMark/>
                </w:tcPr>
                <w:p w14:paraId="7252144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51DFBCF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C og enten matematik B eller virksomhedsøkonomi B</w:t>
                  </w:r>
                </w:p>
                <w:p w14:paraId="0F60D77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1136257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Finansuddannelsen (trin 2)</w:t>
                  </w:r>
                </w:p>
                <w:p w14:paraId="6547A25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handelsuddannelse (med specialer)</w:t>
                  </w:r>
                </w:p>
                <w:p w14:paraId="082BBD3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it-supporter</w:t>
                  </w:r>
                </w:p>
                <w:p w14:paraId="1106F07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kontoruddannelse (med specialer)</w:t>
                  </w:r>
                </w:p>
                <w:p w14:paraId="524437B5" w14:textId="112E9FDE" w:rsidR="00345E3B" w:rsidRPr="00345E3B" w:rsidRDefault="00C84A62" w:rsidP="00345E3B">
                  <w:pPr>
                    <w:spacing w:after="0" w:line="240" w:lineRule="auto"/>
                    <w:rPr>
                      <w:rFonts w:ascii="Times New Roman" w:eastAsia="Times New Roman" w:hAnsi="Times New Roman" w:cs="Times New Roman"/>
                      <w:sz w:val="19"/>
                      <w:szCs w:val="19"/>
                      <w:lang w:eastAsia="da-DK"/>
                    </w:rPr>
                  </w:pPr>
                  <w:ins w:id="531" w:author="Rikke Lise Simested" w:date="2024-10-21T10:48:00Z">
                    <w:r>
                      <w:rPr>
                        <w:rFonts w:ascii="Times New Roman" w:eastAsia="Times New Roman" w:hAnsi="Times New Roman" w:cs="Times New Roman"/>
                        <w:i/>
                        <w:iCs/>
                        <w:sz w:val="19"/>
                        <w:szCs w:val="19"/>
                        <w:lang w:eastAsia="da-DK"/>
                      </w:rPr>
                      <w:t>Ingen s</w:t>
                    </w:r>
                  </w:ins>
                  <w:commentRangeStart w:id="532"/>
                  <w:del w:id="533" w:author="Rikke Lise Simested" w:date="2024-10-21T10:48:00Z">
                    <w:r w:rsidR="00345E3B" w:rsidRPr="00345E3B" w:rsidDel="00C84A62">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del w:id="534" w:author="Rikke Lise Simested" w:date="2024-10-21T10:49:00Z">
                    <w:r w:rsidR="00345E3B" w:rsidRPr="00345E3B" w:rsidDel="00C84A62">
                      <w:rPr>
                        <w:rFonts w:ascii="Times New Roman" w:eastAsia="Times New Roman" w:hAnsi="Times New Roman" w:cs="Times New Roman"/>
                        <w:i/>
                        <w:iCs/>
                        <w:sz w:val="19"/>
                        <w:szCs w:val="19"/>
                        <w:lang w:eastAsia="da-DK"/>
                      </w:rPr>
                      <w:delText>:</w:delText>
                    </w:r>
                    <w:r w:rsidR="00345E3B" w:rsidRPr="00345E3B" w:rsidDel="00C84A62">
                      <w:rPr>
                        <w:rFonts w:ascii="Times New Roman" w:eastAsia="Times New Roman" w:hAnsi="Times New Roman" w:cs="Times New Roman"/>
                        <w:sz w:val="19"/>
                        <w:szCs w:val="19"/>
                        <w:lang w:eastAsia="da-DK"/>
                      </w:rPr>
                      <w:delText> Engelsk C og enten matematik B eller virksomhedsøkonomi B</w:delText>
                    </w:r>
                  </w:del>
                  <w:commentRangeEnd w:id="532"/>
                  <w:r>
                    <w:rPr>
                      <w:rStyle w:val="Kommentarhenvisning"/>
                    </w:rPr>
                    <w:commentReference w:id="532"/>
                  </w:r>
                </w:p>
              </w:tc>
            </w:tr>
            <w:tr w:rsidR="00345E3B" w:rsidRPr="00345E3B" w14:paraId="3F7D2994"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68A050A9"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event management og </w:t>
                  </w:r>
                  <w:proofErr w:type="spellStart"/>
                  <w:r w:rsidRPr="00345E3B">
                    <w:rPr>
                      <w:rFonts w:ascii="Times New Roman" w:eastAsia="Times New Roman" w:hAnsi="Times New Roman" w:cs="Times New Roman"/>
                      <w:sz w:val="19"/>
                      <w:szCs w:val="19"/>
                      <w:lang w:val="en-US" w:eastAsia="da-DK"/>
                    </w:rPr>
                    <w:t>økonomi</w:t>
                  </w:r>
                  <w:proofErr w:type="spellEnd"/>
                  <w:r w:rsidRPr="00345E3B">
                    <w:rPr>
                      <w:rFonts w:ascii="Times New Roman" w:eastAsia="Times New Roman" w:hAnsi="Times New Roman" w:cs="Times New Roman"/>
                      <w:sz w:val="19"/>
                      <w:szCs w:val="19"/>
                      <w:lang w:val="en-US" w:eastAsia="da-DK"/>
                    </w:rPr>
                    <w:t xml:space="preserve"> (Bachelor of Event Management and Economics)</w:t>
                  </w:r>
                </w:p>
              </w:tc>
              <w:tc>
                <w:tcPr>
                  <w:tcW w:w="8428" w:type="dxa"/>
                  <w:tcBorders>
                    <w:top w:val="single" w:sz="8" w:space="0" w:color="000000"/>
                    <w:left w:val="single" w:sz="8" w:space="0" w:color="000000"/>
                    <w:bottom w:val="single" w:sz="8" w:space="0" w:color="000000"/>
                    <w:right w:val="single" w:sz="8" w:space="0" w:color="000000"/>
                  </w:tcBorders>
                  <w:hideMark/>
                </w:tcPr>
                <w:p w14:paraId="694346D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5500E7E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B og matematik B</w:t>
                  </w:r>
                </w:p>
                <w:p w14:paraId="1ECDDEF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relevant erhvervsuddannelse:</w:t>
                  </w:r>
                </w:p>
                <w:p w14:paraId="5AF067B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Eventkoordinator</w:t>
                  </w:r>
                </w:p>
                <w:p w14:paraId="53C81FE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B og matematik B</w:t>
                  </w:r>
                </w:p>
              </w:tc>
            </w:tr>
            <w:tr w:rsidR="00345E3B" w:rsidRPr="00345E3B" w14:paraId="58C917E6"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3FB0D6E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Professionsbachelor i procesøkonomi og værdikædeledelse (Bachelor of Value Chain Management)</w:t>
                  </w:r>
                </w:p>
              </w:tc>
              <w:tc>
                <w:tcPr>
                  <w:tcW w:w="8428" w:type="dxa"/>
                  <w:tcBorders>
                    <w:top w:val="single" w:sz="8" w:space="0" w:color="000000"/>
                    <w:left w:val="single" w:sz="8" w:space="0" w:color="000000"/>
                    <w:bottom w:val="single" w:sz="8" w:space="0" w:color="000000"/>
                    <w:right w:val="single" w:sz="8" w:space="0" w:color="000000"/>
                  </w:tcBorders>
                  <w:hideMark/>
                </w:tcPr>
                <w:p w14:paraId="7E302D7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194DCD4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B og matematik B</w:t>
                  </w:r>
                </w:p>
              </w:tc>
            </w:tr>
            <w:tr w:rsidR="00345E3B" w:rsidRPr="00345E3B" w14:paraId="4BD65ECA" w14:textId="77777777" w:rsidTr="002F64DA">
              <w:tc>
                <w:tcPr>
                  <w:tcW w:w="2117" w:type="dxa"/>
                  <w:tcBorders>
                    <w:top w:val="single" w:sz="8" w:space="0" w:color="000000"/>
                    <w:left w:val="single" w:sz="8" w:space="0" w:color="000000"/>
                    <w:bottom w:val="single" w:sz="8" w:space="0" w:color="000000"/>
                    <w:right w:val="single" w:sz="8" w:space="0" w:color="000000"/>
                  </w:tcBorders>
                  <w:hideMark/>
                </w:tcPr>
                <w:p w14:paraId="35A6BD1B"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økonomi</w:t>
                  </w:r>
                  <w:proofErr w:type="spellEnd"/>
                  <w:r w:rsidRPr="00345E3B">
                    <w:rPr>
                      <w:rFonts w:ascii="Times New Roman" w:eastAsia="Times New Roman" w:hAnsi="Times New Roman" w:cs="Times New Roman"/>
                      <w:sz w:val="19"/>
                      <w:szCs w:val="19"/>
                      <w:lang w:val="en-US" w:eastAsia="da-DK"/>
                    </w:rPr>
                    <w:t xml:space="preserve"> og </w:t>
                  </w:r>
                  <w:proofErr w:type="spellStart"/>
                  <w:r w:rsidRPr="00345E3B">
                    <w:rPr>
                      <w:rFonts w:ascii="Times New Roman" w:eastAsia="Times New Roman" w:hAnsi="Times New Roman" w:cs="Times New Roman"/>
                      <w:sz w:val="19"/>
                      <w:szCs w:val="19"/>
                      <w:lang w:val="en-US" w:eastAsia="da-DK"/>
                    </w:rPr>
                    <w:t>informationsteknologi</w:t>
                  </w:r>
                  <w:proofErr w:type="spellEnd"/>
                  <w:r w:rsidRPr="00345E3B">
                    <w:rPr>
                      <w:rFonts w:ascii="Times New Roman" w:eastAsia="Times New Roman" w:hAnsi="Times New Roman" w:cs="Times New Roman"/>
                      <w:sz w:val="19"/>
                      <w:szCs w:val="19"/>
                      <w:lang w:val="en-US" w:eastAsia="da-DK"/>
                    </w:rPr>
                    <w:t xml:space="preserve"> (Bachelor of Economics and Information Technology)</w:t>
                  </w:r>
                </w:p>
              </w:tc>
              <w:tc>
                <w:tcPr>
                  <w:tcW w:w="8428" w:type="dxa"/>
                  <w:tcBorders>
                    <w:top w:val="single" w:sz="8" w:space="0" w:color="000000"/>
                    <w:left w:val="single" w:sz="8" w:space="0" w:color="000000"/>
                    <w:bottom w:val="single" w:sz="8" w:space="0" w:color="000000"/>
                    <w:right w:val="single" w:sz="8" w:space="0" w:color="000000"/>
                  </w:tcBorders>
                  <w:hideMark/>
                </w:tcPr>
                <w:p w14:paraId="58B1738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2AA9B6C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Matematik B</w:t>
                  </w:r>
                </w:p>
              </w:tc>
            </w:tr>
          </w:tbl>
          <w:p w14:paraId="79FF4B70" w14:textId="77777777" w:rsidR="00345E3B" w:rsidRPr="00345E3B" w:rsidRDefault="00345E3B" w:rsidP="00345E3B">
            <w:pPr>
              <w:spacing w:before="200" w:after="200" w:line="240" w:lineRule="auto"/>
              <w:rPr>
                <w:rFonts w:ascii="Times New Roman" w:eastAsia="Times New Roman" w:hAnsi="Times New Roman" w:cs="Times New Roman"/>
                <w:sz w:val="23"/>
                <w:szCs w:val="23"/>
                <w:lang w:eastAsia="da-DK"/>
              </w:rPr>
            </w:pPr>
          </w:p>
        </w:tc>
      </w:tr>
    </w:tbl>
    <w:p w14:paraId="18B850A1" w14:textId="77777777" w:rsidR="00345E3B" w:rsidRPr="00345E3B" w:rsidRDefault="00345E3B" w:rsidP="00345E3B">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345E3B">
        <w:rPr>
          <w:rFonts w:ascii="Questa-Regular" w:eastAsia="Times New Roman" w:hAnsi="Questa-Regular" w:cs="Times New Roman"/>
          <w:b/>
          <w:bCs/>
          <w:i/>
          <w:iCs/>
          <w:color w:val="212529"/>
          <w:sz w:val="23"/>
          <w:szCs w:val="23"/>
          <w:lang w:eastAsia="da-DK"/>
        </w:rPr>
        <w:lastRenderedPageBreak/>
        <w:t>Diplomingeniøruddannelser</w:t>
      </w:r>
    </w:p>
    <w:tbl>
      <w:tblPr>
        <w:tblW w:w="0" w:type="auto"/>
        <w:tblCellMar>
          <w:left w:w="0" w:type="dxa"/>
          <w:right w:w="0" w:type="dxa"/>
        </w:tblCellMar>
        <w:tblLook w:val="04A0" w:firstRow="1" w:lastRow="0" w:firstColumn="1" w:lastColumn="0" w:noHBand="0" w:noVBand="1"/>
      </w:tblPr>
      <w:tblGrid>
        <w:gridCol w:w="9638"/>
      </w:tblGrid>
      <w:tr w:rsidR="00345E3B" w:rsidRPr="00345E3B" w14:paraId="1F44AD2F" w14:textId="77777777" w:rsidTr="00345E3B">
        <w:tc>
          <w:tcPr>
            <w:tcW w:w="0" w:type="auto"/>
            <w:tcBorders>
              <w:top w:val="nil"/>
              <w:left w:val="nil"/>
              <w:bottom w:val="nil"/>
              <w:right w:val="nil"/>
            </w:tcBorders>
            <w:hideMark/>
          </w:tcPr>
          <w:tbl>
            <w:tblPr>
              <w:tblW w:w="10590" w:type="dxa"/>
              <w:tblCellMar>
                <w:top w:w="15" w:type="dxa"/>
                <w:left w:w="15" w:type="dxa"/>
                <w:bottom w:w="15" w:type="dxa"/>
                <w:right w:w="15" w:type="dxa"/>
              </w:tblCellMar>
              <w:tblLook w:val="04A0" w:firstRow="1" w:lastRow="0" w:firstColumn="1" w:lastColumn="0" w:noHBand="0" w:noVBand="1"/>
            </w:tblPr>
            <w:tblGrid>
              <w:gridCol w:w="2133"/>
              <w:gridCol w:w="2110"/>
              <w:gridCol w:w="6347"/>
            </w:tblGrid>
            <w:tr w:rsidR="00345E3B" w:rsidRPr="00345E3B" w14:paraId="4EFA1EDF" w14:textId="77777777" w:rsidTr="002F64DA">
              <w:tc>
                <w:tcPr>
                  <w:tcW w:w="2133" w:type="dxa"/>
                  <w:tcBorders>
                    <w:top w:val="single" w:sz="8" w:space="0" w:color="000000"/>
                    <w:left w:val="single" w:sz="8" w:space="0" w:color="000000"/>
                    <w:bottom w:val="single" w:sz="8" w:space="0" w:color="000000"/>
                    <w:right w:val="single" w:sz="8" w:space="0" w:color="000000"/>
                  </w:tcBorders>
                  <w:hideMark/>
                </w:tcPr>
                <w:p w14:paraId="71F9FE6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commentRangeStart w:id="535"/>
                  <w:r w:rsidRPr="00345E3B">
                    <w:rPr>
                      <w:rFonts w:ascii="Times New Roman" w:eastAsia="Times New Roman" w:hAnsi="Times New Roman" w:cs="Times New Roman"/>
                      <w:b/>
                      <w:bCs/>
                      <w:sz w:val="19"/>
                      <w:szCs w:val="19"/>
                      <w:lang w:eastAsia="da-DK"/>
                    </w:rPr>
                    <w:lastRenderedPageBreak/>
                    <w:t>Hovedområde</w:t>
                  </w:r>
                  <w:commentRangeEnd w:id="535"/>
                  <w:r w:rsidR="00756CFC">
                    <w:rPr>
                      <w:rStyle w:val="Kommentarhenvisning"/>
                    </w:rPr>
                    <w:commentReference w:id="535"/>
                  </w: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1EA1FEC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w:t>
                  </w:r>
                </w:p>
              </w:tc>
              <w:tc>
                <w:tcPr>
                  <w:tcW w:w="6347" w:type="dxa"/>
                  <w:tcBorders>
                    <w:top w:val="single" w:sz="8" w:space="0" w:color="000000"/>
                    <w:left w:val="single" w:sz="8" w:space="0" w:color="000000"/>
                    <w:bottom w:val="single" w:sz="8" w:space="0" w:color="000000"/>
                    <w:right w:val="single" w:sz="8" w:space="0" w:color="000000"/>
                  </w:tcBorders>
                  <w:vAlign w:val="center"/>
                  <w:hideMark/>
                </w:tcPr>
                <w:p w14:paraId="47B6E84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Uddannelsesspecifikke adgangskrav</w:t>
                  </w:r>
                </w:p>
              </w:tc>
            </w:tr>
            <w:tr w:rsidR="00345E3B" w:rsidRPr="00345E3B" w14:paraId="58585AA1" w14:textId="77777777" w:rsidTr="002F64DA">
              <w:tc>
                <w:tcPr>
                  <w:tcW w:w="2133" w:type="dxa"/>
                  <w:tcBorders>
                    <w:top w:val="single" w:sz="8" w:space="0" w:color="000000"/>
                    <w:left w:val="single" w:sz="8" w:space="0" w:color="000000"/>
                    <w:bottom w:val="single" w:sz="8" w:space="0" w:color="000000"/>
                    <w:right w:val="single" w:sz="8" w:space="0" w:color="000000"/>
                  </w:tcBorders>
                  <w:vAlign w:val="center"/>
                  <w:hideMark/>
                </w:tcPr>
                <w:p w14:paraId="6C7F2F7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Bioteknologiingeniør</w:t>
                  </w: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664DF6D9"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Bioteknologi</w:t>
                  </w:r>
                  <w:proofErr w:type="spellEnd"/>
                </w:p>
                <w:p w14:paraId="5803C942"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Biotechnology)</w:t>
                  </w:r>
                </w:p>
              </w:tc>
              <w:tc>
                <w:tcPr>
                  <w:tcW w:w="6347" w:type="dxa"/>
                  <w:tcBorders>
                    <w:top w:val="single" w:sz="8" w:space="0" w:color="000000"/>
                    <w:left w:val="single" w:sz="8" w:space="0" w:color="000000"/>
                    <w:bottom w:val="single" w:sz="8" w:space="0" w:color="000000"/>
                    <w:right w:val="single" w:sz="8" w:space="0" w:color="000000"/>
                  </w:tcBorders>
                  <w:vAlign w:val="center"/>
                  <w:hideMark/>
                </w:tcPr>
                <w:p w14:paraId="244CCE6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3198298E"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Engelsk B og matematik A og enten fysik B </w:t>
                  </w:r>
                </w:p>
                <w:p w14:paraId="357EED0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eller geovidenskab A og enten bioteknologi A eller kemi B</w:t>
                  </w:r>
                </w:p>
                <w:p w14:paraId="6157E11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0363D88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28764EFE" w14:textId="52298290" w:rsidR="00852217" w:rsidDel="00C84A62" w:rsidRDefault="00C84A62" w:rsidP="00C84A62">
                  <w:pPr>
                    <w:spacing w:after="0" w:line="240" w:lineRule="auto"/>
                    <w:rPr>
                      <w:del w:id="536" w:author="Rikke Lise Simested" w:date="2024-10-21T10:51:00Z"/>
                      <w:rFonts w:ascii="Times New Roman" w:eastAsia="Times New Roman" w:hAnsi="Times New Roman" w:cs="Times New Roman"/>
                      <w:sz w:val="19"/>
                      <w:szCs w:val="19"/>
                      <w:lang w:eastAsia="da-DK"/>
                    </w:rPr>
                  </w:pPr>
                  <w:ins w:id="537" w:author="Rikke Lise Simested" w:date="2024-10-21T10:51:00Z">
                    <w:r>
                      <w:rPr>
                        <w:rFonts w:ascii="Times New Roman" w:eastAsia="Times New Roman" w:hAnsi="Times New Roman" w:cs="Times New Roman"/>
                        <w:i/>
                        <w:iCs/>
                        <w:sz w:val="19"/>
                        <w:szCs w:val="19"/>
                        <w:lang w:eastAsia="da-DK"/>
                      </w:rPr>
                      <w:t>Ingen s</w:t>
                    </w:r>
                  </w:ins>
                  <w:commentRangeStart w:id="538"/>
                  <w:del w:id="539" w:author="Rikke Lise Simested" w:date="2024-10-21T10:51:00Z">
                    <w:r w:rsidR="00345E3B" w:rsidRPr="00345E3B" w:rsidDel="00C84A62">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del w:id="540" w:author="Rikke Lise Simested" w:date="2024-10-21T10:51:00Z">
                    <w:r w:rsidR="00345E3B" w:rsidRPr="00345E3B" w:rsidDel="00C84A62">
                      <w:rPr>
                        <w:rFonts w:ascii="Times New Roman" w:eastAsia="Times New Roman" w:hAnsi="Times New Roman" w:cs="Times New Roman"/>
                        <w:i/>
                        <w:iCs/>
                        <w:sz w:val="19"/>
                        <w:szCs w:val="19"/>
                        <w:lang w:eastAsia="da-DK"/>
                      </w:rPr>
                      <w:delText>:</w:delText>
                    </w:r>
                    <w:r w:rsidR="00345E3B" w:rsidRPr="00345E3B" w:rsidDel="00C84A62">
                      <w:rPr>
                        <w:rFonts w:ascii="Times New Roman" w:eastAsia="Times New Roman" w:hAnsi="Times New Roman" w:cs="Times New Roman"/>
                        <w:sz w:val="19"/>
                        <w:szCs w:val="19"/>
                        <w:lang w:eastAsia="da-DK"/>
                      </w:rPr>
                      <w:delText xml:space="preserve"> Engelsk B og matematik A og enten fysik B </w:delText>
                    </w:r>
                  </w:del>
                </w:p>
                <w:p w14:paraId="5DC13698" w14:textId="35A5572B" w:rsidR="00345E3B" w:rsidRPr="00345E3B" w:rsidRDefault="00345E3B" w:rsidP="00115F44">
                  <w:pPr>
                    <w:spacing w:after="0" w:line="240" w:lineRule="auto"/>
                    <w:rPr>
                      <w:rFonts w:ascii="Times New Roman" w:eastAsia="Times New Roman" w:hAnsi="Times New Roman" w:cs="Times New Roman"/>
                      <w:sz w:val="19"/>
                      <w:szCs w:val="19"/>
                      <w:lang w:eastAsia="da-DK"/>
                    </w:rPr>
                  </w:pPr>
                  <w:del w:id="541" w:author="Rikke Lise Simested" w:date="2024-10-21T10:51:00Z">
                    <w:r w:rsidRPr="00345E3B" w:rsidDel="00C84A62">
                      <w:rPr>
                        <w:rFonts w:ascii="Times New Roman" w:eastAsia="Times New Roman" w:hAnsi="Times New Roman" w:cs="Times New Roman"/>
                        <w:sz w:val="19"/>
                        <w:szCs w:val="19"/>
                        <w:lang w:eastAsia="da-DK"/>
                      </w:rPr>
                      <w:delText>eller geovidenskab A og enten bioteknologi A eller kemi B</w:delText>
                    </w:r>
                    <w:commentRangeEnd w:id="538"/>
                    <w:r w:rsidR="00C84A62" w:rsidDel="00C84A62">
                      <w:rPr>
                        <w:rStyle w:val="Kommentarhenvisning"/>
                      </w:rPr>
                      <w:commentReference w:id="538"/>
                    </w:r>
                  </w:del>
                </w:p>
              </w:tc>
            </w:tr>
            <w:tr w:rsidR="00345E3B" w:rsidRPr="00345E3B" w14:paraId="18FCC26E" w14:textId="77777777" w:rsidTr="002F64DA">
              <w:tc>
                <w:tcPr>
                  <w:tcW w:w="2133" w:type="dxa"/>
                  <w:vMerge w:val="restart"/>
                  <w:tcBorders>
                    <w:top w:val="single" w:sz="8" w:space="0" w:color="000000"/>
                    <w:left w:val="single" w:sz="8" w:space="0" w:color="000000"/>
                    <w:bottom w:val="single" w:sz="8" w:space="0" w:color="000000"/>
                    <w:right w:val="single" w:sz="8" w:space="0" w:color="000000"/>
                  </w:tcBorders>
                  <w:vAlign w:val="center"/>
                  <w:hideMark/>
                </w:tcPr>
                <w:p w14:paraId="5099C48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Bygningsingeniør</w:t>
                  </w: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36155A6B"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Arktisk</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byggeri</w:t>
                  </w:r>
                  <w:proofErr w:type="spellEnd"/>
                  <w:r w:rsidRPr="00345E3B">
                    <w:rPr>
                      <w:rFonts w:ascii="Times New Roman" w:eastAsia="Times New Roman" w:hAnsi="Times New Roman" w:cs="Times New Roman"/>
                      <w:sz w:val="19"/>
                      <w:szCs w:val="19"/>
                      <w:lang w:val="en-US" w:eastAsia="da-DK"/>
                    </w:rPr>
                    <w:t xml:space="preserve"> og </w:t>
                  </w:r>
                  <w:proofErr w:type="spellStart"/>
                  <w:r w:rsidRPr="00345E3B">
                    <w:rPr>
                      <w:rFonts w:ascii="Times New Roman" w:eastAsia="Times New Roman" w:hAnsi="Times New Roman" w:cs="Times New Roman"/>
                      <w:sz w:val="19"/>
                      <w:szCs w:val="19"/>
                      <w:lang w:val="en-US" w:eastAsia="da-DK"/>
                    </w:rPr>
                    <w:t>infrastruktur</w:t>
                  </w:r>
                  <w:proofErr w:type="spellEnd"/>
                </w:p>
                <w:p w14:paraId="6C3A7982"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Arctic Civil Engineering)</w:t>
                  </w:r>
                </w:p>
              </w:tc>
              <w:tc>
                <w:tcPr>
                  <w:tcW w:w="6347" w:type="dxa"/>
                  <w:vMerge w:val="restart"/>
                  <w:tcBorders>
                    <w:top w:val="single" w:sz="8" w:space="0" w:color="000000"/>
                    <w:left w:val="single" w:sz="8" w:space="0" w:color="000000"/>
                    <w:bottom w:val="single" w:sz="8" w:space="0" w:color="000000"/>
                    <w:right w:val="single" w:sz="8" w:space="0" w:color="000000"/>
                  </w:tcBorders>
                  <w:vAlign w:val="center"/>
                  <w:hideMark/>
                </w:tcPr>
                <w:p w14:paraId="1A546AB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338F878A"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Engelsk B og matematik A og enten fysik B </w:t>
                  </w:r>
                </w:p>
                <w:p w14:paraId="244F796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eller geovidenskab A og enten bioteknologi A eller kemi C</w:t>
                  </w:r>
                </w:p>
                <w:p w14:paraId="17F1F83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38CCBAA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2121CD53" w14:textId="3084DB70" w:rsidR="00852217" w:rsidDel="00C84A62" w:rsidRDefault="00743E4D" w:rsidP="00C84A62">
                  <w:pPr>
                    <w:spacing w:after="0" w:line="240" w:lineRule="auto"/>
                    <w:rPr>
                      <w:del w:id="543" w:author="Rikke Lise Simested" w:date="2024-10-21T10:51:00Z"/>
                      <w:rFonts w:ascii="Times New Roman" w:eastAsia="Times New Roman" w:hAnsi="Times New Roman" w:cs="Times New Roman"/>
                      <w:sz w:val="19"/>
                      <w:szCs w:val="19"/>
                      <w:lang w:eastAsia="da-DK"/>
                    </w:rPr>
                  </w:pPr>
                  <w:commentRangeStart w:id="544"/>
                  <w:ins w:id="545" w:author="Rikke Lise Simested" w:date="2024-10-21T10:52:00Z">
                    <w:r>
                      <w:rPr>
                        <w:rFonts w:ascii="Times New Roman" w:eastAsia="Times New Roman" w:hAnsi="Times New Roman" w:cs="Times New Roman"/>
                        <w:i/>
                        <w:iCs/>
                        <w:sz w:val="19"/>
                        <w:szCs w:val="19"/>
                        <w:lang w:eastAsia="da-DK"/>
                      </w:rPr>
                      <w:t>Ingen s</w:t>
                    </w:r>
                  </w:ins>
                  <w:del w:id="546" w:author="Rikke Lise Simested" w:date="2024-10-21T10:52:00Z">
                    <w:r w:rsidR="00345E3B" w:rsidRPr="00345E3B" w:rsidDel="00743E4D">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w:t>
                  </w:r>
                  <w:ins w:id="547" w:author="Rikke Lise Simested" w:date="2024-10-21T10:52:00Z">
                    <w:r>
                      <w:rPr>
                        <w:rFonts w:ascii="Times New Roman" w:eastAsia="Times New Roman" w:hAnsi="Times New Roman" w:cs="Times New Roman"/>
                        <w:i/>
                        <w:iCs/>
                        <w:sz w:val="19"/>
                        <w:szCs w:val="19"/>
                        <w:lang w:eastAsia="da-DK"/>
                      </w:rPr>
                      <w:t>v</w:t>
                    </w:r>
                  </w:ins>
                  <w:del w:id="548" w:author="Rikke Lise Simested" w:date="2024-10-21T10:52:00Z">
                    <w:r w:rsidR="00345E3B" w:rsidRPr="00345E3B" w:rsidDel="00743E4D">
                      <w:rPr>
                        <w:rFonts w:ascii="Times New Roman" w:eastAsia="Times New Roman" w:hAnsi="Times New Roman" w:cs="Times New Roman"/>
                        <w:i/>
                        <w:iCs/>
                        <w:sz w:val="19"/>
                        <w:szCs w:val="19"/>
                        <w:lang w:eastAsia="da-DK"/>
                      </w:rPr>
                      <w:delText>v:</w:delText>
                    </w:r>
                  </w:del>
                  <w:r w:rsidR="00345E3B" w:rsidRPr="00345E3B">
                    <w:rPr>
                      <w:rFonts w:ascii="Times New Roman" w:eastAsia="Times New Roman" w:hAnsi="Times New Roman" w:cs="Times New Roman"/>
                      <w:sz w:val="19"/>
                      <w:szCs w:val="19"/>
                      <w:lang w:eastAsia="da-DK"/>
                    </w:rPr>
                    <w:t> </w:t>
                  </w:r>
                  <w:del w:id="549" w:author="Rikke Lise Simested" w:date="2024-10-21T10:51:00Z">
                    <w:r w:rsidR="00345E3B" w:rsidRPr="00345E3B" w:rsidDel="00C84A62">
                      <w:rPr>
                        <w:rFonts w:ascii="Times New Roman" w:eastAsia="Times New Roman" w:hAnsi="Times New Roman" w:cs="Times New Roman"/>
                        <w:sz w:val="19"/>
                        <w:szCs w:val="19"/>
                        <w:lang w:eastAsia="da-DK"/>
                      </w:rPr>
                      <w:delText xml:space="preserve">Engelsk B og matematik A og enten fysik B </w:delText>
                    </w:r>
                  </w:del>
                </w:p>
                <w:p w14:paraId="28CE9A28" w14:textId="770F7514" w:rsidR="00345E3B" w:rsidRPr="00345E3B" w:rsidRDefault="00345E3B" w:rsidP="00743E4D">
                  <w:pPr>
                    <w:spacing w:after="0" w:line="240" w:lineRule="auto"/>
                    <w:rPr>
                      <w:rFonts w:ascii="Times New Roman" w:eastAsia="Times New Roman" w:hAnsi="Times New Roman" w:cs="Times New Roman"/>
                      <w:sz w:val="19"/>
                      <w:szCs w:val="19"/>
                      <w:lang w:eastAsia="da-DK"/>
                    </w:rPr>
                  </w:pPr>
                  <w:del w:id="550" w:author="Rikke Lise Simested" w:date="2024-10-21T10:51:00Z">
                    <w:r w:rsidRPr="00345E3B" w:rsidDel="00C84A62">
                      <w:rPr>
                        <w:rFonts w:ascii="Times New Roman" w:eastAsia="Times New Roman" w:hAnsi="Times New Roman" w:cs="Times New Roman"/>
                        <w:sz w:val="19"/>
                        <w:szCs w:val="19"/>
                        <w:lang w:eastAsia="da-DK"/>
                      </w:rPr>
                      <w:delText>eller geovidenskab A og enten bioteknologi A eller kemi C</w:delText>
                    </w:r>
                  </w:del>
                  <w:commentRangeEnd w:id="544"/>
                  <w:r w:rsidR="00743E4D">
                    <w:rPr>
                      <w:rStyle w:val="Kommentarhenvisning"/>
                    </w:rPr>
                    <w:commentReference w:id="544"/>
                  </w:r>
                </w:p>
              </w:tc>
            </w:tr>
            <w:tr w:rsidR="00345E3B" w:rsidRPr="00345E3B" w14:paraId="553B5EDF" w14:textId="77777777" w:rsidTr="002F64DA">
              <w:tc>
                <w:tcPr>
                  <w:tcW w:w="2133" w:type="dxa"/>
                  <w:vMerge/>
                  <w:tcBorders>
                    <w:top w:val="single" w:sz="8" w:space="0" w:color="000000"/>
                    <w:left w:val="single" w:sz="8" w:space="0" w:color="000000"/>
                    <w:bottom w:val="single" w:sz="8" w:space="0" w:color="000000"/>
                    <w:right w:val="single" w:sz="8" w:space="0" w:color="000000"/>
                  </w:tcBorders>
                  <w:vAlign w:val="center"/>
                  <w:hideMark/>
                </w:tcPr>
                <w:p w14:paraId="33BBBDE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4470BC0E"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Byggeri</w:t>
                  </w:r>
                  <w:proofErr w:type="spellEnd"/>
                  <w:r w:rsidRPr="00345E3B">
                    <w:rPr>
                      <w:rFonts w:ascii="Times New Roman" w:eastAsia="Times New Roman" w:hAnsi="Times New Roman" w:cs="Times New Roman"/>
                      <w:sz w:val="19"/>
                      <w:szCs w:val="19"/>
                      <w:lang w:val="en-US" w:eastAsia="da-DK"/>
                    </w:rPr>
                    <w:t xml:space="preserve"> og </w:t>
                  </w:r>
                  <w:proofErr w:type="spellStart"/>
                  <w:r w:rsidRPr="00345E3B">
                    <w:rPr>
                      <w:rFonts w:ascii="Times New Roman" w:eastAsia="Times New Roman" w:hAnsi="Times New Roman" w:cs="Times New Roman"/>
                      <w:sz w:val="19"/>
                      <w:szCs w:val="19"/>
                      <w:lang w:val="en-US" w:eastAsia="da-DK"/>
                    </w:rPr>
                    <w:t>infrastruktur</w:t>
                  </w:r>
                  <w:proofErr w:type="spellEnd"/>
                  <w:r w:rsidRPr="00345E3B">
                    <w:rPr>
                      <w:rFonts w:ascii="Times New Roman" w:eastAsia="Times New Roman" w:hAnsi="Times New Roman" w:cs="Times New Roman"/>
                      <w:sz w:val="19"/>
                      <w:szCs w:val="19"/>
                      <w:lang w:val="en-US" w:eastAsia="da-DK"/>
                    </w:rPr>
                    <w:t xml:space="preserve"> (Bachelor of Engineering in Building and</w:t>
                  </w:r>
                </w:p>
                <w:p w14:paraId="33EB31F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Civil Engineering)</w:t>
                  </w:r>
                </w:p>
              </w:tc>
              <w:tc>
                <w:tcPr>
                  <w:tcW w:w="6347" w:type="dxa"/>
                  <w:vMerge/>
                  <w:tcBorders>
                    <w:top w:val="single" w:sz="8" w:space="0" w:color="000000"/>
                    <w:left w:val="single" w:sz="8" w:space="0" w:color="000000"/>
                    <w:bottom w:val="single" w:sz="8" w:space="0" w:color="000000"/>
                    <w:right w:val="single" w:sz="8" w:space="0" w:color="000000"/>
                  </w:tcBorders>
                  <w:vAlign w:val="center"/>
                  <w:hideMark/>
                </w:tcPr>
                <w:p w14:paraId="60E8922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
              </w:tc>
            </w:tr>
            <w:tr w:rsidR="00345E3B" w:rsidRPr="002D6B84" w14:paraId="668F9E26" w14:textId="77777777" w:rsidTr="002F64DA">
              <w:tc>
                <w:tcPr>
                  <w:tcW w:w="2133" w:type="dxa"/>
                  <w:vMerge/>
                  <w:tcBorders>
                    <w:top w:val="single" w:sz="8" w:space="0" w:color="000000"/>
                    <w:left w:val="single" w:sz="8" w:space="0" w:color="000000"/>
                    <w:bottom w:val="single" w:sz="8" w:space="0" w:color="000000"/>
                    <w:right w:val="single" w:sz="8" w:space="0" w:color="000000"/>
                  </w:tcBorders>
                  <w:vAlign w:val="center"/>
                  <w:hideMark/>
                </w:tcPr>
                <w:p w14:paraId="61B36B2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3B227E5A"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Bygning</w:t>
                  </w:r>
                  <w:proofErr w:type="spellEnd"/>
                </w:p>
                <w:p w14:paraId="35560B9A"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Civil Engineering)</w:t>
                  </w:r>
                </w:p>
              </w:tc>
              <w:tc>
                <w:tcPr>
                  <w:tcW w:w="6347" w:type="dxa"/>
                  <w:vMerge/>
                  <w:tcBorders>
                    <w:top w:val="single" w:sz="8" w:space="0" w:color="000000"/>
                    <w:left w:val="single" w:sz="8" w:space="0" w:color="000000"/>
                    <w:bottom w:val="single" w:sz="8" w:space="0" w:color="000000"/>
                    <w:right w:val="single" w:sz="8" w:space="0" w:color="000000"/>
                  </w:tcBorders>
                  <w:vAlign w:val="center"/>
                  <w:hideMark/>
                </w:tcPr>
                <w:p w14:paraId="4107E2AB"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r>
            <w:tr w:rsidR="00345E3B" w:rsidRPr="002D6B84" w14:paraId="3E782306" w14:textId="77777777" w:rsidTr="002F64DA">
              <w:tc>
                <w:tcPr>
                  <w:tcW w:w="2133" w:type="dxa"/>
                  <w:vMerge/>
                  <w:tcBorders>
                    <w:top w:val="single" w:sz="8" w:space="0" w:color="000000"/>
                    <w:left w:val="single" w:sz="8" w:space="0" w:color="000000"/>
                    <w:bottom w:val="single" w:sz="8" w:space="0" w:color="000000"/>
                    <w:right w:val="single" w:sz="8" w:space="0" w:color="000000"/>
                  </w:tcBorders>
                  <w:vAlign w:val="center"/>
                  <w:hideMark/>
                </w:tcPr>
                <w:p w14:paraId="2EB30474"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24BE9828"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Byggeri</w:t>
                  </w:r>
                  <w:proofErr w:type="spellEnd"/>
                  <w:r w:rsidRPr="00345E3B">
                    <w:rPr>
                      <w:rFonts w:ascii="Times New Roman" w:eastAsia="Times New Roman" w:hAnsi="Times New Roman" w:cs="Times New Roman"/>
                      <w:sz w:val="19"/>
                      <w:szCs w:val="19"/>
                      <w:lang w:val="en-US" w:eastAsia="da-DK"/>
                    </w:rPr>
                    <w:t xml:space="preserve"> og </w:t>
                  </w:r>
                  <w:proofErr w:type="spellStart"/>
                  <w:r w:rsidRPr="00345E3B">
                    <w:rPr>
                      <w:rFonts w:ascii="Times New Roman" w:eastAsia="Times New Roman" w:hAnsi="Times New Roman" w:cs="Times New Roman"/>
                      <w:sz w:val="19"/>
                      <w:szCs w:val="19"/>
                      <w:lang w:val="en-US" w:eastAsia="da-DK"/>
                    </w:rPr>
                    <w:t>anlæg</w:t>
                  </w:r>
                  <w:proofErr w:type="spellEnd"/>
                </w:p>
                <w:p w14:paraId="3EDFEAFB"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Civil Engineering)</w:t>
                  </w:r>
                </w:p>
              </w:tc>
              <w:tc>
                <w:tcPr>
                  <w:tcW w:w="6347" w:type="dxa"/>
                  <w:vMerge/>
                  <w:tcBorders>
                    <w:top w:val="single" w:sz="8" w:space="0" w:color="000000"/>
                    <w:left w:val="single" w:sz="8" w:space="0" w:color="000000"/>
                    <w:bottom w:val="single" w:sz="8" w:space="0" w:color="000000"/>
                    <w:right w:val="single" w:sz="8" w:space="0" w:color="000000"/>
                  </w:tcBorders>
                  <w:vAlign w:val="center"/>
                  <w:hideMark/>
                </w:tcPr>
                <w:p w14:paraId="2F467EB8"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r>
            <w:tr w:rsidR="00345E3B" w:rsidRPr="002D6B84" w14:paraId="3E50C592" w14:textId="77777777" w:rsidTr="002F64DA">
              <w:tc>
                <w:tcPr>
                  <w:tcW w:w="2133" w:type="dxa"/>
                  <w:vMerge/>
                  <w:tcBorders>
                    <w:top w:val="single" w:sz="8" w:space="0" w:color="000000"/>
                    <w:left w:val="single" w:sz="8" w:space="0" w:color="000000"/>
                    <w:bottom w:val="single" w:sz="8" w:space="0" w:color="000000"/>
                    <w:right w:val="single" w:sz="8" w:space="0" w:color="000000"/>
                  </w:tcBorders>
                  <w:vAlign w:val="center"/>
                  <w:hideMark/>
                </w:tcPr>
                <w:p w14:paraId="21E47047"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53B41820"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Bygningsteknik</w:t>
                  </w:r>
                  <w:proofErr w:type="spellEnd"/>
                </w:p>
                <w:p w14:paraId="3F0E76A4"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Civil Engineering)</w:t>
                  </w:r>
                </w:p>
              </w:tc>
              <w:tc>
                <w:tcPr>
                  <w:tcW w:w="6347" w:type="dxa"/>
                  <w:vMerge/>
                  <w:tcBorders>
                    <w:top w:val="single" w:sz="8" w:space="0" w:color="000000"/>
                    <w:left w:val="single" w:sz="8" w:space="0" w:color="000000"/>
                    <w:bottom w:val="single" w:sz="8" w:space="0" w:color="000000"/>
                    <w:right w:val="single" w:sz="8" w:space="0" w:color="000000"/>
                  </w:tcBorders>
                  <w:vAlign w:val="center"/>
                  <w:hideMark/>
                </w:tcPr>
                <w:p w14:paraId="28EA4473"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r>
            <w:tr w:rsidR="00345E3B" w:rsidRPr="002D6B84" w14:paraId="44088755" w14:textId="77777777" w:rsidTr="002F64DA">
              <w:tc>
                <w:tcPr>
                  <w:tcW w:w="2133" w:type="dxa"/>
                  <w:vMerge/>
                  <w:tcBorders>
                    <w:top w:val="single" w:sz="8" w:space="0" w:color="000000"/>
                    <w:left w:val="single" w:sz="8" w:space="0" w:color="000000"/>
                    <w:bottom w:val="single" w:sz="8" w:space="0" w:color="000000"/>
                    <w:right w:val="single" w:sz="8" w:space="0" w:color="000000"/>
                  </w:tcBorders>
                  <w:vAlign w:val="center"/>
                  <w:hideMark/>
                </w:tcPr>
                <w:p w14:paraId="3BB84B0E"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282429D6"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Bygningsdesign</w:t>
                  </w:r>
                  <w:proofErr w:type="spellEnd"/>
                </w:p>
                <w:p w14:paraId="0E65B0BD"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Architectural Engineering)</w:t>
                  </w:r>
                </w:p>
              </w:tc>
              <w:tc>
                <w:tcPr>
                  <w:tcW w:w="6347" w:type="dxa"/>
                  <w:vMerge/>
                  <w:tcBorders>
                    <w:top w:val="single" w:sz="8" w:space="0" w:color="000000"/>
                    <w:left w:val="single" w:sz="8" w:space="0" w:color="000000"/>
                    <w:bottom w:val="single" w:sz="8" w:space="0" w:color="000000"/>
                    <w:right w:val="single" w:sz="8" w:space="0" w:color="000000"/>
                  </w:tcBorders>
                  <w:vAlign w:val="center"/>
                  <w:hideMark/>
                </w:tcPr>
                <w:p w14:paraId="6E3A0CC3"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r>
            <w:tr w:rsidR="00345E3B" w:rsidRPr="002D6B84" w14:paraId="7E22304E" w14:textId="77777777" w:rsidTr="002F64DA">
              <w:tc>
                <w:tcPr>
                  <w:tcW w:w="2133" w:type="dxa"/>
                  <w:vMerge/>
                  <w:tcBorders>
                    <w:top w:val="single" w:sz="8" w:space="0" w:color="000000"/>
                    <w:left w:val="single" w:sz="8" w:space="0" w:color="000000"/>
                    <w:bottom w:val="single" w:sz="8" w:space="0" w:color="000000"/>
                    <w:right w:val="single" w:sz="8" w:space="0" w:color="000000"/>
                  </w:tcBorders>
                  <w:vAlign w:val="center"/>
                  <w:hideMark/>
                </w:tcPr>
                <w:p w14:paraId="163C9056"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2C79FF85"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Indeklima</w:t>
                  </w:r>
                  <w:proofErr w:type="spellEnd"/>
                  <w:r w:rsidRPr="00345E3B">
                    <w:rPr>
                      <w:rFonts w:ascii="Times New Roman" w:eastAsia="Times New Roman" w:hAnsi="Times New Roman" w:cs="Times New Roman"/>
                      <w:sz w:val="19"/>
                      <w:szCs w:val="19"/>
                      <w:lang w:val="en-US" w:eastAsia="da-DK"/>
                    </w:rPr>
                    <w:t xml:space="preserve"> og </w:t>
                  </w:r>
                  <w:proofErr w:type="spellStart"/>
                  <w:r w:rsidRPr="00345E3B">
                    <w:rPr>
                      <w:rFonts w:ascii="Times New Roman" w:eastAsia="Times New Roman" w:hAnsi="Times New Roman" w:cs="Times New Roman"/>
                      <w:sz w:val="19"/>
                      <w:szCs w:val="19"/>
                      <w:lang w:val="en-US" w:eastAsia="da-DK"/>
                    </w:rPr>
                    <w:t>bæredygtigt</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installationsdesign</w:t>
                  </w:r>
                  <w:proofErr w:type="spellEnd"/>
                </w:p>
                <w:p w14:paraId="5F4C67B5"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Indoor Climate and Sustainable Service Design)</w:t>
                  </w:r>
                </w:p>
              </w:tc>
              <w:tc>
                <w:tcPr>
                  <w:tcW w:w="6347" w:type="dxa"/>
                  <w:vMerge/>
                  <w:tcBorders>
                    <w:top w:val="single" w:sz="8" w:space="0" w:color="000000"/>
                    <w:left w:val="single" w:sz="8" w:space="0" w:color="000000"/>
                    <w:bottom w:val="single" w:sz="8" w:space="0" w:color="000000"/>
                    <w:right w:val="single" w:sz="8" w:space="0" w:color="000000"/>
                  </w:tcBorders>
                  <w:vAlign w:val="center"/>
                  <w:hideMark/>
                </w:tcPr>
                <w:p w14:paraId="11337528"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r>
            <w:tr w:rsidR="00345E3B" w:rsidRPr="00345E3B" w14:paraId="3AAB706A" w14:textId="77777777" w:rsidTr="002F64DA">
              <w:tc>
                <w:tcPr>
                  <w:tcW w:w="2133" w:type="dxa"/>
                  <w:tcBorders>
                    <w:top w:val="single" w:sz="8" w:space="0" w:color="000000"/>
                    <w:left w:val="single" w:sz="8" w:space="0" w:color="000000"/>
                    <w:bottom w:val="single" w:sz="8" w:space="0" w:color="000000"/>
                    <w:right w:val="single" w:sz="8" w:space="0" w:color="000000"/>
                  </w:tcBorders>
                  <w:vAlign w:val="center"/>
                  <w:hideMark/>
                </w:tcPr>
                <w:p w14:paraId="00A42A0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Designingeniør</w:t>
                  </w: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34EE2F88"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Integreret</w:t>
                  </w:r>
                  <w:proofErr w:type="spellEnd"/>
                  <w:r w:rsidRPr="00345E3B">
                    <w:rPr>
                      <w:rFonts w:ascii="Times New Roman" w:eastAsia="Times New Roman" w:hAnsi="Times New Roman" w:cs="Times New Roman"/>
                      <w:sz w:val="19"/>
                      <w:szCs w:val="19"/>
                      <w:lang w:val="en-US" w:eastAsia="da-DK"/>
                    </w:rPr>
                    <w:t xml:space="preserve"> design</w:t>
                  </w:r>
                </w:p>
                <w:p w14:paraId="30A24315"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Integrated Design)</w:t>
                  </w:r>
                </w:p>
              </w:tc>
              <w:tc>
                <w:tcPr>
                  <w:tcW w:w="6347" w:type="dxa"/>
                  <w:tcBorders>
                    <w:top w:val="single" w:sz="8" w:space="0" w:color="000000"/>
                    <w:left w:val="single" w:sz="8" w:space="0" w:color="000000"/>
                    <w:bottom w:val="single" w:sz="8" w:space="0" w:color="000000"/>
                    <w:right w:val="single" w:sz="8" w:space="0" w:color="000000"/>
                  </w:tcBorders>
                  <w:vAlign w:val="center"/>
                  <w:hideMark/>
                </w:tcPr>
                <w:p w14:paraId="5BF4575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47C719C7"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Engelsk B og matematik A og enten fysik B </w:t>
                  </w:r>
                </w:p>
                <w:p w14:paraId="3C34CAC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eller geovidenskab A og enten bioteknologi A eller kemi C</w:t>
                  </w:r>
                </w:p>
                <w:p w14:paraId="5054D65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61AFA67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2A91FB6C" w14:textId="5C4666A7" w:rsidR="00852217" w:rsidDel="00743E4D" w:rsidRDefault="00743E4D" w:rsidP="00743E4D">
                  <w:pPr>
                    <w:spacing w:after="0" w:line="240" w:lineRule="auto"/>
                    <w:rPr>
                      <w:del w:id="551" w:author="Rikke Lise Simested" w:date="2024-10-21T10:52:00Z"/>
                      <w:rFonts w:ascii="Times New Roman" w:eastAsia="Times New Roman" w:hAnsi="Times New Roman" w:cs="Times New Roman"/>
                      <w:sz w:val="19"/>
                      <w:szCs w:val="19"/>
                      <w:lang w:eastAsia="da-DK"/>
                    </w:rPr>
                  </w:pPr>
                  <w:commentRangeStart w:id="552"/>
                  <w:ins w:id="553" w:author="Rikke Lise Simested" w:date="2024-10-21T10:52:00Z">
                    <w:r>
                      <w:rPr>
                        <w:rFonts w:ascii="Times New Roman" w:eastAsia="Times New Roman" w:hAnsi="Times New Roman" w:cs="Times New Roman"/>
                        <w:i/>
                        <w:iCs/>
                        <w:sz w:val="19"/>
                        <w:szCs w:val="19"/>
                        <w:lang w:eastAsia="da-DK"/>
                      </w:rPr>
                      <w:t>Ingen s</w:t>
                    </w:r>
                  </w:ins>
                  <w:del w:id="554" w:author="Rikke Lise Simested" w:date="2024-10-21T10:52:00Z">
                    <w:r w:rsidR="00345E3B" w:rsidRPr="00345E3B" w:rsidDel="00743E4D">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del w:id="555" w:author="Rikke Lise Simested" w:date="2024-10-21T10:52:00Z">
                    <w:r w:rsidR="00345E3B" w:rsidRPr="00345E3B" w:rsidDel="00743E4D">
                      <w:rPr>
                        <w:rFonts w:ascii="Times New Roman" w:eastAsia="Times New Roman" w:hAnsi="Times New Roman" w:cs="Times New Roman"/>
                        <w:i/>
                        <w:iCs/>
                        <w:sz w:val="19"/>
                        <w:szCs w:val="19"/>
                        <w:lang w:eastAsia="da-DK"/>
                      </w:rPr>
                      <w:delText>: </w:delText>
                    </w:r>
                    <w:r w:rsidR="00345E3B" w:rsidRPr="00345E3B" w:rsidDel="00743E4D">
                      <w:rPr>
                        <w:rFonts w:ascii="Times New Roman" w:eastAsia="Times New Roman" w:hAnsi="Times New Roman" w:cs="Times New Roman"/>
                        <w:sz w:val="19"/>
                        <w:szCs w:val="19"/>
                        <w:lang w:eastAsia="da-DK"/>
                      </w:rPr>
                      <w:delText xml:space="preserve">Engelsk B og matematik A og enten fysik B </w:delText>
                    </w:r>
                  </w:del>
                </w:p>
                <w:p w14:paraId="3D67300E" w14:textId="43CDF23B" w:rsidR="00345E3B" w:rsidRPr="00345E3B" w:rsidRDefault="00345E3B" w:rsidP="00743E4D">
                  <w:pPr>
                    <w:spacing w:after="0" w:line="240" w:lineRule="auto"/>
                    <w:rPr>
                      <w:rFonts w:ascii="Times New Roman" w:eastAsia="Times New Roman" w:hAnsi="Times New Roman" w:cs="Times New Roman"/>
                      <w:sz w:val="19"/>
                      <w:szCs w:val="19"/>
                      <w:lang w:eastAsia="da-DK"/>
                    </w:rPr>
                  </w:pPr>
                  <w:del w:id="556" w:author="Rikke Lise Simested" w:date="2024-10-21T10:52:00Z">
                    <w:r w:rsidRPr="00345E3B" w:rsidDel="00743E4D">
                      <w:rPr>
                        <w:rFonts w:ascii="Times New Roman" w:eastAsia="Times New Roman" w:hAnsi="Times New Roman" w:cs="Times New Roman"/>
                        <w:sz w:val="19"/>
                        <w:szCs w:val="19"/>
                        <w:lang w:eastAsia="da-DK"/>
                      </w:rPr>
                      <w:delText>eller geovidenskab A og enten bioteknologi A eller kemi C</w:delText>
                    </w:r>
                  </w:del>
                  <w:commentRangeEnd w:id="552"/>
                  <w:r w:rsidR="00743E4D">
                    <w:rPr>
                      <w:rStyle w:val="Kommentarhenvisning"/>
                    </w:rPr>
                    <w:commentReference w:id="552"/>
                  </w:r>
                </w:p>
              </w:tc>
            </w:tr>
            <w:tr w:rsidR="00345E3B" w:rsidRPr="00345E3B" w14:paraId="7EFD13B6" w14:textId="77777777" w:rsidTr="002F64DA">
              <w:tc>
                <w:tcPr>
                  <w:tcW w:w="2133" w:type="dxa"/>
                  <w:tcBorders>
                    <w:top w:val="single" w:sz="8" w:space="0" w:color="000000"/>
                    <w:left w:val="single" w:sz="8" w:space="0" w:color="000000"/>
                    <w:bottom w:val="single" w:sz="8" w:space="0" w:color="000000"/>
                    <w:right w:val="single" w:sz="8" w:space="0" w:color="000000"/>
                  </w:tcBorders>
                  <w:vAlign w:val="center"/>
                  <w:hideMark/>
                </w:tcPr>
                <w:p w14:paraId="5E04587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Designingeniør</w:t>
                  </w: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67C3A646"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Interaktivt</w:t>
                  </w:r>
                  <w:proofErr w:type="spellEnd"/>
                  <w:r w:rsidRPr="00345E3B">
                    <w:rPr>
                      <w:rFonts w:ascii="Times New Roman" w:eastAsia="Times New Roman" w:hAnsi="Times New Roman" w:cs="Times New Roman"/>
                      <w:sz w:val="19"/>
                      <w:szCs w:val="19"/>
                      <w:lang w:val="en-US" w:eastAsia="da-DK"/>
                    </w:rPr>
                    <w:t xml:space="preserve"> design</w:t>
                  </w:r>
                </w:p>
                <w:p w14:paraId="57CEB6BA"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Interaction Design)</w:t>
                  </w:r>
                </w:p>
              </w:tc>
              <w:tc>
                <w:tcPr>
                  <w:tcW w:w="6347" w:type="dxa"/>
                  <w:tcBorders>
                    <w:top w:val="single" w:sz="8" w:space="0" w:color="000000"/>
                    <w:left w:val="single" w:sz="8" w:space="0" w:color="000000"/>
                    <w:bottom w:val="single" w:sz="8" w:space="0" w:color="000000"/>
                    <w:right w:val="single" w:sz="8" w:space="0" w:color="000000"/>
                  </w:tcBorders>
                  <w:vAlign w:val="center"/>
                  <w:hideMark/>
                </w:tcPr>
                <w:p w14:paraId="3044DB9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5CA9A193"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Engelsk B og matematik A og enten fysik B </w:t>
                  </w:r>
                </w:p>
                <w:p w14:paraId="72A85D3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eller geovidenskab A</w:t>
                  </w:r>
                </w:p>
                <w:p w14:paraId="400C040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2802871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04051FFA" w14:textId="5B58AABD" w:rsidR="00852217" w:rsidDel="00743E4D" w:rsidRDefault="00743E4D" w:rsidP="00743E4D">
                  <w:pPr>
                    <w:spacing w:after="0" w:line="240" w:lineRule="auto"/>
                    <w:rPr>
                      <w:del w:id="557" w:author="Rikke Lise Simested" w:date="2024-10-21T10:53:00Z"/>
                      <w:rFonts w:ascii="Times New Roman" w:eastAsia="Times New Roman" w:hAnsi="Times New Roman" w:cs="Times New Roman"/>
                      <w:sz w:val="19"/>
                      <w:szCs w:val="19"/>
                      <w:lang w:eastAsia="da-DK"/>
                    </w:rPr>
                  </w:pPr>
                  <w:ins w:id="558" w:author="Rikke Lise Simested" w:date="2024-10-21T10:53:00Z">
                    <w:r>
                      <w:rPr>
                        <w:rFonts w:ascii="Times New Roman" w:eastAsia="Times New Roman" w:hAnsi="Times New Roman" w:cs="Times New Roman"/>
                        <w:i/>
                        <w:iCs/>
                        <w:sz w:val="19"/>
                        <w:szCs w:val="19"/>
                        <w:lang w:eastAsia="da-DK"/>
                      </w:rPr>
                      <w:t>Ingen s</w:t>
                    </w:r>
                  </w:ins>
                  <w:del w:id="559" w:author="Rikke Lise Simested" w:date="2024-10-21T10:53:00Z">
                    <w:r w:rsidR="00345E3B" w:rsidRPr="00345E3B" w:rsidDel="00743E4D">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del w:id="560" w:author="Rikke Lise Simested" w:date="2024-10-21T10:53:00Z">
                    <w:r w:rsidR="00345E3B" w:rsidRPr="00345E3B" w:rsidDel="00743E4D">
                      <w:rPr>
                        <w:rFonts w:ascii="Times New Roman" w:eastAsia="Times New Roman" w:hAnsi="Times New Roman" w:cs="Times New Roman"/>
                        <w:i/>
                        <w:iCs/>
                        <w:sz w:val="19"/>
                        <w:szCs w:val="19"/>
                        <w:lang w:eastAsia="da-DK"/>
                      </w:rPr>
                      <w:delText>:</w:delText>
                    </w:r>
                    <w:r w:rsidR="00345E3B" w:rsidRPr="00345E3B" w:rsidDel="00743E4D">
                      <w:rPr>
                        <w:rFonts w:ascii="Times New Roman" w:eastAsia="Times New Roman" w:hAnsi="Times New Roman" w:cs="Times New Roman"/>
                        <w:sz w:val="19"/>
                        <w:szCs w:val="19"/>
                        <w:lang w:eastAsia="da-DK"/>
                      </w:rPr>
                      <w:delText xml:space="preserve"> Engelsk B og matematik A og enten fysik B </w:delText>
                    </w:r>
                  </w:del>
                </w:p>
                <w:p w14:paraId="53A86A26" w14:textId="739AFB62" w:rsidR="00345E3B" w:rsidRPr="00345E3B" w:rsidRDefault="00345E3B" w:rsidP="00115F44">
                  <w:pPr>
                    <w:spacing w:after="0" w:line="240" w:lineRule="auto"/>
                    <w:rPr>
                      <w:rFonts w:ascii="Times New Roman" w:eastAsia="Times New Roman" w:hAnsi="Times New Roman" w:cs="Times New Roman"/>
                      <w:sz w:val="19"/>
                      <w:szCs w:val="19"/>
                      <w:lang w:eastAsia="da-DK"/>
                    </w:rPr>
                  </w:pPr>
                  <w:del w:id="561" w:author="Rikke Lise Simested" w:date="2024-10-21T10:53:00Z">
                    <w:r w:rsidRPr="00345E3B" w:rsidDel="00743E4D">
                      <w:rPr>
                        <w:rFonts w:ascii="Times New Roman" w:eastAsia="Times New Roman" w:hAnsi="Times New Roman" w:cs="Times New Roman"/>
                        <w:sz w:val="19"/>
                        <w:szCs w:val="19"/>
                        <w:lang w:eastAsia="da-DK"/>
                      </w:rPr>
                      <w:delText>eller geovidenskab A</w:delText>
                    </w:r>
                  </w:del>
                </w:p>
              </w:tc>
            </w:tr>
            <w:tr w:rsidR="00345E3B" w:rsidRPr="00345E3B" w14:paraId="11E78260" w14:textId="77777777" w:rsidTr="002F64DA">
              <w:tc>
                <w:tcPr>
                  <w:tcW w:w="2133" w:type="dxa"/>
                  <w:vMerge w:val="restart"/>
                  <w:tcBorders>
                    <w:top w:val="single" w:sz="8" w:space="0" w:color="000000"/>
                    <w:left w:val="single" w:sz="8" w:space="0" w:color="000000"/>
                    <w:bottom w:val="single" w:sz="8" w:space="0" w:color="000000"/>
                    <w:right w:val="single" w:sz="8" w:space="0" w:color="000000"/>
                  </w:tcBorders>
                  <w:vAlign w:val="center"/>
                  <w:hideMark/>
                </w:tcPr>
                <w:p w14:paraId="4DEA1A2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Elektroingeniør</w:t>
                  </w: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28F995A5"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Elektrisk</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energiteknologi</w:t>
                  </w:r>
                  <w:proofErr w:type="spellEnd"/>
                </w:p>
                <w:p w14:paraId="09EEA81F"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Electrical Energy Technology)</w:t>
                  </w:r>
                </w:p>
              </w:tc>
              <w:tc>
                <w:tcPr>
                  <w:tcW w:w="6347" w:type="dxa"/>
                  <w:vMerge w:val="restart"/>
                  <w:tcBorders>
                    <w:top w:val="single" w:sz="8" w:space="0" w:color="000000"/>
                    <w:left w:val="single" w:sz="8" w:space="0" w:color="000000"/>
                    <w:bottom w:val="single" w:sz="8" w:space="0" w:color="000000"/>
                    <w:right w:val="single" w:sz="8" w:space="0" w:color="000000"/>
                  </w:tcBorders>
                  <w:vAlign w:val="center"/>
                  <w:hideMark/>
                </w:tcPr>
                <w:p w14:paraId="23B4643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5A743E62"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Engelsk B og matematik A og enten fysik B </w:t>
                  </w:r>
                </w:p>
                <w:p w14:paraId="388A113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eller geovidenskab A og enten bioteknologi A eller kemi C</w:t>
                  </w:r>
                </w:p>
                <w:p w14:paraId="23C4309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388A06F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223A55AD" w14:textId="6B1BF406" w:rsidR="00852217" w:rsidDel="00743E4D" w:rsidRDefault="00743E4D" w:rsidP="00743E4D">
                  <w:pPr>
                    <w:spacing w:after="0" w:line="240" w:lineRule="auto"/>
                    <w:rPr>
                      <w:del w:id="562" w:author="Rikke Lise Simested" w:date="2024-10-21T10:54:00Z"/>
                      <w:rFonts w:ascii="Times New Roman" w:eastAsia="Times New Roman" w:hAnsi="Times New Roman" w:cs="Times New Roman"/>
                      <w:sz w:val="19"/>
                      <w:szCs w:val="19"/>
                      <w:lang w:eastAsia="da-DK"/>
                    </w:rPr>
                  </w:pPr>
                  <w:ins w:id="563" w:author="Rikke Lise Simested" w:date="2024-10-21T10:54:00Z">
                    <w:r>
                      <w:rPr>
                        <w:rFonts w:ascii="Times New Roman" w:eastAsia="Times New Roman" w:hAnsi="Times New Roman" w:cs="Times New Roman"/>
                        <w:i/>
                        <w:iCs/>
                        <w:sz w:val="19"/>
                        <w:szCs w:val="19"/>
                        <w:lang w:eastAsia="da-DK"/>
                      </w:rPr>
                      <w:t>Ingen s</w:t>
                    </w:r>
                  </w:ins>
                  <w:commentRangeStart w:id="564"/>
                  <w:del w:id="565" w:author="Rikke Lise Simested" w:date="2024-10-21T10:54:00Z">
                    <w:r w:rsidR="00345E3B" w:rsidRPr="00345E3B" w:rsidDel="00743E4D">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del w:id="566" w:author="Rikke Lise Simested" w:date="2024-10-21T10:54:00Z">
                    <w:r w:rsidR="00345E3B" w:rsidRPr="00345E3B" w:rsidDel="00743E4D">
                      <w:rPr>
                        <w:rFonts w:ascii="Times New Roman" w:eastAsia="Times New Roman" w:hAnsi="Times New Roman" w:cs="Times New Roman"/>
                        <w:i/>
                        <w:iCs/>
                        <w:sz w:val="19"/>
                        <w:szCs w:val="19"/>
                        <w:lang w:eastAsia="da-DK"/>
                      </w:rPr>
                      <w:delText>: </w:delText>
                    </w:r>
                    <w:r w:rsidR="00345E3B" w:rsidRPr="00345E3B" w:rsidDel="00743E4D">
                      <w:rPr>
                        <w:rFonts w:ascii="Times New Roman" w:eastAsia="Times New Roman" w:hAnsi="Times New Roman" w:cs="Times New Roman"/>
                        <w:sz w:val="19"/>
                        <w:szCs w:val="19"/>
                        <w:lang w:eastAsia="da-DK"/>
                      </w:rPr>
                      <w:delText xml:space="preserve">Engelsk B og matematik A og enten fysik B </w:delText>
                    </w:r>
                  </w:del>
                </w:p>
                <w:p w14:paraId="32F591CF" w14:textId="1D6E40B3" w:rsidR="00345E3B" w:rsidRPr="00345E3B" w:rsidRDefault="00345E3B" w:rsidP="00115F44">
                  <w:pPr>
                    <w:spacing w:after="0" w:line="240" w:lineRule="auto"/>
                    <w:rPr>
                      <w:rFonts w:ascii="Times New Roman" w:eastAsia="Times New Roman" w:hAnsi="Times New Roman" w:cs="Times New Roman"/>
                      <w:sz w:val="19"/>
                      <w:szCs w:val="19"/>
                      <w:lang w:eastAsia="da-DK"/>
                    </w:rPr>
                  </w:pPr>
                  <w:del w:id="567" w:author="Rikke Lise Simested" w:date="2024-10-21T10:54:00Z">
                    <w:r w:rsidRPr="00345E3B" w:rsidDel="00743E4D">
                      <w:rPr>
                        <w:rFonts w:ascii="Times New Roman" w:eastAsia="Times New Roman" w:hAnsi="Times New Roman" w:cs="Times New Roman"/>
                        <w:sz w:val="19"/>
                        <w:szCs w:val="19"/>
                        <w:lang w:eastAsia="da-DK"/>
                      </w:rPr>
                      <w:delText>eller geovidenskab A og enten bioteknologi A eller kemi C</w:delText>
                    </w:r>
                    <w:commentRangeEnd w:id="564"/>
                    <w:r w:rsidR="00743E4D" w:rsidDel="00743E4D">
                      <w:rPr>
                        <w:rStyle w:val="Kommentarhenvisning"/>
                      </w:rPr>
                      <w:commentReference w:id="564"/>
                    </w:r>
                  </w:del>
                </w:p>
              </w:tc>
            </w:tr>
            <w:tr w:rsidR="00345E3B" w:rsidRPr="002D6B84" w14:paraId="38D71B34" w14:textId="77777777" w:rsidTr="002F64DA">
              <w:tc>
                <w:tcPr>
                  <w:tcW w:w="2133" w:type="dxa"/>
                  <w:vMerge/>
                  <w:tcBorders>
                    <w:top w:val="single" w:sz="8" w:space="0" w:color="000000"/>
                    <w:left w:val="single" w:sz="8" w:space="0" w:color="000000"/>
                    <w:bottom w:val="single" w:sz="8" w:space="0" w:color="000000"/>
                    <w:right w:val="single" w:sz="8" w:space="0" w:color="000000"/>
                  </w:tcBorders>
                  <w:vAlign w:val="center"/>
                  <w:hideMark/>
                </w:tcPr>
                <w:p w14:paraId="79815DF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72FF86D4"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Elektroteknologi</w:t>
                  </w:r>
                  <w:proofErr w:type="spellEnd"/>
                </w:p>
                <w:p w14:paraId="4FE45DA3"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Electrical Engineering)</w:t>
                  </w:r>
                </w:p>
              </w:tc>
              <w:tc>
                <w:tcPr>
                  <w:tcW w:w="6347" w:type="dxa"/>
                  <w:vMerge/>
                  <w:tcBorders>
                    <w:top w:val="single" w:sz="8" w:space="0" w:color="000000"/>
                    <w:left w:val="single" w:sz="8" w:space="0" w:color="000000"/>
                    <w:bottom w:val="single" w:sz="8" w:space="0" w:color="000000"/>
                    <w:right w:val="single" w:sz="8" w:space="0" w:color="000000"/>
                  </w:tcBorders>
                  <w:vAlign w:val="center"/>
                  <w:hideMark/>
                </w:tcPr>
                <w:p w14:paraId="06E92257"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r>
            <w:tr w:rsidR="00345E3B" w:rsidRPr="00345E3B" w14:paraId="769A547C" w14:textId="77777777" w:rsidTr="002F64DA">
              <w:tc>
                <w:tcPr>
                  <w:tcW w:w="2133" w:type="dxa"/>
                  <w:tcBorders>
                    <w:top w:val="single" w:sz="8" w:space="0" w:color="000000"/>
                    <w:left w:val="single" w:sz="8" w:space="0" w:color="000000"/>
                    <w:bottom w:val="single" w:sz="8" w:space="0" w:color="000000"/>
                    <w:right w:val="single" w:sz="8" w:space="0" w:color="000000"/>
                  </w:tcBorders>
                  <w:vAlign w:val="center"/>
                  <w:hideMark/>
                </w:tcPr>
                <w:p w14:paraId="2F3B6B3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Elektronikingeniør</w:t>
                  </w: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158BED5A"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Elektronik</w:t>
                  </w:r>
                  <w:proofErr w:type="spellEnd"/>
                </w:p>
                <w:p w14:paraId="341D522A"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lastRenderedPageBreak/>
                    <w:t>(Bachelor of Engineering in Electronics)</w:t>
                  </w:r>
                </w:p>
              </w:tc>
              <w:tc>
                <w:tcPr>
                  <w:tcW w:w="6347" w:type="dxa"/>
                  <w:tcBorders>
                    <w:top w:val="single" w:sz="8" w:space="0" w:color="000000"/>
                    <w:left w:val="single" w:sz="8" w:space="0" w:color="000000"/>
                    <w:bottom w:val="single" w:sz="8" w:space="0" w:color="000000"/>
                    <w:right w:val="single" w:sz="8" w:space="0" w:color="000000"/>
                  </w:tcBorders>
                  <w:vAlign w:val="center"/>
                  <w:hideMark/>
                </w:tcPr>
                <w:p w14:paraId="63E5DF2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lastRenderedPageBreak/>
                    <w:t>Adgang via gymnasial eksamen:</w:t>
                  </w:r>
                </w:p>
                <w:p w14:paraId="04AE1F4E"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lastRenderedPageBreak/>
                    <w:t>Specifikke adgangskrav:</w:t>
                  </w:r>
                  <w:r w:rsidRPr="00345E3B">
                    <w:rPr>
                      <w:rFonts w:ascii="Times New Roman" w:eastAsia="Times New Roman" w:hAnsi="Times New Roman" w:cs="Times New Roman"/>
                      <w:sz w:val="19"/>
                      <w:szCs w:val="19"/>
                      <w:lang w:eastAsia="da-DK"/>
                    </w:rPr>
                    <w:t xml:space="preserve"> Engelsk B og matematik A og enten fysik B </w:t>
                  </w:r>
                </w:p>
                <w:p w14:paraId="26F3A1C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eller geovidenskab A</w:t>
                  </w:r>
                </w:p>
                <w:p w14:paraId="6B92B3E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760C5F8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53B9003A" w14:textId="36115F92" w:rsidR="00852217" w:rsidDel="00743E4D" w:rsidRDefault="00743E4D" w:rsidP="00743E4D">
                  <w:pPr>
                    <w:spacing w:after="0" w:line="240" w:lineRule="auto"/>
                    <w:rPr>
                      <w:del w:id="568" w:author="Rikke Lise Simested" w:date="2024-10-21T10:54:00Z"/>
                      <w:rFonts w:ascii="Times New Roman" w:eastAsia="Times New Roman" w:hAnsi="Times New Roman" w:cs="Times New Roman"/>
                      <w:sz w:val="19"/>
                      <w:szCs w:val="19"/>
                      <w:lang w:eastAsia="da-DK"/>
                    </w:rPr>
                  </w:pPr>
                  <w:ins w:id="569" w:author="Rikke Lise Simested" w:date="2024-10-21T10:54:00Z">
                    <w:r>
                      <w:rPr>
                        <w:rFonts w:ascii="Times New Roman" w:eastAsia="Times New Roman" w:hAnsi="Times New Roman" w:cs="Times New Roman"/>
                        <w:i/>
                        <w:iCs/>
                        <w:sz w:val="19"/>
                        <w:szCs w:val="19"/>
                        <w:lang w:eastAsia="da-DK"/>
                      </w:rPr>
                      <w:t>Ingen s</w:t>
                    </w:r>
                  </w:ins>
                  <w:commentRangeStart w:id="570"/>
                  <w:del w:id="571" w:author="Rikke Lise Simested" w:date="2024-10-21T10:54:00Z">
                    <w:r w:rsidR="00345E3B" w:rsidRPr="00345E3B" w:rsidDel="00743E4D">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del w:id="572" w:author="Rikke Lise Simested" w:date="2024-10-21T10:55:00Z">
                    <w:r w:rsidR="00345E3B" w:rsidRPr="00345E3B" w:rsidDel="00743E4D">
                      <w:rPr>
                        <w:rFonts w:ascii="Times New Roman" w:eastAsia="Times New Roman" w:hAnsi="Times New Roman" w:cs="Times New Roman"/>
                        <w:i/>
                        <w:iCs/>
                        <w:sz w:val="19"/>
                        <w:szCs w:val="19"/>
                        <w:lang w:eastAsia="da-DK"/>
                      </w:rPr>
                      <w:delText>:</w:delText>
                    </w:r>
                    <w:r w:rsidR="00345E3B" w:rsidRPr="00345E3B" w:rsidDel="00743E4D">
                      <w:rPr>
                        <w:rFonts w:ascii="Times New Roman" w:eastAsia="Times New Roman" w:hAnsi="Times New Roman" w:cs="Times New Roman"/>
                        <w:sz w:val="19"/>
                        <w:szCs w:val="19"/>
                        <w:lang w:eastAsia="da-DK"/>
                      </w:rPr>
                      <w:delText> </w:delText>
                    </w:r>
                  </w:del>
                  <w:ins w:id="573" w:author="Rikke Lise Simested" w:date="2024-10-21T10:54:00Z">
                    <w:r w:rsidRPr="00345E3B" w:rsidDel="00743E4D">
                      <w:rPr>
                        <w:rFonts w:ascii="Times New Roman" w:eastAsia="Times New Roman" w:hAnsi="Times New Roman" w:cs="Times New Roman"/>
                        <w:sz w:val="19"/>
                        <w:szCs w:val="19"/>
                        <w:lang w:eastAsia="da-DK"/>
                      </w:rPr>
                      <w:t xml:space="preserve"> </w:t>
                    </w:r>
                  </w:ins>
                  <w:del w:id="574" w:author="Rikke Lise Simested" w:date="2024-10-21T10:54:00Z">
                    <w:r w:rsidR="00345E3B" w:rsidRPr="00345E3B" w:rsidDel="00743E4D">
                      <w:rPr>
                        <w:rFonts w:ascii="Times New Roman" w:eastAsia="Times New Roman" w:hAnsi="Times New Roman" w:cs="Times New Roman"/>
                        <w:sz w:val="19"/>
                        <w:szCs w:val="19"/>
                        <w:lang w:eastAsia="da-DK"/>
                      </w:rPr>
                      <w:delText xml:space="preserve">Engelsk B og matematik A og enten fysik B </w:delText>
                    </w:r>
                  </w:del>
                </w:p>
                <w:p w14:paraId="7B4A909A" w14:textId="269ED300" w:rsidR="00345E3B" w:rsidRPr="00345E3B" w:rsidRDefault="00345E3B" w:rsidP="00115F44">
                  <w:pPr>
                    <w:spacing w:after="0" w:line="240" w:lineRule="auto"/>
                    <w:rPr>
                      <w:rFonts w:ascii="Times New Roman" w:eastAsia="Times New Roman" w:hAnsi="Times New Roman" w:cs="Times New Roman"/>
                      <w:sz w:val="19"/>
                      <w:szCs w:val="19"/>
                      <w:lang w:eastAsia="da-DK"/>
                    </w:rPr>
                  </w:pPr>
                  <w:del w:id="575" w:author="Rikke Lise Simested" w:date="2024-10-21T10:54:00Z">
                    <w:r w:rsidRPr="00345E3B" w:rsidDel="00743E4D">
                      <w:rPr>
                        <w:rFonts w:ascii="Times New Roman" w:eastAsia="Times New Roman" w:hAnsi="Times New Roman" w:cs="Times New Roman"/>
                        <w:sz w:val="19"/>
                        <w:szCs w:val="19"/>
                        <w:lang w:eastAsia="da-DK"/>
                      </w:rPr>
                      <w:delText>eller geovidenskab A</w:delText>
                    </w:r>
                    <w:commentRangeEnd w:id="570"/>
                    <w:r w:rsidR="00743E4D" w:rsidDel="00743E4D">
                      <w:rPr>
                        <w:rStyle w:val="Kommentarhenvisning"/>
                      </w:rPr>
                      <w:commentReference w:id="570"/>
                    </w:r>
                  </w:del>
                </w:p>
              </w:tc>
            </w:tr>
            <w:tr w:rsidR="00345E3B" w:rsidRPr="00345E3B" w14:paraId="5AC29A05" w14:textId="77777777" w:rsidTr="002F64DA">
              <w:tc>
                <w:tcPr>
                  <w:tcW w:w="2133" w:type="dxa"/>
                  <w:tcBorders>
                    <w:top w:val="single" w:sz="8" w:space="0" w:color="000000"/>
                    <w:left w:val="single" w:sz="8" w:space="0" w:color="000000"/>
                    <w:bottom w:val="single" w:sz="8" w:space="0" w:color="000000"/>
                    <w:right w:val="single" w:sz="8" w:space="0" w:color="000000"/>
                  </w:tcBorders>
                  <w:vAlign w:val="center"/>
                  <w:hideMark/>
                </w:tcPr>
                <w:p w14:paraId="19A812A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lastRenderedPageBreak/>
                    <w:t>Energiingeniør</w:t>
                  </w: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5FE08960"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Bæredygtig</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energiteknik</w:t>
                  </w:r>
                  <w:proofErr w:type="spellEnd"/>
                </w:p>
                <w:p w14:paraId="4403199E"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Sustainable Energy Engineering)</w:t>
                  </w:r>
                </w:p>
              </w:tc>
              <w:tc>
                <w:tcPr>
                  <w:tcW w:w="6347" w:type="dxa"/>
                  <w:tcBorders>
                    <w:top w:val="single" w:sz="8" w:space="0" w:color="000000"/>
                    <w:left w:val="single" w:sz="8" w:space="0" w:color="000000"/>
                    <w:bottom w:val="single" w:sz="8" w:space="0" w:color="000000"/>
                    <w:right w:val="single" w:sz="8" w:space="0" w:color="000000"/>
                  </w:tcBorders>
                  <w:vAlign w:val="center"/>
                  <w:hideMark/>
                </w:tcPr>
                <w:p w14:paraId="45FA91E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38BBF3AE"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 </w:t>
                  </w:r>
                  <w:r w:rsidRPr="00345E3B">
                    <w:rPr>
                      <w:rFonts w:ascii="Times New Roman" w:eastAsia="Times New Roman" w:hAnsi="Times New Roman" w:cs="Times New Roman"/>
                      <w:sz w:val="19"/>
                      <w:szCs w:val="19"/>
                      <w:lang w:eastAsia="da-DK"/>
                    </w:rPr>
                    <w:t xml:space="preserve">Engelsk B og matematik A og enten fysik B </w:t>
                  </w:r>
                </w:p>
                <w:p w14:paraId="1D802CD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eller geovidenskab A og enten bioteknologi A eller kemi C</w:t>
                  </w:r>
                </w:p>
                <w:p w14:paraId="5945B4C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62364E9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58715463" w14:textId="22522B1E" w:rsidR="00852217" w:rsidDel="00743E4D" w:rsidRDefault="00743E4D" w:rsidP="00743E4D">
                  <w:pPr>
                    <w:spacing w:after="0" w:line="240" w:lineRule="auto"/>
                    <w:rPr>
                      <w:del w:id="576" w:author="Rikke Lise Simested" w:date="2024-10-21T10:55:00Z"/>
                      <w:rFonts w:ascii="Times New Roman" w:eastAsia="Times New Roman" w:hAnsi="Times New Roman" w:cs="Times New Roman"/>
                      <w:sz w:val="19"/>
                      <w:szCs w:val="19"/>
                      <w:lang w:eastAsia="da-DK"/>
                    </w:rPr>
                  </w:pPr>
                  <w:ins w:id="577" w:author="Rikke Lise Simested" w:date="2024-10-21T10:55:00Z">
                    <w:r>
                      <w:rPr>
                        <w:rFonts w:ascii="Times New Roman" w:eastAsia="Times New Roman" w:hAnsi="Times New Roman" w:cs="Times New Roman"/>
                        <w:i/>
                        <w:iCs/>
                        <w:sz w:val="19"/>
                        <w:szCs w:val="19"/>
                        <w:lang w:eastAsia="da-DK"/>
                      </w:rPr>
                      <w:t>Ingen s</w:t>
                    </w:r>
                  </w:ins>
                  <w:commentRangeStart w:id="578"/>
                  <w:del w:id="579" w:author="Rikke Lise Simested" w:date="2024-10-21T10:55:00Z">
                    <w:r w:rsidR="00345E3B" w:rsidRPr="00345E3B" w:rsidDel="00743E4D">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del w:id="580" w:author="Rikke Lise Simested" w:date="2024-10-21T10:55:00Z">
                    <w:r w:rsidR="00345E3B" w:rsidRPr="00345E3B" w:rsidDel="00743E4D">
                      <w:rPr>
                        <w:rFonts w:ascii="Times New Roman" w:eastAsia="Times New Roman" w:hAnsi="Times New Roman" w:cs="Times New Roman"/>
                        <w:i/>
                        <w:iCs/>
                        <w:sz w:val="19"/>
                        <w:szCs w:val="19"/>
                        <w:lang w:eastAsia="da-DK"/>
                      </w:rPr>
                      <w:delText>:</w:delText>
                    </w:r>
                  </w:del>
                  <w:r w:rsidR="00345E3B" w:rsidRPr="00345E3B">
                    <w:rPr>
                      <w:rFonts w:ascii="Times New Roman" w:eastAsia="Times New Roman" w:hAnsi="Times New Roman" w:cs="Times New Roman"/>
                      <w:sz w:val="19"/>
                      <w:szCs w:val="19"/>
                      <w:lang w:eastAsia="da-DK"/>
                    </w:rPr>
                    <w:t> </w:t>
                  </w:r>
                  <w:ins w:id="581" w:author="Rikke Lise Simested" w:date="2024-10-21T10:55:00Z">
                    <w:r w:rsidRPr="00345E3B" w:rsidDel="00743E4D">
                      <w:rPr>
                        <w:rFonts w:ascii="Times New Roman" w:eastAsia="Times New Roman" w:hAnsi="Times New Roman" w:cs="Times New Roman"/>
                        <w:sz w:val="19"/>
                        <w:szCs w:val="19"/>
                        <w:lang w:eastAsia="da-DK"/>
                      </w:rPr>
                      <w:t xml:space="preserve"> </w:t>
                    </w:r>
                  </w:ins>
                  <w:del w:id="582" w:author="Rikke Lise Simested" w:date="2024-10-21T10:55:00Z">
                    <w:r w:rsidR="00345E3B" w:rsidRPr="00345E3B" w:rsidDel="00743E4D">
                      <w:rPr>
                        <w:rFonts w:ascii="Times New Roman" w:eastAsia="Times New Roman" w:hAnsi="Times New Roman" w:cs="Times New Roman"/>
                        <w:sz w:val="19"/>
                        <w:szCs w:val="19"/>
                        <w:lang w:eastAsia="da-DK"/>
                      </w:rPr>
                      <w:delText xml:space="preserve">Engelsk B og matematik A og enten fysik B </w:delText>
                    </w:r>
                  </w:del>
                </w:p>
                <w:p w14:paraId="0EBF44E4" w14:textId="38DD7159" w:rsidR="00345E3B" w:rsidRPr="00345E3B" w:rsidRDefault="00345E3B" w:rsidP="00115F44">
                  <w:pPr>
                    <w:spacing w:after="0" w:line="240" w:lineRule="auto"/>
                    <w:rPr>
                      <w:rFonts w:ascii="Times New Roman" w:eastAsia="Times New Roman" w:hAnsi="Times New Roman" w:cs="Times New Roman"/>
                      <w:sz w:val="19"/>
                      <w:szCs w:val="19"/>
                      <w:lang w:eastAsia="da-DK"/>
                    </w:rPr>
                  </w:pPr>
                  <w:del w:id="583" w:author="Rikke Lise Simested" w:date="2024-10-21T10:55:00Z">
                    <w:r w:rsidRPr="00345E3B" w:rsidDel="00743E4D">
                      <w:rPr>
                        <w:rFonts w:ascii="Times New Roman" w:eastAsia="Times New Roman" w:hAnsi="Times New Roman" w:cs="Times New Roman"/>
                        <w:sz w:val="19"/>
                        <w:szCs w:val="19"/>
                        <w:lang w:eastAsia="da-DK"/>
                      </w:rPr>
                      <w:delText>eller geovidenskab A og enten bioteknologi A eller kemi C</w:delText>
                    </w:r>
                    <w:commentRangeEnd w:id="578"/>
                    <w:r w:rsidR="00743E4D" w:rsidDel="00743E4D">
                      <w:rPr>
                        <w:rStyle w:val="Kommentarhenvisning"/>
                      </w:rPr>
                      <w:commentReference w:id="578"/>
                    </w:r>
                  </w:del>
                </w:p>
              </w:tc>
            </w:tr>
            <w:tr w:rsidR="00345E3B" w:rsidRPr="00345E3B" w14:paraId="59189D35" w14:textId="77777777" w:rsidTr="002F64DA">
              <w:tc>
                <w:tcPr>
                  <w:tcW w:w="2133" w:type="dxa"/>
                  <w:tcBorders>
                    <w:top w:val="single" w:sz="8" w:space="0" w:color="000000"/>
                    <w:left w:val="single" w:sz="8" w:space="0" w:color="000000"/>
                    <w:bottom w:val="single" w:sz="8" w:space="0" w:color="000000"/>
                    <w:right w:val="single" w:sz="8" w:space="0" w:color="000000"/>
                  </w:tcBorders>
                  <w:vAlign w:val="center"/>
                  <w:hideMark/>
                </w:tcPr>
                <w:p w14:paraId="769B9EA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Fiskeriteknologiingeniør</w:t>
                  </w: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4B239CDB"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Fiskeriteknologi</w:t>
                  </w:r>
                  <w:proofErr w:type="spellEnd"/>
                </w:p>
                <w:p w14:paraId="30454C03"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Fisheries Technology)</w:t>
                  </w:r>
                </w:p>
              </w:tc>
              <w:tc>
                <w:tcPr>
                  <w:tcW w:w="6347" w:type="dxa"/>
                  <w:tcBorders>
                    <w:top w:val="single" w:sz="8" w:space="0" w:color="000000"/>
                    <w:left w:val="single" w:sz="8" w:space="0" w:color="000000"/>
                    <w:bottom w:val="single" w:sz="8" w:space="0" w:color="000000"/>
                    <w:right w:val="single" w:sz="8" w:space="0" w:color="000000"/>
                  </w:tcBorders>
                  <w:vAlign w:val="center"/>
                  <w:hideMark/>
                </w:tcPr>
                <w:p w14:paraId="6D81C96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27179A95"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Engelsk B og matematik A og enten </w:t>
                  </w:r>
                </w:p>
                <w:p w14:paraId="4F9201D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geovidenskab A eller fysik B</w:t>
                  </w:r>
                </w:p>
                <w:p w14:paraId="2F5DB2C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389F768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5893A9EE" w14:textId="5E5E361B" w:rsidR="00852217" w:rsidDel="00743E4D" w:rsidRDefault="00743E4D" w:rsidP="00743E4D">
                  <w:pPr>
                    <w:spacing w:after="0" w:line="240" w:lineRule="auto"/>
                    <w:rPr>
                      <w:del w:id="584" w:author="Rikke Lise Simested" w:date="2024-10-21T10:55:00Z"/>
                      <w:rFonts w:ascii="Times New Roman" w:eastAsia="Times New Roman" w:hAnsi="Times New Roman" w:cs="Times New Roman"/>
                      <w:sz w:val="19"/>
                      <w:szCs w:val="19"/>
                      <w:lang w:eastAsia="da-DK"/>
                    </w:rPr>
                  </w:pPr>
                  <w:ins w:id="585" w:author="Rikke Lise Simested" w:date="2024-10-21T10:55:00Z">
                    <w:r>
                      <w:rPr>
                        <w:rFonts w:ascii="Times New Roman" w:eastAsia="Times New Roman" w:hAnsi="Times New Roman" w:cs="Times New Roman"/>
                        <w:i/>
                        <w:iCs/>
                        <w:sz w:val="19"/>
                        <w:szCs w:val="19"/>
                        <w:lang w:eastAsia="da-DK"/>
                      </w:rPr>
                      <w:t>Ingen s</w:t>
                    </w:r>
                  </w:ins>
                  <w:commentRangeStart w:id="586"/>
                  <w:del w:id="587" w:author="Rikke Lise Simested" w:date="2024-10-21T10:55:00Z">
                    <w:r w:rsidR="00345E3B" w:rsidRPr="00345E3B" w:rsidDel="00743E4D">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del w:id="588" w:author="Rikke Lise Simested" w:date="2024-10-21T10:55:00Z">
                    <w:r w:rsidR="00345E3B" w:rsidRPr="00345E3B" w:rsidDel="00743E4D">
                      <w:rPr>
                        <w:rFonts w:ascii="Times New Roman" w:eastAsia="Times New Roman" w:hAnsi="Times New Roman" w:cs="Times New Roman"/>
                        <w:i/>
                        <w:iCs/>
                        <w:sz w:val="19"/>
                        <w:szCs w:val="19"/>
                        <w:lang w:eastAsia="da-DK"/>
                      </w:rPr>
                      <w:delText>:</w:delText>
                    </w:r>
                    <w:r w:rsidR="00345E3B" w:rsidRPr="00345E3B" w:rsidDel="00743E4D">
                      <w:rPr>
                        <w:rFonts w:ascii="Times New Roman" w:eastAsia="Times New Roman" w:hAnsi="Times New Roman" w:cs="Times New Roman"/>
                        <w:sz w:val="19"/>
                        <w:szCs w:val="19"/>
                        <w:lang w:eastAsia="da-DK"/>
                      </w:rPr>
                      <w:delText> </w:delText>
                    </w:r>
                  </w:del>
                  <w:ins w:id="589" w:author="Rikke Lise Simested" w:date="2024-10-21T10:55:00Z">
                    <w:r w:rsidRPr="00345E3B" w:rsidDel="00743E4D">
                      <w:rPr>
                        <w:rFonts w:ascii="Times New Roman" w:eastAsia="Times New Roman" w:hAnsi="Times New Roman" w:cs="Times New Roman"/>
                        <w:sz w:val="19"/>
                        <w:szCs w:val="19"/>
                        <w:lang w:eastAsia="da-DK"/>
                      </w:rPr>
                      <w:t xml:space="preserve"> </w:t>
                    </w:r>
                  </w:ins>
                  <w:del w:id="590" w:author="Rikke Lise Simested" w:date="2024-10-21T10:55:00Z">
                    <w:r w:rsidR="00345E3B" w:rsidRPr="00345E3B" w:rsidDel="00743E4D">
                      <w:rPr>
                        <w:rFonts w:ascii="Times New Roman" w:eastAsia="Times New Roman" w:hAnsi="Times New Roman" w:cs="Times New Roman"/>
                        <w:sz w:val="19"/>
                        <w:szCs w:val="19"/>
                        <w:lang w:eastAsia="da-DK"/>
                      </w:rPr>
                      <w:delText xml:space="preserve">Engelsk B og matematik A og enten </w:delText>
                    </w:r>
                  </w:del>
                </w:p>
                <w:p w14:paraId="33EAFDD5" w14:textId="2014F095" w:rsidR="00345E3B" w:rsidRPr="00345E3B" w:rsidRDefault="00345E3B" w:rsidP="00115F44">
                  <w:pPr>
                    <w:spacing w:after="0" w:line="240" w:lineRule="auto"/>
                    <w:rPr>
                      <w:rFonts w:ascii="Times New Roman" w:eastAsia="Times New Roman" w:hAnsi="Times New Roman" w:cs="Times New Roman"/>
                      <w:sz w:val="19"/>
                      <w:szCs w:val="19"/>
                      <w:lang w:eastAsia="da-DK"/>
                    </w:rPr>
                  </w:pPr>
                  <w:del w:id="591" w:author="Rikke Lise Simested" w:date="2024-10-21T10:55:00Z">
                    <w:r w:rsidRPr="00345E3B" w:rsidDel="00743E4D">
                      <w:rPr>
                        <w:rFonts w:ascii="Times New Roman" w:eastAsia="Times New Roman" w:hAnsi="Times New Roman" w:cs="Times New Roman"/>
                        <w:sz w:val="19"/>
                        <w:szCs w:val="19"/>
                        <w:lang w:eastAsia="da-DK"/>
                      </w:rPr>
                      <w:delText>geovidenskab A eller fysik B</w:delText>
                    </w:r>
                    <w:commentRangeEnd w:id="586"/>
                    <w:r w:rsidR="00743E4D" w:rsidDel="00743E4D">
                      <w:rPr>
                        <w:rStyle w:val="Kommentarhenvisning"/>
                      </w:rPr>
                      <w:commentReference w:id="586"/>
                    </w:r>
                  </w:del>
                </w:p>
              </w:tc>
            </w:tr>
            <w:tr w:rsidR="00345E3B" w:rsidRPr="00345E3B" w14:paraId="7A20654C" w14:textId="77777777" w:rsidTr="002F64DA">
              <w:tc>
                <w:tcPr>
                  <w:tcW w:w="2133" w:type="dxa"/>
                  <w:tcBorders>
                    <w:top w:val="single" w:sz="8" w:space="0" w:color="000000"/>
                    <w:left w:val="single" w:sz="8" w:space="0" w:color="000000"/>
                    <w:bottom w:val="single" w:sz="8" w:space="0" w:color="000000"/>
                    <w:right w:val="single" w:sz="8" w:space="0" w:color="000000"/>
                  </w:tcBorders>
                  <w:vAlign w:val="center"/>
                  <w:hideMark/>
                </w:tcPr>
                <w:p w14:paraId="2053E96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Forsyningsingeniør</w:t>
                  </w: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4E2CC9A9"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 xml:space="preserve">Klima og </w:t>
                  </w:r>
                  <w:proofErr w:type="spellStart"/>
                  <w:r w:rsidRPr="00345E3B">
                    <w:rPr>
                      <w:rFonts w:ascii="Times New Roman" w:eastAsia="Times New Roman" w:hAnsi="Times New Roman" w:cs="Times New Roman"/>
                      <w:sz w:val="19"/>
                      <w:szCs w:val="19"/>
                      <w:lang w:val="en-US" w:eastAsia="da-DK"/>
                    </w:rPr>
                    <w:t>forsyningsteknik</w:t>
                  </w:r>
                  <w:proofErr w:type="spellEnd"/>
                  <w:r w:rsidRPr="00345E3B">
                    <w:rPr>
                      <w:rFonts w:ascii="Times New Roman" w:eastAsia="Times New Roman" w:hAnsi="Times New Roman" w:cs="Times New Roman"/>
                      <w:sz w:val="19"/>
                      <w:szCs w:val="19"/>
                      <w:lang w:val="en-US" w:eastAsia="da-DK"/>
                    </w:rPr>
                    <w:t xml:space="preserve"> (Bachelor of Engineering in Climate and Supply Engineering)</w:t>
                  </w:r>
                </w:p>
              </w:tc>
              <w:tc>
                <w:tcPr>
                  <w:tcW w:w="6347" w:type="dxa"/>
                  <w:tcBorders>
                    <w:top w:val="single" w:sz="8" w:space="0" w:color="000000"/>
                    <w:left w:val="single" w:sz="8" w:space="0" w:color="000000"/>
                    <w:bottom w:val="single" w:sz="8" w:space="0" w:color="000000"/>
                    <w:right w:val="single" w:sz="8" w:space="0" w:color="000000"/>
                  </w:tcBorders>
                  <w:vAlign w:val="center"/>
                  <w:hideMark/>
                </w:tcPr>
                <w:p w14:paraId="274144A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0DF419A8"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Engelsk B og matematik A og enten fysik B </w:t>
                  </w:r>
                </w:p>
                <w:p w14:paraId="68890B1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eller geovidenskab A og enten bioteknologi A eller kemi C</w:t>
                  </w:r>
                </w:p>
                <w:p w14:paraId="6C7B28A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4BD36A7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08A7D19D" w14:textId="6CDAE2B3" w:rsidR="00852217" w:rsidDel="00743E4D" w:rsidRDefault="00743E4D" w:rsidP="00743E4D">
                  <w:pPr>
                    <w:spacing w:after="0" w:line="240" w:lineRule="auto"/>
                    <w:rPr>
                      <w:del w:id="592" w:author="Rikke Lise Simested" w:date="2024-10-21T10:56:00Z"/>
                      <w:rFonts w:ascii="Times New Roman" w:eastAsia="Times New Roman" w:hAnsi="Times New Roman" w:cs="Times New Roman"/>
                      <w:sz w:val="19"/>
                      <w:szCs w:val="19"/>
                      <w:lang w:eastAsia="da-DK"/>
                    </w:rPr>
                  </w:pPr>
                  <w:ins w:id="593" w:author="Rikke Lise Simested" w:date="2024-10-21T10:56:00Z">
                    <w:r>
                      <w:rPr>
                        <w:rFonts w:ascii="Times New Roman" w:eastAsia="Times New Roman" w:hAnsi="Times New Roman" w:cs="Times New Roman"/>
                        <w:i/>
                        <w:iCs/>
                        <w:sz w:val="19"/>
                        <w:szCs w:val="19"/>
                        <w:lang w:eastAsia="da-DK"/>
                      </w:rPr>
                      <w:t xml:space="preserve">Ingen </w:t>
                    </w:r>
                  </w:ins>
                  <w:commentRangeStart w:id="594"/>
                  <w:del w:id="595" w:author="Rikke Lise Simested" w:date="2024-10-21T10:56:00Z">
                    <w:r w:rsidR="00345E3B" w:rsidRPr="00345E3B" w:rsidDel="00743E4D">
                      <w:rPr>
                        <w:rFonts w:ascii="Times New Roman" w:eastAsia="Times New Roman" w:hAnsi="Times New Roman" w:cs="Times New Roman"/>
                        <w:i/>
                        <w:iCs/>
                        <w:sz w:val="19"/>
                        <w:szCs w:val="19"/>
                        <w:lang w:eastAsia="da-DK"/>
                      </w:rPr>
                      <w:delText>S</w:delText>
                    </w:r>
                  </w:del>
                  <w:ins w:id="596" w:author="Rikke Lise Simested" w:date="2024-10-21T10:56:00Z">
                    <w:r>
                      <w:rPr>
                        <w:rFonts w:ascii="Times New Roman" w:eastAsia="Times New Roman" w:hAnsi="Times New Roman" w:cs="Times New Roman"/>
                        <w:i/>
                        <w:iCs/>
                        <w:sz w:val="19"/>
                        <w:szCs w:val="19"/>
                        <w:lang w:eastAsia="da-DK"/>
                      </w:rPr>
                      <w:t>s</w:t>
                    </w:r>
                  </w:ins>
                  <w:r w:rsidR="00345E3B" w:rsidRPr="00345E3B">
                    <w:rPr>
                      <w:rFonts w:ascii="Times New Roman" w:eastAsia="Times New Roman" w:hAnsi="Times New Roman" w:cs="Times New Roman"/>
                      <w:i/>
                      <w:iCs/>
                      <w:sz w:val="19"/>
                      <w:szCs w:val="19"/>
                      <w:lang w:eastAsia="da-DK"/>
                    </w:rPr>
                    <w:t>pecifikke adgangskrav</w:t>
                  </w:r>
                  <w:del w:id="597" w:author="Rikke Lise Simested" w:date="2024-10-21T10:56:00Z">
                    <w:r w:rsidR="00345E3B" w:rsidRPr="00345E3B" w:rsidDel="00743E4D">
                      <w:rPr>
                        <w:rFonts w:ascii="Times New Roman" w:eastAsia="Times New Roman" w:hAnsi="Times New Roman" w:cs="Times New Roman"/>
                        <w:i/>
                        <w:iCs/>
                        <w:sz w:val="19"/>
                        <w:szCs w:val="19"/>
                        <w:lang w:eastAsia="da-DK"/>
                      </w:rPr>
                      <w:delText>:</w:delText>
                    </w:r>
                    <w:r w:rsidR="00345E3B" w:rsidRPr="00345E3B" w:rsidDel="00743E4D">
                      <w:rPr>
                        <w:rFonts w:ascii="Times New Roman" w:eastAsia="Times New Roman" w:hAnsi="Times New Roman" w:cs="Times New Roman"/>
                        <w:sz w:val="19"/>
                        <w:szCs w:val="19"/>
                        <w:lang w:eastAsia="da-DK"/>
                      </w:rPr>
                      <w:delText xml:space="preserve"> Engelsk B og matematik A og enten fysik B </w:delText>
                    </w:r>
                  </w:del>
                </w:p>
                <w:p w14:paraId="292135F9" w14:textId="11ED22F9" w:rsidR="00345E3B" w:rsidRPr="00345E3B" w:rsidRDefault="00345E3B" w:rsidP="00115F44">
                  <w:pPr>
                    <w:spacing w:after="0" w:line="240" w:lineRule="auto"/>
                    <w:rPr>
                      <w:rFonts w:ascii="Times New Roman" w:eastAsia="Times New Roman" w:hAnsi="Times New Roman" w:cs="Times New Roman"/>
                      <w:sz w:val="19"/>
                      <w:szCs w:val="19"/>
                      <w:lang w:eastAsia="da-DK"/>
                    </w:rPr>
                  </w:pPr>
                  <w:del w:id="598" w:author="Rikke Lise Simested" w:date="2024-10-21T10:56:00Z">
                    <w:r w:rsidRPr="00345E3B" w:rsidDel="00743E4D">
                      <w:rPr>
                        <w:rFonts w:ascii="Times New Roman" w:eastAsia="Times New Roman" w:hAnsi="Times New Roman" w:cs="Times New Roman"/>
                        <w:sz w:val="19"/>
                        <w:szCs w:val="19"/>
                        <w:lang w:eastAsia="da-DK"/>
                      </w:rPr>
                      <w:delText>eller geovidenskab A og enten bioteknologi A eller kemi C</w:delText>
                    </w:r>
                    <w:commentRangeEnd w:id="594"/>
                    <w:r w:rsidR="00743E4D" w:rsidDel="00743E4D">
                      <w:rPr>
                        <w:rStyle w:val="Kommentarhenvisning"/>
                      </w:rPr>
                      <w:commentReference w:id="594"/>
                    </w:r>
                  </w:del>
                </w:p>
              </w:tc>
            </w:tr>
            <w:tr w:rsidR="00345E3B" w:rsidRPr="00345E3B" w14:paraId="2CBE68FB" w14:textId="77777777" w:rsidTr="002F64DA">
              <w:trPr>
                <w:trHeight w:val="1410"/>
              </w:trPr>
              <w:tc>
                <w:tcPr>
                  <w:tcW w:w="2133" w:type="dxa"/>
                  <w:vMerge w:val="restart"/>
                  <w:tcBorders>
                    <w:top w:val="single" w:sz="8" w:space="0" w:color="000000"/>
                    <w:left w:val="single" w:sz="8" w:space="0" w:color="000000"/>
                    <w:bottom w:val="single" w:sz="8" w:space="0" w:color="000000"/>
                    <w:right w:val="single" w:sz="8" w:space="0" w:color="000000"/>
                  </w:tcBorders>
                  <w:vAlign w:val="center"/>
                  <w:hideMark/>
                </w:tcPr>
                <w:p w14:paraId="47DB1EA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Fødevareingeniør</w:t>
                  </w: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3C32D071"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Fødevaresikkerhed</w:t>
                  </w:r>
                  <w:proofErr w:type="spellEnd"/>
                  <w:r w:rsidRPr="00345E3B">
                    <w:rPr>
                      <w:rFonts w:ascii="Times New Roman" w:eastAsia="Times New Roman" w:hAnsi="Times New Roman" w:cs="Times New Roman"/>
                      <w:sz w:val="19"/>
                      <w:szCs w:val="19"/>
                      <w:lang w:val="en-US" w:eastAsia="da-DK"/>
                    </w:rPr>
                    <w:t xml:space="preserve"> og -</w:t>
                  </w:r>
                  <w:proofErr w:type="spellStart"/>
                  <w:r w:rsidRPr="00345E3B">
                    <w:rPr>
                      <w:rFonts w:ascii="Times New Roman" w:eastAsia="Times New Roman" w:hAnsi="Times New Roman" w:cs="Times New Roman"/>
                      <w:sz w:val="19"/>
                      <w:szCs w:val="19"/>
                      <w:lang w:val="en-US" w:eastAsia="da-DK"/>
                    </w:rPr>
                    <w:t>kvalitet</w:t>
                  </w:r>
                  <w:proofErr w:type="spellEnd"/>
                </w:p>
                <w:p w14:paraId="0473639C"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Food Safety and Quality)</w:t>
                  </w:r>
                </w:p>
              </w:tc>
              <w:tc>
                <w:tcPr>
                  <w:tcW w:w="6347" w:type="dxa"/>
                  <w:vMerge w:val="restart"/>
                  <w:tcBorders>
                    <w:top w:val="single" w:sz="8" w:space="0" w:color="000000"/>
                    <w:left w:val="single" w:sz="8" w:space="0" w:color="000000"/>
                    <w:bottom w:val="single" w:sz="8" w:space="0" w:color="000000"/>
                    <w:right w:val="single" w:sz="8" w:space="0" w:color="000000"/>
                  </w:tcBorders>
                  <w:hideMark/>
                </w:tcPr>
                <w:p w14:paraId="59C1020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5C76D241"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Engelsk B og matematik A og enten </w:t>
                  </w:r>
                </w:p>
                <w:p w14:paraId="556CE50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bioteknologi A eller kemi B og enten fysik B eller geovidenskab A</w:t>
                  </w:r>
                </w:p>
                <w:p w14:paraId="4D9BEA9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71840FB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725B4C99" w14:textId="4003837D" w:rsidR="00852217" w:rsidDel="00115F44" w:rsidRDefault="00115F44" w:rsidP="00115F44">
                  <w:pPr>
                    <w:spacing w:after="0" w:line="240" w:lineRule="auto"/>
                    <w:rPr>
                      <w:del w:id="599" w:author="Rikke Lise Simested" w:date="2024-10-21T12:40:00Z"/>
                      <w:rFonts w:ascii="Times New Roman" w:eastAsia="Times New Roman" w:hAnsi="Times New Roman" w:cs="Times New Roman"/>
                      <w:sz w:val="19"/>
                      <w:szCs w:val="19"/>
                      <w:lang w:eastAsia="da-DK"/>
                    </w:rPr>
                  </w:pPr>
                  <w:ins w:id="600" w:author="Rikke Lise Simested" w:date="2024-10-21T12:40:00Z">
                    <w:r>
                      <w:rPr>
                        <w:rFonts w:ascii="Times New Roman" w:eastAsia="Times New Roman" w:hAnsi="Times New Roman" w:cs="Times New Roman"/>
                        <w:i/>
                        <w:iCs/>
                        <w:sz w:val="19"/>
                        <w:szCs w:val="19"/>
                        <w:lang w:eastAsia="da-DK"/>
                      </w:rPr>
                      <w:t>Ingen s</w:t>
                    </w:r>
                  </w:ins>
                  <w:commentRangeStart w:id="601"/>
                  <w:del w:id="602" w:author="Rikke Lise Simested" w:date="2024-10-21T12:40:00Z">
                    <w:r w:rsidR="00345E3B" w:rsidRPr="00345E3B" w:rsidDel="00115F44">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r w:rsidR="00345E3B" w:rsidRPr="00345E3B">
                    <w:rPr>
                      <w:rFonts w:ascii="Times New Roman" w:eastAsia="Times New Roman" w:hAnsi="Times New Roman" w:cs="Times New Roman"/>
                      <w:sz w:val="19"/>
                      <w:szCs w:val="19"/>
                      <w:lang w:eastAsia="da-DK"/>
                    </w:rPr>
                    <w:t xml:space="preserve">: </w:t>
                  </w:r>
                  <w:del w:id="603" w:author="Rikke Lise Simested" w:date="2024-10-21T12:40:00Z">
                    <w:r w:rsidR="00345E3B" w:rsidRPr="00345E3B" w:rsidDel="00115F44">
                      <w:rPr>
                        <w:rFonts w:ascii="Times New Roman" w:eastAsia="Times New Roman" w:hAnsi="Times New Roman" w:cs="Times New Roman"/>
                        <w:sz w:val="19"/>
                        <w:szCs w:val="19"/>
                        <w:lang w:eastAsia="da-DK"/>
                      </w:rPr>
                      <w:delText xml:space="preserve">Engelsk B og matematik A og enten </w:delText>
                    </w:r>
                  </w:del>
                </w:p>
                <w:p w14:paraId="33966C1D" w14:textId="625737F7" w:rsidR="00345E3B" w:rsidRPr="00345E3B" w:rsidRDefault="00345E3B" w:rsidP="00115F44">
                  <w:pPr>
                    <w:spacing w:after="0" w:line="240" w:lineRule="auto"/>
                    <w:rPr>
                      <w:rFonts w:ascii="Times New Roman" w:eastAsia="Times New Roman" w:hAnsi="Times New Roman" w:cs="Times New Roman"/>
                      <w:sz w:val="19"/>
                      <w:szCs w:val="19"/>
                      <w:lang w:eastAsia="da-DK"/>
                    </w:rPr>
                  </w:pPr>
                  <w:del w:id="604" w:author="Rikke Lise Simested" w:date="2024-10-21T12:40:00Z">
                    <w:r w:rsidRPr="00345E3B" w:rsidDel="00115F44">
                      <w:rPr>
                        <w:rFonts w:ascii="Times New Roman" w:eastAsia="Times New Roman" w:hAnsi="Times New Roman" w:cs="Times New Roman"/>
                        <w:sz w:val="19"/>
                        <w:szCs w:val="19"/>
                        <w:lang w:eastAsia="da-DK"/>
                      </w:rPr>
                      <w:delText>bioteknologi A eller kemi B og enten fysik B eller geovidenskab A</w:delText>
                    </w:r>
                    <w:commentRangeEnd w:id="601"/>
                    <w:r w:rsidR="00743E4D" w:rsidDel="00115F44">
                      <w:rPr>
                        <w:rStyle w:val="Kommentarhenvisning"/>
                      </w:rPr>
                      <w:commentReference w:id="601"/>
                    </w:r>
                  </w:del>
                </w:p>
              </w:tc>
            </w:tr>
            <w:tr w:rsidR="00345E3B" w:rsidRPr="002D6B84" w14:paraId="64F87881" w14:textId="77777777" w:rsidTr="002F64DA">
              <w:trPr>
                <w:trHeight w:val="2160"/>
              </w:trPr>
              <w:tc>
                <w:tcPr>
                  <w:tcW w:w="2133" w:type="dxa"/>
                  <w:vMerge/>
                  <w:tcBorders>
                    <w:top w:val="single" w:sz="8" w:space="0" w:color="000000"/>
                    <w:left w:val="single" w:sz="8" w:space="0" w:color="000000"/>
                    <w:bottom w:val="single" w:sz="8" w:space="0" w:color="000000"/>
                    <w:right w:val="single" w:sz="8" w:space="0" w:color="000000"/>
                  </w:tcBorders>
                  <w:vAlign w:val="center"/>
                  <w:hideMark/>
                </w:tcPr>
                <w:p w14:paraId="1FCE33D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44A84E1F"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Fødevareteknologi</w:t>
                  </w:r>
                  <w:proofErr w:type="spellEnd"/>
                  <w:r w:rsidRPr="00345E3B">
                    <w:rPr>
                      <w:rFonts w:ascii="Times New Roman" w:eastAsia="Times New Roman" w:hAnsi="Times New Roman" w:cs="Times New Roman"/>
                      <w:sz w:val="19"/>
                      <w:szCs w:val="19"/>
                      <w:lang w:val="en-US" w:eastAsia="da-DK"/>
                    </w:rPr>
                    <w:t xml:space="preserve"> (Bachelor of Engineering in Food Technology)</w:t>
                  </w:r>
                </w:p>
              </w:tc>
              <w:tc>
                <w:tcPr>
                  <w:tcW w:w="6347" w:type="dxa"/>
                  <w:vMerge/>
                  <w:tcBorders>
                    <w:top w:val="single" w:sz="8" w:space="0" w:color="000000"/>
                    <w:left w:val="single" w:sz="8" w:space="0" w:color="000000"/>
                    <w:bottom w:val="single" w:sz="8" w:space="0" w:color="000000"/>
                    <w:right w:val="single" w:sz="8" w:space="0" w:color="000000"/>
                  </w:tcBorders>
                  <w:vAlign w:val="center"/>
                  <w:hideMark/>
                </w:tcPr>
                <w:p w14:paraId="07C9D4E1"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r>
            <w:tr w:rsidR="00345E3B" w:rsidRPr="00345E3B" w14:paraId="3A40EEA4" w14:textId="77777777" w:rsidTr="002F64DA">
              <w:tc>
                <w:tcPr>
                  <w:tcW w:w="2133" w:type="dxa"/>
                  <w:tcBorders>
                    <w:top w:val="single" w:sz="8" w:space="0" w:color="000000"/>
                    <w:left w:val="single" w:sz="8" w:space="0" w:color="000000"/>
                    <w:bottom w:val="single" w:sz="8" w:space="0" w:color="000000"/>
                    <w:right w:val="single" w:sz="8" w:space="0" w:color="000000"/>
                  </w:tcBorders>
                  <w:vAlign w:val="center"/>
                  <w:hideMark/>
                </w:tcPr>
                <w:p w14:paraId="2B33D29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Global ledelse og design af produktionsnetværk-ingeniør</w:t>
                  </w: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7E23C47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Global ledelse og design af produktionsnetværk, GMM</w:t>
                  </w:r>
                </w:p>
                <w:p w14:paraId="3D3638D1"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Global Management and Manufacturing)</w:t>
                  </w:r>
                </w:p>
              </w:tc>
              <w:tc>
                <w:tcPr>
                  <w:tcW w:w="6347" w:type="dxa"/>
                  <w:tcBorders>
                    <w:top w:val="single" w:sz="8" w:space="0" w:color="000000"/>
                    <w:left w:val="single" w:sz="8" w:space="0" w:color="000000"/>
                    <w:bottom w:val="single" w:sz="8" w:space="0" w:color="000000"/>
                    <w:right w:val="single" w:sz="8" w:space="0" w:color="000000"/>
                  </w:tcBorders>
                  <w:hideMark/>
                </w:tcPr>
                <w:p w14:paraId="642E8D5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68F1B752"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Engelsk B og matematik B og enten fysik B </w:t>
                  </w:r>
                </w:p>
                <w:p w14:paraId="1C12A7C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eller geovidenskab A</w:t>
                  </w:r>
                </w:p>
                <w:p w14:paraId="12BB086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2C3D6CF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4B89557B" w14:textId="067C851E" w:rsidR="00852217" w:rsidDel="00115F44" w:rsidRDefault="00115F44" w:rsidP="00115F44">
                  <w:pPr>
                    <w:spacing w:after="0" w:line="240" w:lineRule="auto"/>
                    <w:rPr>
                      <w:del w:id="605" w:author="Rikke Lise Simested" w:date="2024-10-21T12:39:00Z"/>
                      <w:rFonts w:ascii="Times New Roman" w:eastAsia="Times New Roman" w:hAnsi="Times New Roman" w:cs="Times New Roman"/>
                      <w:sz w:val="19"/>
                      <w:szCs w:val="19"/>
                      <w:lang w:eastAsia="da-DK"/>
                    </w:rPr>
                  </w:pPr>
                  <w:ins w:id="606" w:author="Rikke Lise Simested" w:date="2024-10-21T12:39:00Z">
                    <w:r>
                      <w:rPr>
                        <w:rFonts w:ascii="Times New Roman" w:eastAsia="Times New Roman" w:hAnsi="Times New Roman" w:cs="Times New Roman"/>
                        <w:i/>
                        <w:iCs/>
                        <w:sz w:val="19"/>
                        <w:szCs w:val="19"/>
                        <w:lang w:eastAsia="da-DK"/>
                      </w:rPr>
                      <w:t>Ingen s</w:t>
                    </w:r>
                  </w:ins>
                  <w:del w:id="607" w:author="Rikke Lise Simested" w:date="2024-10-21T12:39:00Z">
                    <w:r w:rsidR="00345E3B" w:rsidRPr="00345E3B" w:rsidDel="00115F44">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commentRangeStart w:id="608"/>
                  <w:r w:rsidR="00345E3B" w:rsidRPr="00345E3B">
                    <w:rPr>
                      <w:rFonts w:ascii="Times New Roman" w:eastAsia="Times New Roman" w:hAnsi="Times New Roman" w:cs="Times New Roman"/>
                      <w:i/>
                      <w:iCs/>
                      <w:sz w:val="19"/>
                      <w:szCs w:val="19"/>
                      <w:lang w:eastAsia="da-DK"/>
                    </w:rPr>
                    <w:t>:</w:t>
                  </w:r>
                  <w:r w:rsidR="00345E3B" w:rsidRPr="00345E3B">
                    <w:rPr>
                      <w:rFonts w:ascii="Times New Roman" w:eastAsia="Times New Roman" w:hAnsi="Times New Roman" w:cs="Times New Roman"/>
                      <w:sz w:val="19"/>
                      <w:szCs w:val="19"/>
                      <w:lang w:eastAsia="da-DK"/>
                    </w:rPr>
                    <w:t> </w:t>
                  </w:r>
                  <w:ins w:id="609" w:author="Rikke Lise Simested" w:date="2024-10-21T12:39:00Z">
                    <w:r w:rsidRPr="00345E3B" w:rsidDel="00115F44">
                      <w:rPr>
                        <w:rFonts w:ascii="Times New Roman" w:eastAsia="Times New Roman" w:hAnsi="Times New Roman" w:cs="Times New Roman"/>
                        <w:sz w:val="19"/>
                        <w:szCs w:val="19"/>
                        <w:lang w:eastAsia="da-DK"/>
                      </w:rPr>
                      <w:t xml:space="preserve"> </w:t>
                    </w:r>
                  </w:ins>
                  <w:del w:id="610" w:author="Rikke Lise Simested" w:date="2024-10-21T12:39:00Z">
                    <w:r w:rsidR="00345E3B" w:rsidRPr="00345E3B" w:rsidDel="00115F44">
                      <w:rPr>
                        <w:rFonts w:ascii="Times New Roman" w:eastAsia="Times New Roman" w:hAnsi="Times New Roman" w:cs="Times New Roman"/>
                        <w:sz w:val="19"/>
                        <w:szCs w:val="19"/>
                        <w:lang w:eastAsia="da-DK"/>
                      </w:rPr>
                      <w:delText xml:space="preserve">Engelsk B og matematik B og enten fysik B </w:delText>
                    </w:r>
                  </w:del>
                </w:p>
                <w:p w14:paraId="6EA13A27" w14:textId="4B886F9F" w:rsidR="00345E3B" w:rsidRPr="00345E3B" w:rsidRDefault="00345E3B" w:rsidP="00115F44">
                  <w:pPr>
                    <w:spacing w:after="0" w:line="240" w:lineRule="auto"/>
                    <w:rPr>
                      <w:rFonts w:ascii="Times New Roman" w:eastAsia="Times New Roman" w:hAnsi="Times New Roman" w:cs="Times New Roman"/>
                      <w:sz w:val="19"/>
                      <w:szCs w:val="19"/>
                      <w:lang w:eastAsia="da-DK"/>
                    </w:rPr>
                  </w:pPr>
                  <w:del w:id="611" w:author="Rikke Lise Simested" w:date="2024-10-21T12:39:00Z">
                    <w:r w:rsidRPr="00345E3B" w:rsidDel="00115F44">
                      <w:rPr>
                        <w:rFonts w:ascii="Times New Roman" w:eastAsia="Times New Roman" w:hAnsi="Times New Roman" w:cs="Times New Roman"/>
                        <w:sz w:val="19"/>
                        <w:szCs w:val="19"/>
                        <w:lang w:eastAsia="da-DK"/>
                      </w:rPr>
                      <w:delText>eller geovidenskab A</w:delText>
                    </w:r>
                  </w:del>
                  <w:commentRangeEnd w:id="608"/>
                  <w:r w:rsidR="00814894">
                    <w:rPr>
                      <w:rStyle w:val="Kommentarhenvisning"/>
                    </w:rPr>
                    <w:commentReference w:id="608"/>
                  </w:r>
                </w:p>
              </w:tc>
            </w:tr>
            <w:tr w:rsidR="00345E3B" w:rsidRPr="00345E3B" w14:paraId="1F83596B" w14:textId="77777777" w:rsidTr="002F64DA">
              <w:trPr>
                <w:trHeight w:val="465"/>
              </w:trPr>
              <w:tc>
                <w:tcPr>
                  <w:tcW w:w="2133" w:type="dxa"/>
                  <w:vMerge w:val="restart"/>
                  <w:tcBorders>
                    <w:top w:val="single" w:sz="8" w:space="0" w:color="000000"/>
                    <w:left w:val="single" w:sz="8" w:space="0" w:color="000000"/>
                    <w:bottom w:val="single" w:sz="8" w:space="0" w:color="000000"/>
                    <w:right w:val="single" w:sz="8" w:space="0" w:color="000000"/>
                  </w:tcBorders>
                  <w:vAlign w:val="center"/>
                  <w:hideMark/>
                </w:tcPr>
                <w:p w14:paraId="680FE8C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It-ingeniør</w:t>
                  </w: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4563483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Design og anvendelse af kunstig intelligens</w:t>
                  </w:r>
                </w:p>
                <w:p w14:paraId="0CD6E304"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Artificial Intelligence Engineering)</w:t>
                  </w:r>
                </w:p>
              </w:tc>
              <w:tc>
                <w:tcPr>
                  <w:tcW w:w="6347" w:type="dxa"/>
                  <w:vMerge w:val="restart"/>
                  <w:tcBorders>
                    <w:top w:val="single" w:sz="8" w:space="0" w:color="000000"/>
                    <w:left w:val="single" w:sz="8" w:space="0" w:color="000000"/>
                    <w:bottom w:val="single" w:sz="8" w:space="0" w:color="000000"/>
                    <w:right w:val="single" w:sz="8" w:space="0" w:color="000000"/>
                  </w:tcBorders>
                  <w:vAlign w:val="center"/>
                  <w:hideMark/>
                </w:tcPr>
                <w:p w14:paraId="2ACFD34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01E998A0"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Engelsk B og matematik A og enten fysik B </w:t>
                  </w:r>
                </w:p>
                <w:p w14:paraId="7990E45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eller geovidenskab A</w:t>
                  </w:r>
                </w:p>
                <w:p w14:paraId="469438D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3F5493A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2AB12C76" w14:textId="19506FDC" w:rsidR="00852217" w:rsidDel="00115F44" w:rsidRDefault="00115F44" w:rsidP="00115F44">
                  <w:pPr>
                    <w:spacing w:after="0" w:line="240" w:lineRule="auto"/>
                    <w:rPr>
                      <w:del w:id="612" w:author="Rikke Lise Simested" w:date="2024-10-21T12:39:00Z"/>
                      <w:rFonts w:ascii="Times New Roman" w:eastAsia="Times New Roman" w:hAnsi="Times New Roman" w:cs="Times New Roman"/>
                      <w:sz w:val="19"/>
                      <w:szCs w:val="19"/>
                      <w:lang w:eastAsia="da-DK"/>
                    </w:rPr>
                  </w:pPr>
                  <w:ins w:id="613" w:author="Rikke Lise Simested" w:date="2024-10-21T12:39:00Z">
                    <w:r>
                      <w:rPr>
                        <w:rFonts w:ascii="Times New Roman" w:eastAsia="Times New Roman" w:hAnsi="Times New Roman" w:cs="Times New Roman"/>
                        <w:i/>
                        <w:iCs/>
                        <w:sz w:val="19"/>
                        <w:szCs w:val="19"/>
                        <w:lang w:eastAsia="da-DK"/>
                      </w:rPr>
                      <w:t>Ingen s</w:t>
                    </w:r>
                  </w:ins>
                  <w:commentRangeStart w:id="614"/>
                  <w:del w:id="615" w:author="Rikke Lise Simested" w:date="2024-10-21T12:39:00Z">
                    <w:r w:rsidR="00345E3B" w:rsidRPr="00345E3B" w:rsidDel="00115F44">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r w:rsidR="00345E3B" w:rsidRPr="00345E3B">
                    <w:rPr>
                      <w:rFonts w:ascii="Times New Roman" w:eastAsia="Times New Roman" w:hAnsi="Times New Roman" w:cs="Times New Roman"/>
                      <w:sz w:val="19"/>
                      <w:szCs w:val="19"/>
                      <w:lang w:eastAsia="da-DK"/>
                    </w:rPr>
                    <w:t> </w:t>
                  </w:r>
                  <w:ins w:id="616" w:author="Rikke Lise Simested" w:date="2024-10-21T12:39:00Z">
                    <w:r w:rsidRPr="00345E3B" w:rsidDel="00115F44">
                      <w:rPr>
                        <w:rFonts w:ascii="Times New Roman" w:eastAsia="Times New Roman" w:hAnsi="Times New Roman" w:cs="Times New Roman"/>
                        <w:sz w:val="19"/>
                        <w:szCs w:val="19"/>
                        <w:lang w:eastAsia="da-DK"/>
                      </w:rPr>
                      <w:t xml:space="preserve"> </w:t>
                    </w:r>
                  </w:ins>
                  <w:del w:id="617" w:author="Rikke Lise Simested" w:date="2024-10-21T12:39:00Z">
                    <w:r w:rsidR="00345E3B" w:rsidRPr="00345E3B" w:rsidDel="00115F44">
                      <w:rPr>
                        <w:rFonts w:ascii="Times New Roman" w:eastAsia="Times New Roman" w:hAnsi="Times New Roman" w:cs="Times New Roman"/>
                        <w:sz w:val="19"/>
                        <w:szCs w:val="19"/>
                        <w:lang w:eastAsia="da-DK"/>
                      </w:rPr>
                      <w:delText xml:space="preserve">Engelsk B og matematik A og enten fysik B </w:delText>
                    </w:r>
                  </w:del>
                </w:p>
                <w:p w14:paraId="6A036695" w14:textId="6987508E" w:rsidR="00345E3B" w:rsidRPr="00345E3B" w:rsidRDefault="00345E3B" w:rsidP="00115F44">
                  <w:pPr>
                    <w:spacing w:after="0" w:line="240" w:lineRule="auto"/>
                    <w:rPr>
                      <w:rFonts w:ascii="Times New Roman" w:eastAsia="Times New Roman" w:hAnsi="Times New Roman" w:cs="Times New Roman"/>
                      <w:sz w:val="19"/>
                      <w:szCs w:val="19"/>
                      <w:lang w:eastAsia="da-DK"/>
                    </w:rPr>
                  </w:pPr>
                  <w:del w:id="618" w:author="Rikke Lise Simested" w:date="2024-10-21T12:39:00Z">
                    <w:r w:rsidRPr="00345E3B" w:rsidDel="00115F44">
                      <w:rPr>
                        <w:rFonts w:ascii="Times New Roman" w:eastAsia="Times New Roman" w:hAnsi="Times New Roman" w:cs="Times New Roman"/>
                        <w:sz w:val="19"/>
                        <w:szCs w:val="19"/>
                        <w:lang w:eastAsia="da-DK"/>
                      </w:rPr>
                      <w:delText>eller geovidenskab A</w:delText>
                    </w:r>
                    <w:commentRangeEnd w:id="614"/>
                    <w:r w:rsidR="00743E4D" w:rsidDel="00115F44">
                      <w:rPr>
                        <w:rStyle w:val="Kommentarhenvisning"/>
                      </w:rPr>
                      <w:commentReference w:id="614"/>
                    </w:r>
                  </w:del>
                </w:p>
              </w:tc>
            </w:tr>
            <w:tr w:rsidR="00345E3B" w:rsidRPr="002D6B84" w14:paraId="49714FD4" w14:textId="77777777" w:rsidTr="002F64DA">
              <w:tc>
                <w:tcPr>
                  <w:tcW w:w="2133" w:type="dxa"/>
                  <w:vMerge/>
                  <w:tcBorders>
                    <w:top w:val="single" w:sz="8" w:space="0" w:color="000000"/>
                    <w:left w:val="single" w:sz="8" w:space="0" w:color="000000"/>
                    <w:bottom w:val="single" w:sz="8" w:space="0" w:color="000000"/>
                    <w:right w:val="single" w:sz="8" w:space="0" w:color="000000"/>
                  </w:tcBorders>
                  <w:vAlign w:val="center"/>
                  <w:hideMark/>
                </w:tcPr>
                <w:p w14:paraId="0D0A17F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5745499F"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Industrielt</w:t>
                  </w:r>
                  <w:proofErr w:type="spellEnd"/>
                  <w:r w:rsidRPr="00345E3B">
                    <w:rPr>
                      <w:rFonts w:ascii="Times New Roman" w:eastAsia="Times New Roman" w:hAnsi="Times New Roman" w:cs="Times New Roman"/>
                      <w:sz w:val="19"/>
                      <w:szCs w:val="19"/>
                      <w:lang w:val="en-US" w:eastAsia="da-DK"/>
                    </w:rPr>
                    <w:t xml:space="preserve"> it</w:t>
                  </w:r>
                </w:p>
                <w:p w14:paraId="18264722"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Industrial IT)</w:t>
                  </w:r>
                </w:p>
              </w:tc>
              <w:tc>
                <w:tcPr>
                  <w:tcW w:w="6347" w:type="dxa"/>
                  <w:vMerge/>
                  <w:tcBorders>
                    <w:top w:val="single" w:sz="8" w:space="0" w:color="000000"/>
                    <w:left w:val="single" w:sz="8" w:space="0" w:color="000000"/>
                    <w:bottom w:val="single" w:sz="8" w:space="0" w:color="000000"/>
                    <w:right w:val="single" w:sz="8" w:space="0" w:color="000000"/>
                  </w:tcBorders>
                  <w:vAlign w:val="center"/>
                  <w:hideMark/>
                </w:tcPr>
                <w:p w14:paraId="0F83AC2F"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r>
            <w:tr w:rsidR="00345E3B" w:rsidRPr="002D6B84" w14:paraId="6C76EEF7" w14:textId="77777777" w:rsidTr="002F64DA">
              <w:tc>
                <w:tcPr>
                  <w:tcW w:w="2133" w:type="dxa"/>
                  <w:vMerge/>
                  <w:tcBorders>
                    <w:top w:val="single" w:sz="8" w:space="0" w:color="000000"/>
                    <w:left w:val="single" w:sz="8" w:space="0" w:color="000000"/>
                    <w:bottom w:val="single" w:sz="8" w:space="0" w:color="000000"/>
                    <w:right w:val="single" w:sz="8" w:space="0" w:color="000000"/>
                  </w:tcBorders>
                  <w:vAlign w:val="center"/>
                  <w:hideMark/>
                </w:tcPr>
                <w:p w14:paraId="1B10602B"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5E461787"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 xml:space="preserve">It og </w:t>
                  </w:r>
                  <w:proofErr w:type="spellStart"/>
                  <w:r w:rsidRPr="00345E3B">
                    <w:rPr>
                      <w:rFonts w:ascii="Times New Roman" w:eastAsia="Times New Roman" w:hAnsi="Times New Roman" w:cs="Times New Roman"/>
                      <w:sz w:val="19"/>
                      <w:szCs w:val="19"/>
                      <w:lang w:val="en-US" w:eastAsia="da-DK"/>
                    </w:rPr>
                    <w:t>økonomi</w:t>
                  </w:r>
                  <w:proofErr w:type="spellEnd"/>
                </w:p>
                <w:p w14:paraId="420181F1"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IT and Economics)</w:t>
                  </w:r>
                </w:p>
              </w:tc>
              <w:tc>
                <w:tcPr>
                  <w:tcW w:w="6347" w:type="dxa"/>
                  <w:vMerge/>
                  <w:tcBorders>
                    <w:top w:val="single" w:sz="8" w:space="0" w:color="000000"/>
                    <w:left w:val="single" w:sz="8" w:space="0" w:color="000000"/>
                    <w:bottom w:val="single" w:sz="8" w:space="0" w:color="000000"/>
                    <w:right w:val="single" w:sz="8" w:space="0" w:color="000000"/>
                  </w:tcBorders>
                  <w:vAlign w:val="center"/>
                  <w:hideMark/>
                </w:tcPr>
                <w:p w14:paraId="4EE2C39B"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r>
            <w:tr w:rsidR="00345E3B" w:rsidRPr="002D6B84" w14:paraId="05A3339F" w14:textId="77777777" w:rsidTr="002F64DA">
              <w:tc>
                <w:tcPr>
                  <w:tcW w:w="2133" w:type="dxa"/>
                  <w:vMerge/>
                  <w:tcBorders>
                    <w:top w:val="single" w:sz="8" w:space="0" w:color="000000"/>
                    <w:left w:val="single" w:sz="8" w:space="0" w:color="000000"/>
                    <w:bottom w:val="single" w:sz="8" w:space="0" w:color="000000"/>
                    <w:right w:val="single" w:sz="8" w:space="0" w:color="000000"/>
                  </w:tcBorders>
                  <w:vAlign w:val="center"/>
                  <w:hideMark/>
                </w:tcPr>
                <w:p w14:paraId="29BA7BE2"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722F5435"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It-</w:t>
                  </w:r>
                  <w:proofErr w:type="spellStart"/>
                  <w:r w:rsidRPr="00345E3B">
                    <w:rPr>
                      <w:rFonts w:ascii="Times New Roman" w:eastAsia="Times New Roman" w:hAnsi="Times New Roman" w:cs="Times New Roman"/>
                      <w:sz w:val="19"/>
                      <w:szCs w:val="19"/>
                      <w:lang w:val="en-US" w:eastAsia="da-DK"/>
                    </w:rPr>
                    <w:t>elektronik</w:t>
                  </w:r>
                  <w:proofErr w:type="spellEnd"/>
                </w:p>
                <w:p w14:paraId="1CBE5D8E"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Computer Engineering)</w:t>
                  </w:r>
                </w:p>
              </w:tc>
              <w:tc>
                <w:tcPr>
                  <w:tcW w:w="6347" w:type="dxa"/>
                  <w:vMerge/>
                  <w:tcBorders>
                    <w:top w:val="single" w:sz="8" w:space="0" w:color="000000"/>
                    <w:left w:val="single" w:sz="8" w:space="0" w:color="000000"/>
                    <w:bottom w:val="single" w:sz="8" w:space="0" w:color="000000"/>
                    <w:right w:val="single" w:sz="8" w:space="0" w:color="000000"/>
                  </w:tcBorders>
                  <w:vAlign w:val="center"/>
                  <w:hideMark/>
                </w:tcPr>
                <w:p w14:paraId="4E17E46E"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r>
            <w:tr w:rsidR="00345E3B" w:rsidRPr="002D6B84" w14:paraId="6AC67088" w14:textId="77777777" w:rsidTr="002F64DA">
              <w:trPr>
                <w:trHeight w:val="555"/>
              </w:trPr>
              <w:tc>
                <w:tcPr>
                  <w:tcW w:w="2133" w:type="dxa"/>
                  <w:vMerge/>
                  <w:tcBorders>
                    <w:top w:val="single" w:sz="8" w:space="0" w:color="000000"/>
                    <w:left w:val="single" w:sz="8" w:space="0" w:color="000000"/>
                    <w:bottom w:val="single" w:sz="8" w:space="0" w:color="000000"/>
                    <w:right w:val="single" w:sz="8" w:space="0" w:color="000000"/>
                  </w:tcBorders>
                  <w:vAlign w:val="center"/>
                  <w:hideMark/>
                </w:tcPr>
                <w:p w14:paraId="60FFFE33"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57C7E782"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Softwareteknologi</w:t>
                  </w:r>
                  <w:proofErr w:type="spellEnd"/>
                </w:p>
                <w:p w14:paraId="2B093F2B"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Software Technology)</w:t>
                  </w:r>
                </w:p>
              </w:tc>
              <w:tc>
                <w:tcPr>
                  <w:tcW w:w="6347" w:type="dxa"/>
                  <w:vMerge/>
                  <w:tcBorders>
                    <w:top w:val="single" w:sz="8" w:space="0" w:color="000000"/>
                    <w:left w:val="single" w:sz="8" w:space="0" w:color="000000"/>
                    <w:bottom w:val="single" w:sz="8" w:space="0" w:color="000000"/>
                    <w:right w:val="single" w:sz="8" w:space="0" w:color="000000"/>
                  </w:tcBorders>
                  <w:vAlign w:val="center"/>
                  <w:hideMark/>
                </w:tcPr>
                <w:p w14:paraId="1CC91F67"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r>
            <w:tr w:rsidR="00345E3B" w:rsidRPr="002D6B84" w14:paraId="793B92CB" w14:textId="77777777" w:rsidTr="002F64DA">
              <w:tc>
                <w:tcPr>
                  <w:tcW w:w="2133" w:type="dxa"/>
                  <w:vMerge/>
                  <w:tcBorders>
                    <w:top w:val="single" w:sz="8" w:space="0" w:color="000000"/>
                    <w:left w:val="single" w:sz="8" w:space="0" w:color="000000"/>
                    <w:bottom w:val="single" w:sz="8" w:space="0" w:color="000000"/>
                    <w:right w:val="single" w:sz="8" w:space="0" w:color="000000"/>
                  </w:tcBorders>
                  <w:vAlign w:val="center"/>
                  <w:hideMark/>
                </w:tcPr>
                <w:p w14:paraId="59D8017F"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4EBE5B26"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Robotteknologi</w:t>
                  </w:r>
                  <w:proofErr w:type="spellEnd"/>
                </w:p>
                <w:p w14:paraId="77BB9DDD"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Robot Systems)</w:t>
                  </w:r>
                </w:p>
              </w:tc>
              <w:tc>
                <w:tcPr>
                  <w:tcW w:w="6347" w:type="dxa"/>
                  <w:vMerge/>
                  <w:tcBorders>
                    <w:top w:val="single" w:sz="8" w:space="0" w:color="000000"/>
                    <w:left w:val="single" w:sz="8" w:space="0" w:color="000000"/>
                    <w:bottom w:val="single" w:sz="8" w:space="0" w:color="000000"/>
                    <w:right w:val="single" w:sz="8" w:space="0" w:color="000000"/>
                  </w:tcBorders>
                  <w:vAlign w:val="center"/>
                  <w:hideMark/>
                </w:tcPr>
                <w:p w14:paraId="73A4180D"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r>
            <w:tr w:rsidR="00345E3B" w:rsidRPr="00345E3B" w14:paraId="59C5D3C3" w14:textId="77777777" w:rsidTr="002F64DA">
              <w:tc>
                <w:tcPr>
                  <w:tcW w:w="2133" w:type="dxa"/>
                  <w:vMerge w:val="restart"/>
                  <w:tcBorders>
                    <w:top w:val="single" w:sz="8" w:space="0" w:color="000000"/>
                    <w:left w:val="single" w:sz="8" w:space="0" w:color="000000"/>
                    <w:bottom w:val="single" w:sz="8" w:space="0" w:color="000000"/>
                    <w:right w:val="single" w:sz="8" w:space="0" w:color="000000"/>
                  </w:tcBorders>
                  <w:vAlign w:val="center"/>
                  <w:hideMark/>
                </w:tcPr>
                <w:p w14:paraId="7D7B817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Kemiingeniør</w:t>
                  </w: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0623691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Kemi og bioteknologi</w:t>
                  </w:r>
                </w:p>
              </w:tc>
              <w:tc>
                <w:tcPr>
                  <w:tcW w:w="6347" w:type="dxa"/>
                  <w:vMerge w:val="restart"/>
                  <w:tcBorders>
                    <w:top w:val="single" w:sz="8" w:space="0" w:color="000000"/>
                    <w:left w:val="single" w:sz="8" w:space="0" w:color="000000"/>
                    <w:bottom w:val="single" w:sz="8" w:space="0" w:color="000000"/>
                    <w:right w:val="single" w:sz="8" w:space="0" w:color="000000"/>
                  </w:tcBorders>
                  <w:vAlign w:val="center"/>
                  <w:hideMark/>
                </w:tcPr>
                <w:p w14:paraId="178422C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4336EA55"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Engelsk B og matematik A og enten fysik B </w:t>
                  </w:r>
                </w:p>
                <w:p w14:paraId="2CC8A80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eller geovidenskab A og enten bioteknologi A eller kemi B</w:t>
                  </w:r>
                </w:p>
                <w:p w14:paraId="28E2022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0178AF0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0DDFE090" w14:textId="3018EEDC" w:rsidR="00852217" w:rsidDel="00115F44" w:rsidRDefault="00115F44" w:rsidP="00115F44">
                  <w:pPr>
                    <w:spacing w:after="0" w:line="240" w:lineRule="auto"/>
                    <w:rPr>
                      <w:del w:id="619" w:author="Rikke Lise Simested" w:date="2024-10-21T12:39:00Z"/>
                      <w:rFonts w:ascii="Times New Roman" w:eastAsia="Times New Roman" w:hAnsi="Times New Roman" w:cs="Times New Roman"/>
                      <w:sz w:val="19"/>
                      <w:szCs w:val="19"/>
                      <w:lang w:eastAsia="da-DK"/>
                    </w:rPr>
                  </w:pPr>
                  <w:ins w:id="620" w:author="Rikke Lise Simested" w:date="2024-10-21T12:39:00Z">
                    <w:r>
                      <w:rPr>
                        <w:rFonts w:ascii="Times New Roman" w:eastAsia="Times New Roman" w:hAnsi="Times New Roman" w:cs="Times New Roman"/>
                        <w:i/>
                        <w:iCs/>
                        <w:sz w:val="19"/>
                        <w:szCs w:val="19"/>
                        <w:lang w:eastAsia="da-DK"/>
                      </w:rPr>
                      <w:t>Ingen s</w:t>
                    </w:r>
                  </w:ins>
                  <w:commentRangeStart w:id="621"/>
                  <w:del w:id="622" w:author="Rikke Lise Simested" w:date="2024-10-21T12:39:00Z">
                    <w:r w:rsidR="00345E3B" w:rsidRPr="00345E3B" w:rsidDel="00115F44">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r w:rsidR="00345E3B" w:rsidRPr="00345E3B">
                    <w:rPr>
                      <w:rFonts w:ascii="Times New Roman" w:eastAsia="Times New Roman" w:hAnsi="Times New Roman" w:cs="Times New Roman"/>
                      <w:sz w:val="19"/>
                      <w:szCs w:val="19"/>
                      <w:lang w:eastAsia="da-DK"/>
                    </w:rPr>
                    <w:t> </w:t>
                  </w:r>
                  <w:ins w:id="623" w:author="Rikke Lise Simested" w:date="2024-10-21T12:39:00Z">
                    <w:r w:rsidRPr="00345E3B" w:rsidDel="00115F44">
                      <w:rPr>
                        <w:rFonts w:ascii="Times New Roman" w:eastAsia="Times New Roman" w:hAnsi="Times New Roman" w:cs="Times New Roman"/>
                        <w:sz w:val="19"/>
                        <w:szCs w:val="19"/>
                        <w:lang w:eastAsia="da-DK"/>
                      </w:rPr>
                      <w:t xml:space="preserve"> </w:t>
                    </w:r>
                  </w:ins>
                  <w:del w:id="624" w:author="Rikke Lise Simested" w:date="2024-10-21T12:39:00Z">
                    <w:r w:rsidR="00345E3B" w:rsidRPr="00345E3B" w:rsidDel="00115F44">
                      <w:rPr>
                        <w:rFonts w:ascii="Times New Roman" w:eastAsia="Times New Roman" w:hAnsi="Times New Roman" w:cs="Times New Roman"/>
                        <w:sz w:val="19"/>
                        <w:szCs w:val="19"/>
                        <w:lang w:eastAsia="da-DK"/>
                      </w:rPr>
                      <w:delText xml:space="preserve">Engelsk B og matematik A og enten fysik B </w:delText>
                    </w:r>
                  </w:del>
                </w:p>
                <w:p w14:paraId="60B6A431" w14:textId="026D245E" w:rsidR="00345E3B" w:rsidRPr="00345E3B" w:rsidRDefault="00345E3B" w:rsidP="00115F44">
                  <w:pPr>
                    <w:spacing w:after="0" w:line="240" w:lineRule="auto"/>
                    <w:rPr>
                      <w:rFonts w:ascii="Times New Roman" w:eastAsia="Times New Roman" w:hAnsi="Times New Roman" w:cs="Times New Roman"/>
                      <w:sz w:val="19"/>
                      <w:szCs w:val="19"/>
                      <w:lang w:eastAsia="da-DK"/>
                    </w:rPr>
                  </w:pPr>
                  <w:del w:id="625" w:author="Rikke Lise Simested" w:date="2024-10-21T12:39:00Z">
                    <w:r w:rsidRPr="00345E3B" w:rsidDel="00115F44">
                      <w:rPr>
                        <w:rFonts w:ascii="Times New Roman" w:eastAsia="Times New Roman" w:hAnsi="Times New Roman" w:cs="Times New Roman"/>
                        <w:sz w:val="19"/>
                        <w:szCs w:val="19"/>
                        <w:lang w:eastAsia="da-DK"/>
                      </w:rPr>
                      <w:delText>eller geovidenskab A og enten bioteknologi A eller kemi B</w:delText>
                    </w:r>
                    <w:commentRangeEnd w:id="621"/>
                    <w:r w:rsidR="00743E4D" w:rsidDel="00115F44">
                      <w:rPr>
                        <w:rStyle w:val="Kommentarhenvisning"/>
                      </w:rPr>
                      <w:commentReference w:id="621"/>
                    </w:r>
                  </w:del>
                </w:p>
              </w:tc>
            </w:tr>
            <w:tr w:rsidR="00345E3B" w:rsidRPr="002D6B84" w14:paraId="0398128C" w14:textId="77777777" w:rsidTr="002F64DA">
              <w:tc>
                <w:tcPr>
                  <w:tcW w:w="2133" w:type="dxa"/>
                  <w:vMerge/>
                  <w:tcBorders>
                    <w:top w:val="single" w:sz="8" w:space="0" w:color="000000"/>
                    <w:left w:val="single" w:sz="8" w:space="0" w:color="000000"/>
                    <w:bottom w:val="single" w:sz="8" w:space="0" w:color="000000"/>
                    <w:right w:val="single" w:sz="8" w:space="0" w:color="000000"/>
                  </w:tcBorders>
                  <w:vAlign w:val="center"/>
                  <w:hideMark/>
                </w:tcPr>
                <w:p w14:paraId="1559CDD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313A5718"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 xml:space="preserve">Kemi- og </w:t>
                  </w:r>
                  <w:proofErr w:type="spellStart"/>
                  <w:r w:rsidRPr="00345E3B">
                    <w:rPr>
                      <w:rFonts w:ascii="Times New Roman" w:eastAsia="Times New Roman" w:hAnsi="Times New Roman" w:cs="Times New Roman"/>
                      <w:sz w:val="19"/>
                      <w:szCs w:val="19"/>
                      <w:lang w:val="en-US" w:eastAsia="da-DK"/>
                    </w:rPr>
                    <w:t>bioteknik</w:t>
                  </w:r>
                  <w:proofErr w:type="spellEnd"/>
                  <w:r w:rsidRPr="00345E3B">
                    <w:rPr>
                      <w:rFonts w:ascii="Times New Roman" w:eastAsia="Times New Roman" w:hAnsi="Times New Roman" w:cs="Times New Roman"/>
                      <w:sz w:val="19"/>
                      <w:szCs w:val="19"/>
                      <w:lang w:val="en-US" w:eastAsia="da-DK"/>
                    </w:rPr>
                    <w:t xml:space="preserve"> (Bachelor of Engineering in Chemical and Bio Engineering)</w:t>
                  </w:r>
                </w:p>
              </w:tc>
              <w:tc>
                <w:tcPr>
                  <w:tcW w:w="6347" w:type="dxa"/>
                  <w:vMerge/>
                  <w:tcBorders>
                    <w:top w:val="single" w:sz="8" w:space="0" w:color="000000"/>
                    <w:left w:val="single" w:sz="8" w:space="0" w:color="000000"/>
                    <w:bottom w:val="single" w:sz="8" w:space="0" w:color="000000"/>
                    <w:right w:val="single" w:sz="8" w:space="0" w:color="000000"/>
                  </w:tcBorders>
                  <w:vAlign w:val="center"/>
                  <w:hideMark/>
                </w:tcPr>
                <w:p w14:paraId="262C1115"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r>
            <w:tr w:rsidR="00345E3B" w:rsidRPr="002D6B84" w14:paraId="37881C3B" w14:textId="77777777" w:rsidTr="002F64DA">
              <w:tc>
                <w:tcPr>
                  <w:tcW w:w="2133" w:type="dxa"/>
                  <w:vMerge/>
                  <w:tcBorders>
                    <w:top w:val="single" w:sz="8" w:space="0" w:color="000000"/>
                    <w:left w:val="single" w:sz="8" w:space="0" w:color="000000"/>
                    <w:bottom w:val="single" w:sz="8" w:space="0" w:color="000000"/>
                    <w:right w:val="single" w:sz="8" w:space="0" w:color="000000"/>
                  </w:tcBorders>
                  <w:vAlign w:val="center"/>
                  <w:hideMark/>
                </w:tcPr>
                <w:p w14:paraId="7C0C3602"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7B80F0EB"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Kemiteknologi</w:t>
                  </w:r>
                  <w:proofErr w:type="spellEnd"/>
                </w:p>
                <w:p w14:paraId="1CA773DD"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Chemical Engineering)</w:t>
                  </w:r>
                </w:p>
              </w:tc>
              <w:tc>
                <w:tcPr>
                  <w:tcW w:w="6347" w:type="dxa"/>
                  <w:vMerge/>
                  <w:tcBorders>
                    <w:top w:val="single" w:sz="8" w:space="0" w:color="000000"/>
                    <w:left w:val="single" w:sz="8" w:space="0" w:color="000000"/>
                    <w:bottom w:val="single" w:sz="8" w:space="0" w:color="000000"/>
                    <w:right w:val="single" w:sz="8" w:space="0" w:color="000000"/>
                  </w:tcBorders>
                  <w:vAlign w:val="center"/>
                  <w:hideMark/>
                </w:tcPr>
                <w:p w14:paraId="5F14AEF0"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r>
            <w:tr w:rsidR="00345E3B" w:rsidRPr="002D6B84" w14:paraId="42419128" w14:textId="77777777" w:rsidTr="002F64DA">
              <w:tc>
                <w:tcPr>
                  <w:tcW w:w="2133" w:type="dxa"/>
                  <w:vMerge/>
                  <w:tcBorders>
                    <w:top w:val="single" w:sz="8" w:space="0" w:color="000000"/>
                    <w:left w:val="single" w:sz="8" w:space="0" w:color="000000"/>
                    <w:bottom w:val="single" w:sz="8" w:space="0" w:color="000000"/>
                    <w:right w:val="single" w:sz="8" w:space="0" w:color="000000"/>
                  </w:tcBorders>
                  <w:vAlign w:val="center"/>
                  <w:hideMark/>
                </w:tcPr>
                <w:p w14:paraId="7BAFE49D"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25E24B6E"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Kemiteknik</w:t>
                  </w:r>
                  <w:proofErr w:type="spellEnd"/>
                  <w:r w:rsidRPr="00345E3B">
                    <w:rPr>
                      <w:rFonts w:ascii="Times New Roman" w:eastAsia="Times New Roman" w:hAnsi="Times New Roman" w:cs="Times New Roman"/>
                      <w:sz w:val="19"/>
                      <w:szCs w:val="19"/>
                      <w:lang w:val="en-US" w:eastAsia="da-DK"/>
                    </w:rPr>
                    <w:t xml:space="preserve"> og international business</w:t>
                  </w:r>
                </w:p>
                <w:p w14:paraId="7574801E"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Chemical Engineering and International Business)</w:t>
                  </w:r>
                </w:p>
              </w:tc>
              <w:tc>
                <w:tcPr>
                  <w:tcW w:w="6347" w:type="dxa"/>
                  <w:vMerge/>
                  <w:tcBorders>
                    <w:top w:val="single" w:sz="8" w:space="0" w:color="000000"/>
                    <w:left w:val="single" w:sz="8" w:space="0" w:color="000000"/>
                    <w:bottom w:val="single" w:sz="8" w:space="0" w:color="000000"/>
                    <w:right w:val="single" w:sz="8" w:space="0" w:color="000000"/>
                  </w:tcBorders>
                  <w:vAlign w:val="center"/>
                  <w:hideMark/>
                </w:tcPr>
                <w:p w14:paraId="1163F1D7"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r>
            <w:tr w:rsidR="00345E3B" w:rsidRPr="00345E3B" w14:paraId="08D72FF4" w14:textId="77777777" w:rsidTr="002F64DA">
              <w:tc>
                <w:tcPr>
                  <w:tcW w:w="2133" w:type="dxa"/>
                  <w:vMerge w:val="restart"/>
                  <w:tcBorders>
                    <w:top w:val="single" w:sz="8" w:space="0" w:color="000000"/>
                    <w:left w:val="single" w:sz="8" w:space="0" w:color="000000"/>
                    <w:bottom w:val="single" w:sz="8" w:space="0" w:color="000000"/>
                    <w:right w:val="single" w:sz="8" w:space="0" w:color="000000"/>
                  </w:tcBorders>
                  <w:vAlign w:val="center"/>
                  <w:hideMark/>
                </w:tcPr>
                <w:p w14:paraId="686A936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Maskiningeniør</w:t>
                  </w: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5BA4E700"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Maskinteknik</w:t>
                  </w:r>
                  <w:proofErr w:type="spellEnd"/>
                </w:p>
                <w:p w14:paraId="603EC104"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Mechanical Engineering)</w:t>
                  </w:r>
                </w:p>
              </w:tc>
              <w:tc>
                <w:tcPr>
                  <w:tcW w:w="6347" w:type="dxa"/>
                  <w:vMerge w:val="restart"/>
                  <w:tcBorders>
                    <w:top w:val="single" w:sz="8" w:space="0" w:color="000000"/>
                    <w:left w:val="single" w:sz="8" w:space="0" w:color="000000"/>
                    <w:bottom w:val="single" w:sz="8" w:space="0" w:color="000000"/>
                    <w:right w:val="single" w:sz="8" w:space="0" w:color="000000"/>
                  </w:tcBorders>
                  <w:vAlign w:val="center"/>
                  <w:hideMark/>
                </w:tcPr>
                <w:p w14:paraId="627FA45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55D1BC42"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Engelsk B og matematik A og enten fysik B </w:t>
                  </w:r>
                </w:p>
                <w:p w14:paraId="6A30117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eller geovidenskab A og enten bioteknologi A eller kemi C</w:t>
                  </w:r>
                </w:p>
                <w:p w14:paraId="511A9B6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04C8BFD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2473A95E" w14:textId="1AB51DEB" w:rsidR="00852217" w:rsidDel="00115F44" w:rsidRDefault="00115F44" w:rsidP="00115F44">
                  <w:pPr>
                    <w:spacing w:after="0" w:line="240" w:lineRule="auto"/>
                    <w:rPr>
                      <w:del w:id="626" w:author="Rikke Lise Simested" w:date="2024-10-21T12:39:00Z"/>
                      <w:rFonts w:ascii="Times New Roman" w:eastAsia="Times New Roman" w:hAnsi="Times New Roman" w:cs="Times New Roman"/>
                      <w:sz w:val="19"/>
                      <w:szCs w:val="19"/>
                      <w:lang w:eastAsia="da-DK"/>
                    </w:rPr>
                  </w:pPr>
                  <w:ins w:id="627" w:author="Rikke Lise Simested" w:date="2024-10-21T12:39:00Z">
                    <w:r>
                      <w:rPr>
                        <w:rFonts w:ascii="Times New Roman" w:eastAsia="Times New Roman" w:hAnsi="Times New Roman" w:cs="Times New Roman"/>
                        <w:i/>
                        <w:iCs/>
                        <w:sz w:val="19"/>
                        <w:szCs w:val="19"/>
                        <w:lang w:eastAsia="da-DK"/>
                      </w:rPr>
                      <w:t>Ingen s</w:t>
                    </w:r>
                  </w:ins>
                  <w:commentRangeStart w:id="628"/>
                  <w:del w:id="629" w:author="Rikke Lise Simested" w:date="2024-10-21T12:39:00Z">
                    <w:r w:rsidR="00345E3B" w:rsidRPr="00345E3B" w:rsidDel="00115F44">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r w:rsidR="00345E3B" w:rsidRPr="00345E3B">
                    <w:rPr>
                      <w:rFonts w:ascii="Times New Roman" w:eastAsia="Times New Roman" w:hAnsi="Times New Roman" w:cs="Times New Roman"/>
                      <w:sz w:val="19"/>
                      <w:szCs w:val="19"/>
                      <w:lang w:eastAsia="da-DK"/>
                    </w:rPr>
                    <w:t> </w:t>
                  </w:r>
                  <w:ins w:id="630" w:author="Rikke Lise Simested" w:date="2024-10-21T12:39:00Z">
                    <w:r w:rsidRPr="00345E3B" w:rsidDel="00115F44">
                      <w:rPr>
                        <w:rFonts w:ascii="Times New Roman" w:eastAsia="Times New Roman" w:hAnsi="Times New Roman" w:cs="Times New Roman"/>
                        <w:sz w:val="19"/>
                        <w:szCs w:val="19"/>
                        <w:lang w:eastAsia="da-DK"/>
                      </w:rPr>
                      <w:t xml:space="preserve"> </w:t>
                    </w:r>
                  </w:ins>
                  <w:del w:id="631" w:author="Rikke Lise Simested" w:date="2024-10-21T12:39:00Z">
                    <w:r w:rsidR="00345E3B" w:rsidRPr="00345E3B" w:rsidDel="00115F44">
                      <w:rPr>
                        <w:rFonts w:ascii="Times New Roman" w:eastAsia="Times New Roman" w:hAnsi="Times New Roman" w:cs="Times New Roman"/>
                        <w:sz w:val="19"/>
                        <w:szCs w:val="19"/>
                        <w:lang w:eastAsia="da-DK"/>
                      </w:rPr>
                      <w:delText xml:space="preserve">Engelsk B og matematik A og enten fysik B </w:delText>
                    </w:r>
                  </w:del>
                </w:p>
                <w:p w14:paraId="043538F8" w14:textId="24CC98F9" w:rsidR="00345E3B" w:rsidRPr="00345E3B" w:rsidRDefault="00345E3B" w:rsidP="00115F44">
                  <w:pPr>
                    <w:spacing w:after="0" w:line="240" w:lineRule="auto"/>
                    <w:rPr>
                      <w:rFonts w:ascii="Times New Roman" w:eastAsia="Times New Roman" w:hAnsi="Times New Roman" w:cs="Times New Roman"/>
                      <w:sz w:val="19"/>
                      <w:szCs w:val="19"/>
                      <w:lang w:eastAsia="da-DK"/>
                    </w:rPr>
                  </w:pPr>
                  <w:del w:id="632" w:author="Rikke Lise Simested" w:date="2024-10-21T12:39:00Z">
                    <w:r w:rsidRPr="00345E3B" w:rsidDel="00115F44">
                      <w:rPr>
                        <w:rFonts w:ascii="Times New Roman" w:eastAsia="Times New Roman" w:hAnsi="Times New Roman" w:cs="Times New Roman"/>
                        <w:sz w:val="19"/>
                        <w:szCs w:val="19"/>
                        <w:lang w:eastAsia="da-DK"/>
                      </w:rPr>
                      <w:delText>eller geovidenskab A og enten bioteknologi A eller kemi C</w:delText>
                    </w:r>
                    <w:commentRangeEnd w:id="628"/>
                    <w:r w:rsidR="00743E4D" w:rsidDel="00115F44">
                      <w:rPr>
                        <w:rStyle w:val="Kommentarhenvisning"/>
                      </w:rPr>
                      <w:commentReference w:id="628"/>
                    </w:r>
                  </w:del>
                </w:p>
              </w:tc>
            </w:tr>
            <w:tr w:rsidR="00345E3B" w:rsidRPr="002D6B84" w14:paraId="5D362B2F" w14:textId="77777777" w:rsidTr="002F64DA">
              <w:tc>
                <w:tcPr>
                  <w:tcW w:w="2133" w:type="dxa"/>
                  <w:vMerge/>
                  <w:tcBorders>
                    <w:top w:val="single" w:sz="8" w:space="0" w:color="000000"/>
                    <w:left w:val="single" w:sz="8" w:space="0" w:color="000000"/>
                    <w:bottom w:val="single" w:sz="8" w:space="0" w:color="000000"/>
                    <w:right w:val="single" w:sz="8" w:space="0" w:color="000000"/>
                  </w:tcBorders>
                  <w:vAlign w:val="center"/>
                  <w:hideMark/>
                </w:tcPr>
                <w:p w14:paraId="42575D6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2CA760B5"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Maskinteknologi</w:t>
                  </w:r>
                  <w:proofErr w:type="spellEnd"/>
                </w:p>
                <w:p w14:paraId="2C35D83F"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Mechanical Engineering)</w:t>
                  </w:r>
                </w:p>
              </w:tc>
              <w:tc>
                <w:tcPr>
                  <w:tcW w:w="6347" w:type="dxa"/>
                  <w:vMerge/>
                  <w:tcBorders>
                    <w:top w:val="single" w:sz="8" w:space="0" w:color="000000"/>
                    <w:left w:val="single" w:sz="8" w:space="0" w:color="000000"/>
                    <w:bottom w:val="single" w:sz="8" w:space="0" w:color="000000"/>
                    <w:right w:val="single" w:sz="8" w:space="0" w:color="000000"/>
                  </w:tcBorders>
                  <w:vAlign w:val="center"/>
                  <w:hideMark/>
                </w:tcPr>
                <w:p w14:paraId="28B5B038"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r>
            <w:tr w:rsidR="00345E3B" w:rsidRPr="002D6B84" w14:paraId="78D93E8D" w14:textId="77777777" w:rsidTr="002F64DA">
              <w:tc>
                <w:tcPr>
                  <w:tcW w:w="2133" w:type="dxa"/>
                  <w:vMerge/>
                  <w:tcBorders>
                    <w:top w:val="single" w:sz="8" w:space="0" w:color="000000"/>
                    <w:left w:val="single" w:sz="8" w:space="0" w:color="000000"/>
                    <w:bottom w:val="single" w:sz="8" w:space="0" w:color="000000"/>
                    <w:right w:val="single" w:sz="8" w:space="0" w:color="000000"/>
                  </w:tcBorders>
                  <w:vAlign w:val="center"/>
                  <w:hideMark/>
                </w:tcPr>
                <w:p w14:paraId="022397EC"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2A87F727"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Maritim</w:t>
                  </w:r>
                  <w:proofErr w:type="spellEnd"/>
                  <w:r w:rsidRPr="00345E3B">
                    <w:rPr>
                      <w:rFonts w:ascii="Times New Roman" w:eastAsia="Times New Roman" w:hAnsi="Times New Roman" w:cs="Times New Roman"/>
                      <w:sz w:val="19"/>
                      <w:szCs w:val="19"/>
                      <w:lang w:val="en-US" w:eastAsia="da-DK"/>
                    </w:rPr>
                    <w:t xml:space="preserve"> Teknik</w:t>
                  </w:r>
                </w:p>
                <w:p w14:paraId="3D215269"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Naval Architecture and Offshore Engineering)</w:t>
                  </w:r>
                </w:p>
              </w:tc>
              <w:tc>
                <w:tcPr>
                  <w:tcW w:w="6347" w:type="dxa"/>
                  <w:vMerge/>
                  <w:tcBorders>
                    <w:top w:val="single" w:sz="8" w:space="0" w:color="000000"/>
                    <w:left w:val="single" w:sz="8" w:space="0" w:color="000000"/>
                    <w:bottom w:val="single" w:sz="8" w:space="0" w:color="000000"/>
                    <w:right w:val="single" w:sz="8" w:space="0" w:color="000000"/>
                  </w:tcBorders>
                  <w:vAlign w:val="center"/>
                  <w:hideMark/>
                </w:tcPr>
                <w:p w14:paraId="42635C50"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
              </w:tc>
            </w:tr>
            <w:tr w:rsidR="00345E3B" w:rsidRPr="00345E3B" w14:paraId="0DB3A77C" w14:textId="77777777" w:rsidTr="002F64DA">
              <w:tc>
                <w:tcPr>
                  <w:tcW w:w="2133" w:type="dxa"/>
                  <w:tcBorders>
                    <w:top w:val="single" w:sz="8" w:space="0" w:color="000000"/>
                    <w:left w:val="single" w:sz="8" w:space="0" w:color="000000"/>
                    <w:bottom w:val="single" w:sz="8" w:space="0" w:color="000000"/>
                    <w:right w:val="single" w:sz="8" w:space="0" w:color="000000"/>
                  </w:tcBorders>
                  <w:vAlign w:val="center"/>
                  <w:hideMark/>
                </w:tcPr>
                <w:p w14:paraId="4141B11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Materialeingeniør</w:t>
                  </w: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1033A197"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Materialeteknologi</w:t>
                  </w:r>
                  <w:proofErr w:type="spellEnd"/>
                </w:p>
                <w:p w14:paraId="27CAD65A"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Materials Science)</w:t>
                  </w:r>
                </w:p>
              </w:tc>
              <w:tc>
                <w:tcPr>
                  <w:tcW w:w="6347" w:type="dxa"/>
                  <w:tcBorders>
                    <w:top w:val="single" w:sz="8" w:space="0" w:color="000000"/>
                    <w:left w:val="single" w:sz="8" w:space="0" w:color="000000"/>
                    <w:bottom w:val="single" w:sz="8" w:space="0" w:color="000000"/>
                    <w:right w:val="single" w:sz="8" w:space="0" w:color="000000"/>
                  </w:tcBorders>
                  <w:vAlign w:val="center"/>
                  <w:hideMark/>
                </w:tcPr>
                <w:p w14:paraId="2B8E12E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0477604A"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Engelsk B og matematik B og enten fysik B </w:t>
                  </w:r>
                </w:p>
                <w:p w14:paraId="72B5B7D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eller geovidenskab A og enten bioteknologi A eller kemi C</w:t>
                  </w:r>
                </w:p>
                <w:p w14:paraId="405AC5D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7563AF9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0C5393A4" w14:textId="3F725E66" w:rsidR="00852217" w:rsidDel="00115F44" w:rsidRDefault="00115F44" w:rsidP="00115F44">
                  <w:pPr>
                    <w:spacing w:after="0" w:line="240" w:lineRule="auto"/>
                    <w:rPr>
                      <w:del w:id="633" w:author="Rikke Lise Simested" w:date="2024-10-21T12:39:00Z"/>
                      <w:rFonts w:ascii="Times New Roman" w:eastAsia="Times New Roman" w:hAnsi="Times New Roman" w:cs="Times New Roman"/>
                      <w:sz w:val="19"/>
                      <w:szCs w:val="19"/>
                      <w:lang w:eastAsia="da-DK"/>
                    </w:rPr>
                  </w:pPr>
                  <w:ins w:id="634" w:author="Rikke Lise Simested" w:date="2024-10-21T12:39:00Z">
                    <w:r>
                      <w:rPr>
                        <w:rFonts w:ascii="Times New Roman" w:eastAsia="Times New Roman" w:hAnsi="Times New Roman" w:cs="Times New Roman"/>
                        <w:i/>
                        <w:iCs/>
                        <w:sz w:val="19"/>
                        <w:szCs w:val="19"/>
                        <w:lang w:eastAsia="da-DK"/>
                      </w:rPr>
                      <w:t>Ingen s</w:t>
                    </w:r>
                  </w:ins>
                  <w:commentRangeStart w:id="635"/>
                  <w:del w:id="636" w:author="Rikke Lise Simested" w:date="2024-10-21T12:39:00Z">
                    <w:r w:rsidR="00345E3B" w:rsidRPr="00345E3B" w:rsidDel="00115F44">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r w:rsidR="00345E3B" w:rsidRPr="00345E3B">
                    <w:rPr>
                      <w:rFonts w:ascii="Times New Roman" w:eastAsia="Times New Roman" w:hAnsi="Times New Roman" w:cs="Times New Roman"/>
                      <w:sz w:val="19"/>
                      <w:szCs w:val="19"/>
                      <w:lang w:eastAsia="da-DK"/>
                    </w:rPr>
                    <w:t> </w:t>
                  </w:r>
                  <w:ins w:id="637" w:author="Rikke Lise Simested" w:date="2024-10-21T12:39:00Z">
                    <w:r w:rsidRPr="00345E3B" w:rsidDel="00115F44">
                      <w:rPr>
                        <w:rFonts w:ascii="Times New Roman" w:eastAsia="Times New Roman" w:hAnsi="Times New Roman" w:cs="Times New Roman"/>
                        <w:sz w:val="19"/>
                        <w:szCs w:val="19"/>
                        <w:lang w:eastAsia="da-DK"/>
                      </w:rPr>
                      <w:t xml:space="preserve"> </w:t>
                    </w:r>
                  </w:ins>
                  <w:del w:id="638" w:author="Rikke Lise Simested" w:date="2024-10-21T12:39:00Z">
                    <w:r w:rsidR="00345E3B" w:rsidRPr="00345E3B" w:rsidDel="00115F44">
                      <w:rPr>
                        <w:rFonts w:ascii="Times New Roman" w:eastAsia="Times New Roman" w:hAnsi="Times New Roman" w:cs="Times New Roman"/>
                        <w:sz w:val="19"/>
                        <w:szCs w:val="19"/>
                        <w:lang w:eastAsia="da-DK"/>
                      </w:rPr>
                      <w:delText xml:space="preserve">Engelsk B og matematik A og enten fysik B </w:delText>
                    </w:r>
                  </w:del>
                </w:p>
                <w:p w14:paraId="7D53AA27" w14:textId="45B2DC33" w:rsidR="00345E3B" w:rsidRPr="00345E3B" w:rsidRDefault="00345E3B" w:rsidP="00115F44">
                  <w:pPr>
                    <w:spacing w:after="0" w:line="240" w:lineRule="auto"/>
                    <w:rPr>
                      <w:rFonts w:ascii="Times New Roman" w:eastAsia="Times New Roman" w:hAnsi="Times New Roman" w:cs="Times New Roman"/>
                      <w:sz w:val="19"/>
                      <w:szCs w:val="19"/>
                      <w:lang w:eastAsia="da-DK"/>
                    </w:rPr>
                  </w:pPr>
                  <w:del w:id="639" w:author="Rikke Lise Simested" w:date="2024-10-21T12:39:00Z">
                    <w:r w:rsidRPr="00345E3B" w:rsidDel="00115F44">
                      <w:rPr>
                        <w:rFonts w:ascii="Times New Roman" w:eastAsia="Times New Roman" w:hAnsi="Times New Roman" w:cs="Times New Roman"/>
                        <w:sz w:val="19"/>
                        <w:szCs w:val="19"/>
                        <w:lang w:eastAsia="da-DK"/>
                      </w:rPr>
                      <w:delText>eller geovidenskab A og enten bioteknologi A eller kemi C</w:delText>
                    </w:r>
                    <w:commentRangeEnd w:id="635"/>
                    <w:r w:rsidR="00743E4D" w:rsidDel="00115F44">
                      <w:rPr>
                        <w:rStyle w:val="Kommentarhenvisning"/>
                      </w:rPr>
                      <w:commentReference w:id="635"/>
                    </w:r>
                  </w:del>
                </w:p>
              </w:tc>
            </w:tr>
            <w:tr w:rsidR="00345E3B" w:rsidRPr="00345E3B" w14:paraId="0F2D287D" w14:textId="77777777" w:rsidTr="002F64DA">
              <w:tc>
                <w:tcPr>
                  <w:tcW w:w="2133" w:type="dxa"/>
                  <w:tcBorders>
                    <w:top w:val="single" w:sz="8" w:space="0" w:color="000000"/>
                    <w:left w:val="single" w:sz="8" w:space="0" w:color="000000"/>
                    <w:bottom w:val="single" w:sz="8" w:space="0" w:color="000000"/>
                    <w:right w:val="single" w:sz="8" w:space="0" w:color="000000"/>
                  </w:tcBorders>
                  <w:vAlign w:val="center"/>
                  <w:hideMark/>
                </w:tcPr>
                <w:p w14:paraId="402D09B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spellStart"/>
                  <w:r w:rsidRPr="00345E3B">
                    <w:rPr>
                      <w:rFonts w:ascii="Times New Roman" w:eastAsia="Times New Roman" w:hAnsi="Times New Roman" w:cs="Times New Roman"/>
                      <w:sz w:val="19"/>
                      <w:szCs w:val="19"/>
                      <w:lang w:eastAsia="da-DK"/>
                    </w:rPr>
                    <w:t>Mekatronikingeniør</w:t>
                  </w:r>
                  <w:proofErr w:type="spellEnd"/>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1ADA0713"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Mekatronik</w:t>
                  </w:r>
                  <w:proofErr w:type="spellEnd"/>
                </w:p>
                <w:p w14:paraId="394E1EB9"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Mechatronics)</w:t>
                  </w:r>
                </w:p>
              </w:tc>
              <w:tc>
                <w:tcPr>
                  <w:tcW w:w="6347" w:type="dxa"/>
                  <w:tcBorders>
                    <w:top w:val="single" w:sz="8" w:space="0" w:color="000000"/>
                    <w:left w:val="single" w:sz="8" w:space="0" w:color="000000"/>
                    <w:bottom w:val="single" w:sz="8" w:space="0" w:color="000000"/>
                    <w:right w:val="single" w:sz="8" w:space="0" w:color="000000"/>
                  </w:tcBorders>
                  <w:vAlign w:val="center"/>
                  <w:hideMark/>
                </w:tcPr>
                <w:p w14:paraId="04FD693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08BB0E53"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Engelsk B og matematik A og enten fysik B </w:t>
                  </w:r>
                </w:p>
                <w:p w14:paraId="0B212C5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eller geovidenskab A</w:t>
                  </w:r>
                </w:p>
                <w:p w14:paraId="12AFDE0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7FE672A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46C8AFDB" w14:textId="2660E884" w:rsidR="00852217" w:rsidDel="00115F44" w:rsidRDefault="00115F44" w:rsidP="00115F44">
                  <w:pPr>
                    <w:spacing w:after="0" w:line="240" w:lineRule="auto"/>
                    <w:rPr>
                      <w:del w:id="640" w:author="Rikke Lise Simested" w:date="2024-10-21T12:38:00Z"/>
                      <w:rFonts w:ascii="Times New Roman" w:eastAsia="Times New Roman" w:hAnsi="Times New Roman" w:cs="Times New Roman"/>
                      <w:sz w:val="19"/>
                      <w:szCs w:val="19"/>
                      <w:lang w:eastAsia="da-DK"/>
                    </w:rPr>
                  </w:pPr>
                  <w:ins w:id="641" w:author="Rikke Lise Simested" w:date="2024-10-21T12:39:00Z">
                    <w:r>
                      <w:rPr>
                        <w:rFonts w:ascii="Times New Roman" w:eastAsia="Times New Roman" w:hAnsi="Times New Roman" w:cs="Times New Roman"/>
                        <w:i/>
                        <w:iCs/>
                        <w:sz w:val="19"/>
                        <w:szCs w:val="19"/>
                        <w:lang w:eastAsia="da-DK"/>
                      </w:rPr>
                      <w:t>Ingen s</w:t>
                    </w:r>
                  </w:ins>
                  <w:commentRangeStart w:id="642"/>
                  <w:del w:id="643" w:author="Rikke Lise Simested" w:date="2024-10-21T12:39:00Z">
                    <w:r w:rsidR="00345E3B" w:rsidRPr="00345E3B" w:rsidDel="00115F44">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r w:rsidR="00345E3B" w:rsidRPr="00345E3B">
                    <w:rPr>
                      <w:rFonts w:ascii="Times New Roman" w:eastAsia="Times New Roman" w:hAnsi="Times New Roman" w:cs="Times New Roman"/>
                      <w:sz w:val="19"/>
                      <w:szCs w:val="19"/>
                      <w:lang w:eastAsia="da-DK"/>
                    </w:rPr>
                    <w:t> </w:t>
                  </w:r>
                  <w:ins w:id="644" w:author="Rikke Lise Simested" w:date="2024-10-21T12:38:00Z">
                    <w:r w:rsidRPr="00345E3B" w:rsidDel="00115F44">
                      <w:rPr>
                        <w:rFonts w:ascii="Times New Roman" w:eastAsia="Times New Roman" w:hAnsi="Times New Roman" w:cs="Times New Roman"/>
                        <w:sz w:val="19"/>
                        <w:szCs w:val="19"/>
                        <w:lang w:eastAsia="da-DK"/>
                      </w:rPr>
                      <w:t xml:space="preserve"> </w:t>
                    </w:r>
                  </w:ins>
                  <w:del w:id="645" w:author="Rikke Lise Simested" w:date="2024-10-21T12:38:00Z">
                    <w:r w:rsidR="00345E3B" w:rsidRPr="00345E3B" w:rsidDel="00115F44">
                      <w:rPr>
                        <w:rFonts w:ascii="Times New Roman" w:eastAsia="Times New Roman" w:hAnsi="Times New Roman" w:cs="Times New Roman"/>
                        <w:sz w:val="19"/>
                        <w:szCs w:val="19"/>
                        <w:lang w:eastAsia="da-DK"/>
                      </w:rPr>
                      <w:delText xml:space="preserve">Engelsk B og matematik A og enten fysik B </w:delText>
                    </w:r>
                  </w:del>
                </w:p>
                <w:p w14:paraId="1C0F39E8" w14:textId="5B442A37" w:rsidR="00345E3B" w:rsidRPr="00345E3B" w:rsidRDefault="00345E3B" w:rsidP="00115F44">
                  <w:pPr>
                    <w:spacing w:after="0" w:line="240" w:lineRule="auto"/>
                    <w:rPr>
                      <w:rFonts w:ascii="Times New Roman" w:eastAsia="Times New Roman" w:hAnsi="Times New Roman" w:cs="Times New Roman"/>
                      <w:sz w:val="19"/>
                      <w:szCs w:val="19"/>
                      <w:lang w:eastAsia="da-DK"/>
                    </w:rPr>
                  </w:pPr>
                  <w:del w:id="646" w:author="Rikke Lise Simested" w:date="2024-10-21T12:38:00Z">
                    <w:r w:rsidRPr="00345E3B" w:rsidDel="00115F44">
                      <w:rPr>
                        <w:rFonts w:ascii="Times New Roman" w:eastAsia="Times New Roman" w:hAnsi="Times New Roman" w:cs="Times New Roman"/>
                        <w:sz w:val="19"/>
                        <w:szCs w:val="19"/>
                        <w:lang w:eastAsia="da-DK"/>
                      </w:rPr>
                      <w:delText>eller geovidenskab A</w:delText>
                    </w:r>
                    <w:commentRangeEnd w:id="642"/>
                    <w:r w:rsidR="00743E4D" w:rsidDel="00115F44">
                      <w:rPr>
                        <w:rStyle w:val="Kommentarhenvisning"/>
                      </w:rPr>
                      <w:commentReference w:id="642"/>
                    </w:r>
                  </w:del>
                </w:p>
              </w:tc>
            </w:tr>
            <w:tr w:rsidR="00345E3B" w:rsidRPr="00345E3B" w14:paraId="7617364D" w14:textId="77777777" w:rsidTr="002F64DA">
              <w:tc>
                <w:tcPr>
                  <w:tcW w:w="2133" w:type="dxa"/>
                  <w:tcBorders>
                    <w:top w:val="single" w:sz="8" w:space="0" w:color="000000"/>
                    <w:left w:val="single" w:sz="8" w:space="0" w:color="000000"/>
                    <w:bottom w:val="single" w:sz="8" w:space="0" w:color="000000"/>
                    <w:right w:val="single" w:sz="8" w:space="0" w:color="000000"/>
                  </w:tcBorders>
                  <w:vAlign w:val="center"/>
                  <w:hideMark/>
                </w:tcPr>
                <w:p w14:paraId="5277078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Proces og innovationsingeniør</w:t>
                  </w: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3B68576D"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Proces</w:t>
                  </w:r>
                  <w:proofErr w:type="spellEnd"/>
                  <w:r w:rsidRPr="00345E3B">
                    <w:rPr>
                      <w:rFonts w:ascii="Times New Roman" w:eastAsia="Times New Roman" w:hAnsi="Times New Roman" w:cs="Times New Roman"/>
                      <w:sz w:val="19"/>
                      <w:szCs w:val="19"/>
                      <w:lang w:val="en-US" w:eastAsia="da-DK"/>
                    </w:rPr>
                    <w:t xml:space="preserve"> og innovation</w:t>
                  </w:r>
                </w:p>
                <w:p w14:paraId="2CEECFD5"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Process and Innovation)</w:t>
                  </w:r>
                </w:p>
              </w:tc>
              <w:tc>
                <w:tcPr>
                  <w:tcW w:w="6347" w:type="dxa"/>
                  <w:tcBorders>
                    <w:top w:val="single" w:sz="8" w:space="0" w:color="000000"/>
                    <w:left w:val="single" w:sz="8" w:space="0" w:color="000000"/>
                    <w:bottom w:val="single" w:sz="8" w:space="0" w:color="000000"/>
                    <w:right w:val="single" w:sz="8" w:space="0" w:color="000000"/>
                  </w:tcBorders>
                  <w:vAlign w:val="center"/>
                  <w:hideMark/>
                </w:tcPr>
                <w:p w14:paraId="60A7F30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2623F6F1"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Engelsk B og matematik A og enten fysik B </w:t>
                  </w:r>
                </w:p>
                <w:p w14:paraId="4CC53E63" w14:textId="77777777" w:rsidR="00345E3B" w:rsidRPr="00345E3B" w:rsidRDefault="00852217" w:rsidP="00345E3B">
                  <w:pPr>
                    <w:spacing w:after="0" w:line="240" w:lineRule="auto"/>
                    <w:rPr>
                      <w:rFonts w:ascii="Times New Roman" w:eastAsia="Times New Roman" w:hAnsi="Times New Roman" w:cs="Times New Roman"/>
                      <w:sz w:val="19"/>
                      <w:szCs w:val="19"/>
                      <w:lang w:eastAsia="da-DK"/>
                    </w:rPr>
                  </w:pPr>
                  <w:r>
                    <w:rPr>
                      <w:rFonts w:ascii="Times New Roman" w:eastAsia="Times New Roman" w:hAnsi="Times New Roman" w:cs="Times New Roman"/>
                      <w:sz w:val="19"/>
                      <w:szCs w:val="19"/>
                      <w:lang w:eastAsia="da-DK"/>
                    </w:rPr>
                    <w:t>e</w:t>
                  </w:r>
                  <w:r w:rsidR="00345E3B" w:rsidRPr="00345E3B">
                    <w:rPr>
                      <w:rFonts w:ascii="Times New Roman" w:eastAsia="Times New Roman" w:hAnsi="Times New Roman" w:cs="Times New Roman"/>
                      <w:sz w:val="19"/>
                      <w:szCs w:val="19"/>
                      <w:lang w:eastAsia="da-DK"/>
                    </w:rPr>
                    <w:t>ller geovidenskab A og enten bioteknologi A eller kemi C</w:t>
                  </w:r>
                </w:p>
                <w:p w14:paraId="45F736B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37FA6FF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1DA5D84E" w14:textId="66CF47F8" w:rsidR="00852217" w:rsidDel="00115F44" w:rsidRDefault="00115F44" w:rsidP="00115F44">
                  <w:pPr>
                    <w:spacing w:after="0" w:line="240" w:lineRule="auto"/>
                    <w:rPr>
                      <w:del w:id="647" w:author="Rikke Lise Simested" w:date="2024-10-21T12:38:00Z"/>
                      <w:rFonts w:ascii="Times New Roman" w:eastAsia="Times New Roman" w:hAnsi="Times New Roman" w:cs="Times New Roman"/>
                      <w:sz w:val="19"/>
                      <w:szCs w:val="19"/>
                      <w:lang w:eastAsia="da-DK"/>
                    </w:rPr>
                  </w:pPr>
                  <w:ins w:id="648" w:author="Rikke Lise Simested" w:date="2024-10-21T12:38:00Z">
                    <w:r>
                      <w:rPr>
                        <w:rFonts w:ascii="Times New Roman" w:eastAsia="Times New Roman" w:hAnsi="Times New Roman" w:cs="Times New Roman"/>
                        <w:i/>
                        <w:iCs/>
                        <w:sz w:val="19"/>
                        <w:szCs w:val="19"/>
                        <w:lang w:eastAsia="da-DK"/>
                      </w:rPr>
                      <w:t>Ingen s</w:t>
                    </w:r>
                  </w:ins>
                  <w:commentRangeStart w:id="649"/>
                  <w:del w:id="650" w:author="Rikke Lise Simested" w:date="2024-10-21T12:38:00Z">
                    <w:r w:rsidR="00345E3B" w:rsidRPr="00345E3B" w:rsidDel="00115F44">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r w:rsidR="00345E3B" w:rsidRPr="00345E3B">
                    <w:rPr>
                      <w:rFonts w:ascii="Times New Roman" w:eastAsia="Times New Roman" w:hAnsi="Times New Roman" w:cs="Times New Roman"/>
                      <w:sz w:val="19"/>
                      <w:szCs w:val="19"/>
                      <w:lang w:eastAsia="da-DK"/>
                    </w:rPr>
                    <w:t> </w:t>
                  </w:r>
                  <w:ins w:id="651" w:author="Rikke Lise Simested" w:date="2024-10-21T12:38:00Z">
                    <w:r w:rsidRPr="00345E3B" w:rsidDel="00115F44">
                      <w:rPr>
                        <w:rFonts w:ascii="Times New Roman" w:eastAsia="Times New Roman" w:hAnsi="Times New Roman" w:cs="Times New Roman"/>
                        <w:sz w:val="19"/>
                        <w:szCs w:val="19"/>
                        <w:lang w:eastAsia="da-DK"/>
                      </w:rPr>
                      <w:t xml:space="preserve"> </w:t>
                    </w:r>
                  </w:ins>
                  <w:del w:id="652" w:author="Rikke Lise Simested" w:date="2024-10-21T12:38:00Z">
                    <w:r w:rsidR="00345E3B" w:rsidRPr="00345E3B" w:rsidDel="00115F44">
                      <w:rPr>
                        <w:rFonts w:ascii="Times New Roman" w:eastAsia="Times New Roman" w:hAnsi="Times New Roman" w:cs="Times New Roman"/>
                        <w:sz w:val="19"/>
                        <w:szCs w:val="19"/>
                        <w:lang w:eastAsia="da-DK"/>
                      </w:rPr>
                      <w:delText xml:space="preserve">Engelsk B og matematik A og enten fysik B </w:delText>
                    </w:r>
                  </w:del>
                </w:p>
                <w:p w14:paraId="7E67FB0E" w14:textId="21BFD0BE" w:rsidR="00345E3B" w:rsidRPr="00345E3B" w:rsidRDefault="00345E3B" w:rsidP="00115F44">
                  <w:pPr>
                    <w:spacing w:after="0" w:line="240" w:lineRule="auto"/>
                    <w:rPr>
                      <w:rFonts w:ascii="Times New Roman" w:eastAsia="Times New Roman" w:hAnsi="Times New Roman" w:cs="Times New Roman"/>
                      <w:sz w:val="19"/>
                      <w:szCs w:val="19"/>
                      <w:lang w:eastAsia="da-DK"/>
                    </w:rPr>
                  </w:pPr>
                  <w:del w:id="653" w:author="Rikke Lise Simested" w:date="2024-10-21T12:38:00Z">
                    <w:r w:rsidRPr="00345E3B" w:rsidDel="00115F44">
                      <w:rPr>
                        <w:rFonts w:ascii="Times New Roman" w:eastAsia="Times New Roman" w:hAnsi="Times New Roman" w:cs="Times New Roman"/>
                        <w:sz w:val="19"/>
                        <w:szCs w:val="19"/>
                        <w:lang w:eastAsia="da-DK"/>
                      </w:rPr>
                      <w:delText>eller geovidenskab A og enten bioteknologi A eller kemi C</w:delText>
                    </w:r>
                    <w:commentRangeEnd w:id="649"/>
                    <w:r w:rsidR="00743E4D" w:rsidDel="00115F44">
                      <w:rPr>
                        <w:rStyle w:val="Kommentarhenvisning"/>
                      </w:rPr>
                      <w:commentReference w:id="649"/>
                    </w:r>
                  </w:del>
                </w:p>
              </w:tc>
            </w:tr>
            <w:tr w:rsidR="00345E3B" w:rsidRPr="00345E3B" w14:paraId="69D8F32E" w14:textId="77777777" w:rsidTr="002F64DA">
              <w:tc>
                <w:tcPr>
                  <w:tcW w:w="2133" w:type="dxa"/>
                  <w:tcBorders>
                    <w:top w:val="single" w:sz="8" w:space="0" w:color="000000"/>
                    <w:left w:val="single" w:sz="8" w:space="0" w:color="000000"/>
                    <w:bottom w:val="single" w:sz="8" w:space="0" w:color="000000"/>
                    <w:right w:val="single" w:sz="8" w:space="0" w:color="000000"/>
                  </w:tcBorders>
                  <w:vAlign w:val="center"/>
                  <w:hideMark/>
                </w:tcPr>
                <w:p w14:paraId="738B2FA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lastRenderedPageBreak/>
                    <w:t>Produktionsingeniør</w:t>
                  </w: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3DB08B2A"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Produktion</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Produktionsteknik</w:t>
                  </w:r>
                  <w:proofErr w:type="spellEnd"/>
                  <w:r w:rsidRPr="00345E3B">
                    <w:rPr>
                      <w:rFonts w:ascii="Times New Roman" w:eastAsia="Times New Roman" w:hAnsi="Times New Roman" w:cs="Times New Roman"/>
                      <w:sz w:val="19"/>
                      <w:szCs w:val="19"/>
                      <w:lang w:val="en-US" w:eastAsia="da-DK"/>
                    </w:rPr>
                    <w:t>)</w:t>
                  </w:r>
                </w:p>
                <w:p w14:paraId="38D78E38"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Manufacturing Engineering)</w:t>
                  </w:r>
                </w:p>
              </w:tc>
              <w:tc>
                <w:tcPr>
                  <w:tcW w:w="6347" w:type="dxa"/>
                  <w:tcBorders>
                    <w:top w:val="single" w:sz="8" w:space="0" w:color="000000"/>
                    <w:left w:val="single" w:sz="8" w:space="0" w:color="000000"/>
                    <w:bottom w:val="single" w:sz="8" w:space="0" w:color="000000"/>
                    <w:right w:val="single" w:sz="8" w:space="0" w:color="000000"/>
                  </w:tcBorders>
                  <w:vAlign w:val="center"/>
                  <w:hideMark/>
                </w:tcPr>
                <w:p w14:paraId="4077CA8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4EA1116E"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Engelsk B og matematik A og enten fysik B </w:t>
                  </w:r>
                </w:p>
                <w:p w14:paraId="14267CE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eller geovidenskab A og enten bioteknologi A eller kemi C</w:t>
                  </w:r>
                </w:p>
                <w:p w14:paraId="2391AE5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26DAEB7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37883196" w14:textId="2E4516E6" w:rsidR="00852217" w:rsidDel="00115F44" w:rsidRDefault="00115F44" w:rsidP="00115F44">
                  <w:pPr>
                    <w:spacing w:after="0" w:line="240" w:lineRule="auto"/>
                    <w:rPr>
                      <w:del w:id="654" w:author="Rikke Lise Simested" w:date="2024-10-21T12:37:00Z"/>
                      <w:rFonts w:ascii="Times New Roman" w:eastAsia="Times New Roman" w:hAnsi="Times New Roman" w:cs="Times New Roman"/>
                      <w:sz w:val="19"/>
                      <w:szCs w:val="19"/>
                      <w:lang w:eastAsia="da-DK"/>
                    </w:rPr>
                  </w:pPr>
                  <w:ins w:id="655" w:author="Rikke Lise Simested" w:date="2024-10-21T12:38:00Z">
                    <w:r>
                      <w:rPr>
                        <w:rFonts w:ascii="Times New Roman" w:eastAsia="Times New Roman" w:hAnsi="Times New Roman" w:cs="Times New Roman"/>
                        <w:i/>
                        <w:iCs/>
                        <w:sz w:val="19"/>
                        <w:szCs w:val="19"/>
                        <w:lang w:eastAsia="da-DK"/>
                      </w:rPr>
                      <w:t>Ingen s</w:t>
                    </w:r>
                  </w:ins>
                  <w:commentRangeStart w:id="656"/>
                  <w:del w:id="657" w:author="Rikke Lise Simested" w:date="2024-10-21T12:38:00Z">
                    <w:r w:rsidR="00345E3B" w:rsidRPr="00345E3B" w:rsidDel="00115F44">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r w:rsidR="00345E3B" w:rsidRPr="00345E3B">
                    <w:rPr>
                      <w:rFonts w:ascii="Times New Roman" w:eastAsia="Times New Roman" w:hAnsi="Times New Roman" w:cs="Times New Roman"/>
                      <w:sz w:val="19"/>
                      <w:szCs w:val="19"/>
                      <w:lang w:eastAsia="da-DK"/>
                    </w:rPr>
                    <w:t> </w:t>
                  </w:r>
                  <w:ins w:id="658" w:author="Rikke Lise Simested" w:date="2024-10-21T12:37:00Z">
                    <w:r w:rsidRPr="00345E3B" w:rsidDel="00115F44">
                      <w:rPr>
                        <w:rFonts w:ascii="Times New Roman" w:eastAsia="Times New Roman" w:hAnsi="Times New Roman" w:cs="Times New Roman"/>
                        <w:sz w:val="19"/>
                        <w:szCs w:val="19"/>
                        <w:lang w:eastAsia="da-DK"/>
                      </w:rPr>
                      <w:t xml:space="preserve"> </w:t>
                    </w:r>
                  </w:ins>
                  <w:del w:id="659" w:author="Rikke Lise Simested" w:date="2024-10-21T12:37:00Z">
                    <w:r w:rsidR="00345E3B" w:rsidRPr="00345E3B" w:rsidDel="00115F44">
                      <w:rPr>
                        <w:rFonts w:ascii="Times New Roman" w:eastAsia="Times New Roman" w:hAnsi="Times New Roman" w:cs="Times New Roman"/>
                        <w:sz w:val="19"/>
                        <w:szCs w:val="19"/>
                        <w:lang w:eastAsia="da-DK"/>
                      </w:rPr>
                      <w:delText xml:space="preserve">Engelsk B og matematik A og enten fysik B </w:delText>
                    </w:r>
                  </w:del>
                </w:p>
                <w:p w14:paraId="7EE31CE8" w14:textId="79D408FD" w:rsidR="00345E3B" w:rsidRPr="00345E3B" w:rsidRDefault="00345E3B" w:rsidP="00115F44">
                  <w:pPr>
                    <w:spacing w:after="0" w:line="240" w:lineRule="auto"/>
                    <w:rPr>
                      <w:rFonts w:ascii="Times New Roman" w:eastAsia="Times New Roman" w:hAnsi="Times New Roman" w:cs="Times New Roman"/>
                      <w:sz w:val="19"/>
                      <w:szCs w:val="19"/>
                      <w:lang w:eastAsia="da-DK"/>
                    </w:rPr>
                  </w:pPr>
                  <w:del w:id="660" w:author="Rikke Lise Simested" w:date="2024-10-21T12:37:00Z">
                    <w:r w:rsidRPr="00345E3B" w:rsidDel="00115F44">
                      <w:rPr>
                        <w:rFonts w:ascii="Times New Roman" w:eastAsia="Times New Roman" w:hAnsi="Times New Roman" w:cs="Times New Roman"/>
                        <w:sz w:val="19"/>
                        <w:szCs w:val="19"/>
                        <w:lang w:eastAsia="da-DK"/>
                      </w:rPr>
                      <w:delText>eller geovidenskab A og enten bioteknologi A eller kemi C</w:delText>
                    </w:r>
                    <w:commentRangeEnd w:id="656"/>
                    <w:r w:rsidR="00743E4D" w:rsidDel="00115F44">
                      <w:rPr>
                        <w:rStyle w:val="Kommentarhenvisning"/>
                      </w:rPr>
                      <w:commentReference w:id="656"/>
                    </w:r>
                  </w:del>
                </w:p>
              </w:tc>
            </w:tr>
            <w:tr w:rsidR="00345E3B" w:rsidRPr="00345E3B" w14:paraId="764A7E9F" w14:textId="77777777" w:rsidTr="002F64DA">
              <w:tc>
                <w:tcPr>
                  <w:tcW w:w="2133" w:type="dxa"/>
                  <w:tcBorders>
                    <w:top w:val="single" w:sz="8" w:space="0" w:color="000000"/>
                    <w:left w:val="single" w:sz="8" w:space="0" w:color="000000"/>
                    <w:bottom w:val="single" w:sz="8" w:space="0" w:color="000000"/>
                    <w:right w:val="single" w:sz="8" w:space="0" w:color="000000"/>
                  </w:tcBorders>
                  <w:vAlign w:val="center"/>
                  <w:hideMark/>
                </w:tcPr>
                <w:p w14:paraId="42F6122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Sundhedsteknologiingeniør</w:t>
                  </w: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7522AE2A"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Sundhedsteknologi</w:t>
                  </w:r>
                  <w:proofErr w:type="spellEnd"/>
                </w:p>
                <w:p w14:paraId="4E807F36"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Healthcare Technology)</w:t>
                  </w:r>
                </w:p>
              </w:tc>
              <w:tc>
                <w:tcPr>
                  <w:tcW w:w="6347" w:type="dxa"/>
                  <w:tcBorders>
                    <w:top w:val="single" w:sz="8" w:space="0" w:color="000000"/>
                    <w:left w:val="single" w:sz="8" w:space="0" w:color="000000"/>
                    <w:bottom w:val="single" w:sz="8" w:space="0" w:color="000000"/>
                    <w:right w:val="single" w:sz="8" w:space="0" w:color="000000"/>
                  </w:tcBorders>
                  <w:vAlign w:val="center"/>
                  <w:hideMark/>
                </w:tcPr>
                <w:p w14:paraId="329D217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511AC7AC"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 </w:t>
                  </w:r>
                  <w:r w:rsidRPr="00345E3B">
                    <w:rPr>
                      <w:rFonts w:ascii="Times New Roman" w:eastAsia="Times New Roman" w:hAnsi="Times New Roman" w:cs="Times New Roman"/>
                      <w:sz w:val="19"/>
                      <w:szCs w:val="19"/>
                      <w:lang w:eastAsia="da-DK"/>
                    </w:rPr>
                    <w:t xml:space="preserve">Engelsk B og matematik A og enten fysik B </w:t>
                  </w:r>
                </w:p>
                <w:p w14:paraId="0B6AF6B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eller geovidenskab A og enten bioteknologi A eller kemi C</w:t>
                  </w:r>
                </w:p>
                <w:p w14:paraId="21878D2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683F776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65D54B0A" w14:textId="55397A19" w:rsidR="00852217" w:rsidDel="00115F44" w:rsidRDefault="00115F44" w:rsidP="00115F44">
                  <w:pPr>
                    <w:spacing w:after="0" w:line="240" w:lineRule="auto"/>
                    <w:rPr>
                      <w:del w:id="661" w:author="Rikke Lise Simested" w:date="2024-10-21T12:37:00Z"/>
                      <w:rFonts w:ascii="Times New Roman" w:eastAsia="Times New Roman" w:hAnsi="Times New Roman" w:cs="Times New Roman"/>
                      <w:sz w:val="19"/>
                      <w:szCs w:val="19"/>
                      <w:lang w:eastAsia="da-DK"/>
                    </w:rPr>
                  </w:pPr>
                  <w:ins w:id="662" w:author="Rikke Lise Simested" w:date="2024-10-21T12:37:00Z">
                    <w:r>
                      <w:rPr>
                        <w:rFonts w:ascii="Times New Roman" w:eastAsia="Times New Roman" w:hAnsi="Times New Roman" w:cs="Times New Roman"/>
                        <w:i/>
                        <w:iCs/>
                        <w:sz w:val="19"/>
                        <w:szCs w:val="19"/>
                        <w:lang w:eastAsia="da-DK"/>
                      </w:rPr>
                      <w:t>Ingen s</w:t>
                    </w:r>
                  </w:ins>
                  <w:commentRangeStart w:id="663"/>
                  <w:del w:id="664" w:author="Rikke Lise Simested" w:date="2024-10-21T12:37:00Z">
                    <w:r w:rsidR="00345E3B" w:rsidRPr="00345E3B" w:rsidDel="00115F44">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r w:rsidR="00345E3B" w:rsidRPr="00345E3B">
                    <w:rPr>
                      <w:rFonts w:ascii="Times New Roman" w:eastAsia="Times New Roman" w:hAnsi="Times New Roman" w:cs="Times New Roman"/>
                      <w:sz w:val="19"/>
                      <w:szCs w:val="19"/>
                      <w:lang w:eastAsia="da-DK"/>
                    </w:rPr>
                    <w:t> </w:t>
                  </w:r>
                  <w:ins w:id="665" w:author="Rikke Lise Simested" w:date="2024-10-21T12:37:00Z">
                    <w:r w:rsidRPr="00345E3B" w:rsidDel="00115F44">
                      <w:rPr>
                        <w:rFonts w:ascii="Times New Roman" w:eastAsia="Times New Roman" w:hAnsi="Times New Roman" w:cs="Times New Roman"/>
                        <w:sz w:val="19"/>
                        <w:szCs w:val="19"/>
                        <w:lang w:eastAsia="da-DK"/>
                      </w:rPr>
                      <w:t xml:space="preserve"> </w:t>
                    </w:r>
                  </w:ins>
                  <w:del w:id="666" w:author="Rikke Lise Simested" w:date="2024-10-21T12:37:00Z">
                    <w:r w:rsidR="00345E3B" w:rsidRPr="00345E3B" w:rsidDel="00115F44">
                      <w:rPr>
                        <w:rFonts w:ascii="Times New Roman" w:eastAsia="Times New Roman" w:hAnsi="Times New Roman" w:cs="Times New Roman"/>
                        <w:sz w:val="19"/>
                        <w:szCs w:val="19"/>
                        <w:lang w:eastAsia="da-DK"/>
                      </w:rPr>
                      <w:delText xml:space="preserve">Engelsk B og matematik A og enten fysik B </w:delText>
                    </w:r>
                  </w:del>
                </w:p>
                <w:p w14:paraId="42ACB28C" w14:textId="761CF3A8" w:rsidR="00345E3B" w:rsidRPr="00345E3B" w:rsidRDefault="00345E3B" w:rsidP="00115F44">
                  <w:pPr>
                    <w:spacing w:after="0" w:line="240" w:lineRule="auto"/>
                    <w:rPr>
                      <w:rFonts w:ascii="Times New Roman" w:eastAsia="Times New Roman" w:hAnsi="Times New Roman" w:cs="Times New Roman"/>
                      <w:sz w:val="19"/>
                      <w:szCs w:val="19"/>
                      <w:lang w:eastAsia="da-DK"/>
                    </w:rPr>
                  </w:pPr>
                  <w:del w:id="667" w:author="Rikke Lise Simested" w:date="2024-10-21T12:37:00Z">
                    <w:r w:rsidRPr="00345E3B" w:rsidDel="00115F44">
                      <w:rPr>
                        <w:rFonts w:ascii="Times New Roman" w:eastAsia="Times New Roman" w:hAnsi="Times New Roman" w:cs="Times New Roman"/>
                        <w:sz w:val="19"/>
                        <w:szCs w:val="19"/>
                        <w:lang w:eastAsia="da-DK"/>
                      </w:rPr>
                      <w:delText>eller geovidenskab A og enten bioteknologi A eller kemi C</w:delText>
                    </w:r>
                    <w:commentRangeEnd w:id="663"/>
                    <w:r w:rsidR="00743E4D" w:rsidDel="00115F44">
                      <w:rPr>
                        <w:rStyle w:val="Kommentarhenvisning"/>
                      </w:rPr>
                      <w:commentReference w:id="663"/>
                    </w:r>
                  </w:del>
                </w:p>
              </w:tc>
            </w:tr>
            <w:tr w:rsidR="00345E3B" w:rsidRPr="00345E3B" w14:paraId="292F7762" w14:textId="77777777" w:rsidTr="002F64DA">
              <w:tc>
                <w:tcPr>
                  <w:tcW w:w="2133" w:type="dxa"/>
                  <w:tcBorders>
                    <w:top w:val="single" w:sz="8" w:space="0" w:color="000000"/>
                    <w:left w:val="single" w:sz="8" w:space="0" w:color="000000"/>
                    <w:bottom w:val="single" w:sz="8" w:space="0" w:color="000000"/>
                    <w:right w:val="single" w:sz="8" w:space="0" w:color="000000"/>
                  </w:tcBorders>
                  <w:vAlign w:val="center"/>
                  <w:hideMark/>
                </w:tcPr>
                <w:p w14:paraId="22E88AD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Trafik- og transportingeniør</w:t>
                  </w: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4E22C49A"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Mobilitet</w:t>
                  </w:r>
                  <w:proofErr w:type="spellEnd"/>
                  <w:r w:rsidRPr="00345E3B">
                    <w:rPr>
                      <w:rFonts w:ascii="Times New Roman" w:eastAsia="Times New Roman" w:hAnsi="Times New Roman" w:cs="Times New Roman"/>
                      <w:sz w:val="19"/>
                      <w:szCs w:val="19"/>
                      <w:lang w:val="en-US" w:eastAsia="da-DK"/>
                    </w:rPr>
                    <w:t xml:space="preserve">, transport og </w:t>
                  </w:r>
                  <w:proofErr w:type="spellStart"/>
                  <w:r w:rsidRPr="00345E3B">
                    <w:rPr>
                      <w:rFonts w:ascii="Times New Roman" w:eastAsia="Times New Roman" w:hAnsi="Times New Roman" w:cs="Times New Roman"/>
                      <w:sz w:val="19"/>
                      <w:szCs w:val="19"/>
                      <w:lang w:val="en-US" w:eastAsia="da-DK"/>
                    </w:rPr>
                    <w:t>logistik</w:t>
                  </w:r>
                  <w:proofErr w:type="spellEnd"/>
                </w:p>
                <w:p w14:paraId="26DD1CC4"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Mobility, Transport and Logistics)</w:t>
                  </w:r>
                </w:p>
              </w:tc>
              <w:tc>
                <w:tcPr>
                  <w:tcW w:w="6347" w:type="dxa"/>
                  <w:tcBorders>
                    <w:top w:val="single" w:sz="8" w:space="0" w:color="000000"/>
                    <w:left w:val="single" w:sz="8" w:space="0" w:color="000000"/>
                    <w:bottom w:val="single" w:sz="8" w:space="0" w:color="000000"/>
                    <w:right w:val="single" w:sz="8" w:space="0" w:color="000000"/>
                  </w:tcBorders>
                  <w:hideMark/>
                </w:tcPr>
                <w:p w14:paraId="0BA5565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60EEC204"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Engelsk B og matematik A og enten fysik B </w:t>
                  </w:r>
                </w:p>
                <w:p w14:paraId="4295EEF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eller geovidenskab A eller samfundsfag A eller naturgeografi B</w:t>
                  </w:r>
                </w:p>
                <w:p w14:paraId="0CFC651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49BE555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25DD5A87" w14:textId="7E470730" w:rsidR="00852217" w:rsidDel="00115F44" w:rsidRDefault="00115F44" w:rsidP="00115F44">
                  <w:pPr>
                    <w:spacing w:after="0" w:line="240" w:lineRule="auto"/>
                    <w:rPr>
                      <w:del w:id="668" w:author="Rikke Lise Simested" w:date="2024-10-21T12:37:00Z"/>
                      <w:rFonts w:ascii="Times New Roman" w:eastAsia="Times New Roman" w:hAnsi="Times New Roman" w:cs="Times New Roman"/>
                      <w:sz w:val="19"/>
                      <w:szCs w:val="19"/>
                      <w:lang w:eastAsia="da-DK"/>
                    </w:rPr>
                  </w:pPr>
                  <w:ins w:id="669" w:author="Rikke Lise Simested" w:date="2024-10-21T12:37:00Z">
                    <w:r>
                      <w:rPr>
                        <w:rFonts w:ascii="Times New Roman" w:eastAsia="Times New Roman" w:hAnsi="Times New Roman" w:cs="Times New Roman"/>
                        <w:i/>
                        <w:iCs/>
                        <w:sz w:val="19"/>
                        <w:szCs w:val="19"/>
                        <w:lang w:eastAsia="da-DK"/>
                      </w:rPr>
                      <w:t>Ingen s</w:t>
                    </w:r>
                  </w:ins>
                  <w:commentRangeStart w:id="670"/>
                  <w:del w:id="671" w:author="Rikke Lise Simested" w:date="2024-10-21T12:37:00Z">
                    <w:r w:rsidR="00345E3B" w:rsidRPr="00345E3B" w:rsidDel="00115F44">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r w:rsidR="00345E3B" w:rsidRPr="00345E3B">
                    <w:rPr>
                      <w:rFonts w:ascii="Times New Roman" w:eastAsia="Times New Roman" w:hAnsi="Times New Roman" w:cs="Times New Roman"/>
                      <w:sz w:val="19"/>
                      <w:szCs w:val="19"/>
                      <w:lang w:eastAsia="da-DK"/>
                    </w:rPr>
                    <w:t> </w:t>
                  </w:r>
                  <w:ins w:id="672" w:author="Rikke Lise Simested" w:date="2024-10-21T12:37:00Z">
                    <w:r w:rsidRPr="00345E3B" w:rsidDel="00115F44">
                      <w:rPr>
                        <w:rFonts w:ascii="Times New Roman" w:eastAsia="Times New Roman" w:hAnsi="Times New Roman" w:cs="Times New Roman"/>
                        <w:sz w:val="19"/>
                        <w:szCs w:val="19"/>
                        <w:lang w:eastAsia="da-DK"/>
                      </w:rPr>
                      <w:t xml:space="preserve"> </w:t>
                    </w:r>
                  </w:ins>
                  <w:del w:id="673" w:author="Rikke Lise Simested" w:date="2024-10-21T12:37:00Z">
                    <w:r w:rsidR="00345E3B" w:rsidRPr="00345E3B" w:rsidDel="00115F44">
                      <w:rPr>
                        <w:rFonts w:ascii="Times New Roman" w:eastAsia="Times New Roman" w:hAnsi="Times New Roman" w:cs="Times New Roman"/>
                        <w:sz w:val="19"/>
                        <w:szCs w:val="19"/>
                        <w:lang w:eastAsia="da-DK"/>
                      </w:rPr>
                      <w:delText xml:space="preserve">Engelsk B og matematik A og enten fysik B </w:delText>
                    </w:r>
                  </w:del>
                </w:p>
                <w:p w14:paraId="37E6B80C" w14:textId="34696FF1" w:rsidR="00345E3B" w:rsidRPr="00345E3B" w:rsidRDefault="00345E3B" w:rsidP="00115F44">
                  <w:pPr>
                    <w:spacing w:after="0" w:line="240" w:lineRule="auto"/>
                    <w:rPr>
                      <w:rFonts w:ascii="Times New Roman" w:eastAsia="Times New Roman" w:hAnsi="Times New Roman" w:cs="Times New Roman"/>
                      <w:sz w:val="19"/>
                      <w:szCs w:val="19"/>
                      <w:lang w:eastAsia="da-DK"/>
                    </w:rPr>
                  </w:pPr>
                  <w:del w:id="674" w:author="Rikke Lise Simested" w:date="2024-10-21T12:37:00Z">
                    <w:r w:rsidRPr="00345E3B" w:rsidDel="00115F44">
                      <w:rPr>
                        <w:rFonts w:ascii="Times New Roman" w:eastAsia="Times New Roman" w:hAnsi="Times New Roman" w:cs="Times New Roman"/>
                        <w:sz w:val="19"/>
                        <w:szCs w:val="19"/>
                        <w:lang w:eastAsia="da-DK"/>
                      </w:rPr>
                      <w:delText>eller geovidenskab A eller samfundsfag A eller naturgeografi B</w:delText>
                    </w:r>
                    <w:commentRangeEnd w:id="670"/>
                    <w:r w:rsidR="00743E4D" w:rsidDel="00115F44">
                      <w:rPr>
                        <w:rStyle w:val="Kommentarhenvisning"/>
                      </w:rPr>
                      <w:commentReference w:id="670"/>
                    </w:r>
                  </w:del>
                </w:p>
              </w:tc>
            </w:tr>
            <w:tr w:rsidR="00345E3B" w:rsidRPr="00345E3B" w14:paraId="49EFD332" w14:textId="77777777" w:rsidTr="002F64DA">
              <w:tc>
                <w:tcPr>
                  <w:tcW w:w="2133" w:type="dxa"/>
                  <w:vMerge w:val="restart"/>
                  <w:tcBorders>
                    <w:top w:val="single" w:sz="8" w:space="0" w:color="000000"/>
                    <w:left w:val="single" w:sz="8" w:space="0" w:color="000000"/>
                    <w:bottom w:val="single" w:sz="8" w:space="0" w:color="000000"/>
                    <w:right w:val="single" w:sz="8" w:space="0" w:color="000000"/>
                  </w:tcBorders>
                  <w:vAlign w:val="center"/>
                  <w:hideMark/>
                </w:tcPr>
                <w:p w14:paraId="1D03A7F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Teknologi og business</w:t>
                  </w: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304FA5DE"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Forretningsudvikling</w:t>
                  </w:r>
                  <w:proofErr w:type="spellEnd"/>
                  <w:r w:rsidRPr="00345E3B">
                    <w:rPr>
                      <w:rFonts w:ascii="Times New Roman" w:eastAsia="Times New Roman" w:hAnsi="Times New Roman" w:cs="Times New Roman"/>
                      <w:sz w:val="19"/>
                      <w:szCs w:val="19"/>
                      <w:lang w:val="en-US" w:eastAsia="da-DK"/>
                    </w:rPr>
                    <w:t xml:space="preserve"> (Business Development), BDE (Bachelor of Engineering in Business Development), BDE</w:t>
                  </w:r>
                </w:p>
              </w:tc>
              <w:tc>
                <w:tcPr>
                  <w:tcW w:w="6347" w:type="dxa"/>
                  <w:tcBorders>
                    <w:top w:val="single" w:sz="8" w:space="0" w:color="000000"/>
                    <w:left w:val="single" w:sz="8" w:space="0" w:color="000000"/>
                    <w:bottom w:val="single" w:sz="8" w:space="0" w:color="000000"/>
                    <w:right w:val="single" w:sz="8" w:space="0" w:color="000000"/>
                  </w:tcBorders>
                  <w:hideMark/>
                </w:tcPr>
                <w:p w14:paraId="7A9B082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28944CC2"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Engelsk B og matematik B og enten fysik B </w:t>
                  </w:r>
                </w:p>
                <w:p w14:paraId="5C5175B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eller geovidenskab A og enten bioteknologi A eller kemi C</w:t>
                  </w:r>
                </w:p>
                <w:p w14:paraId="3C1E7D2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78B4CC9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4B197AE5" w14:textId="6C8998B2" w:rsidR="00852217" w:rsidDel="00115F44" w:rsidRDefault="00115F44" w:rsidP="00115F44">
                  <w:pPr>
                    <w:spacing w:after="0" w:line="240" w:lineRule="auto"/>
                    <w:rPr>
                      <w:del w:id="675" w:author="Rikke Lise Simested" w:date="2024-10-21T12:36:00Z"/>
                      <w:rFonts w:ascii="Times New Roman" w:eastAsia="Times New Roman" w:hAnsi="Times New Roman" w:cs="Times New Roman"/>
                      <w:sz w:val="19"/>
                      <w:szCs w:val="19"/>
                      <w:lang w:eastAsia="da-DK"/>
                    </w:rPr>
                  </w:pPr>
                  <w:ins w:id="676" w:author="Rikke Lise Simested" w:date="2024-10-21T12:36:00Z">
                    <w:r>
                      <w:rPr>
                        <w:rFonts w:ascii="Times New Roman" w:eastAsia="Times New Roman" w:hAnsi="Times New Roman" w:cs="Times New Roman"/>
                        <w:i/>
                        <w:iCs/>
                        <w:sz w:val="19"/>
                        <w:szCs w:val="19"/>
                        <w:lang w:eastAsia="da-DK"/>
                      </w:rPr>
                      <w:t>Ingen s</w:t>
                    </w:r>
                  </w:ins>
                  <w:commentRangeStart w:id="677"/>
                  <w:del w:id="678" w:author="Rikke Lise Simested" w:date="2024-10-21T12:36:00Z">
                    <w:r w:rsidR="00345E3B" w:rsidRPr="00345E3B" w:rsidDel="00115F44">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r w:rsidR="00345E3B" w:rsidRPr="00345E3B">
                    <w:rPr>
                      <w:rFonts w:ascii="Times New Roman" w:eastAsia="Times New Roman" w:hAnsi="Times New Roman" w:cs="Times New Roman"/>
                      <w:sz w:val="19"/>
                      <w:szCs w:val="19"/>
                      <w:lang w:eastAsia="da-DK"/>
                    </w:rPr>
                    <w:t> </w:t>
                  </w:r>
                  <w:ins w:id="679" w:author="Rikke Lise Simested" w:date="2024-10-21T12:36:00Z">
                    <w:r w:rsidRPr="00345E3B" w:rsidDel="00115F44">
                      <w:rPr>
                        <w:rFonts w:ascii="Times New Roman" w:eastAsia="Times New Roman" w:hAnsi="Times New Roman" w:cs="Times New Roman"/>
                        <w:sz w:val="19"/>
                        <w:szCs w:val="19"/>
                        <w:lang w:eastAsia="da-DK"/>
                      </w:rPr>
                      <w:t xml:space="preserve"> </w:t>
                    </w:r>
                  </w:ins>
                  <w:del w:id="680" w:author="Rikke Lise Simested" w:date="2024-10-21T12:36:00Z">
                    <w:r w:rsidR="00345E3B" w:rsidRPr="00345E3B" w:rsidDel="00115F44">
                      <w:rPr>
                        <w:rFonts w:ascii="Times New Roman" w:eastAsia="Times New Roman" w:hAnsi="Times New Roman" w:cs="Times New Roman"/>
                        <w:sz w:val="19"/>
                        <w:szCs w:val="19"/>
                        <w:lang w:eastAsia="da-DK"/>
                      </w:rPr>
                      <w:delText xml:space="preserve">Engelsk B og matematik B og enten fysik B </w:delText>
                    </w:r>
                  </w:del>
                </w:p>
                <w:p w14:paraId="2B8C8C51" w14:textId="0B0BF574" w:rsidR="00345E3B" w:rsidRPr="00345E3B" w:rsidRDefault="00345E3B" w:rsidP="00115F44">
                  <w:pPr>
                    <w:spacing w:after="0" w:line="240" w:lineRule="auto"/>
                    <w:rPr>
                      <w:rFonts w:ascii="Times New Roman" w:eastAsia="Times New Roman" w:hAnsi="Times New Roman" w:cs="Times New Roman"/>
                      <w:sz w:val="19"/>
                      <w:szCs w:val="19"/>
                      <w:lang w:eastAsia="da-DK"/>
                    </w:rPr>
                  </w:pPr>
                  <w:del w:id="681" w:author="Rikke Lise Simested" w:date="2024-10-21T12:36:00Z">
                    <w:r w:rsidRPr="00345E3B" w:rsidDel="00115F44">
                      <w:rPr>
                        <w:rFonts w:ascii="Times New Roman" w:eastAsia="Times New Roman" w:hAnsi="Times New Roman" w:cs="Times New Roman"/>
                        <w:sz w:val="19"/>
                        <w:szCs w:val="19"/>
                        <w:lang w:eastAsia="da-DK"/>
                      </w:rPr>
                      <w:delText>eller geovidenskab A og enten bioteknologi A eller kemi C</w:delText>
                    </w:r>
                    <w:commentRangeEnd w:id="677"/>
                    <w:r w:rsidR="00743E4D" w:rsidDel="00115F44">
                      <w:rPr>
                        <w:rStyle w:val="Kommentarhenvisning"/>
                      </w:rPr>
                      <w:commentReference w:id="677"/>
                    </w:r>
                  </w:del>
                </w:p>
              </w:tc>
            </w:tr>
            <w:tr w:rsidR="00345E3B" w:rsidRPr="00345E3B" w14:paraId="7E1E2586" w14:textId="77777777" w:rsidTr="002F64DA">
              <w:tc>
                <w:tcPr>
                  <w:tcW w:w="2133" w:type="dxa"/>
                  <w:vMerge/>
                  <w:tcBorders>
                    <w:top w:val="single" w:sz="8" w:space="0" w:color="000000"/>
                    <w:left w:val="single" w:sz="8" w:space="0" w:color="000000"/>
                    <w:bottom w:val="single" w:sz="8" w:space="0" w:color="000000"/>
                    <w:right w:val="single" w:sz="8" w:space="0" w:color="000000"/>
                  </w:tcBorders>
                  <w:vAlign w:val="center"/>
                  <w:hideMark/>
                </w:tcPr>
                <w:p w14:paraId="108601D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0001D620"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 xml:space="preserve">Global Business og </w:t>
                  </w:r>
                  <w:proofErr w:type="spellStart"/>
                  <w:r w:rsidRPr="00345E3B">
                    <w:rPr>
                      <w:rFonts w:ascii="Times New Roman" w:eastAsia="Times New Roman" w:hAnsi="Times New Roman" w:cs="Times New Roman"/>
                      <w:sz w:val="19"/>
                      <w:szCs w:val="19"/>
                      <w:lang w:val="en-US" w:eastAsia="da-DK"/>
                    </w:rPr>
                    <w:t>teknologi</w:t>
                  </w:r>
                  <w:proofErr w:type="spellEnd"/>
                </w:p>
                <w:p w14:paraId="61803981"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Global Business Engineering)</w:t>
                  </w:r>
                </w:p>
              </w:tc>
              <w:tc>
                <w:tcPr>
                  <w:tcW w:w="6347" w:type="dxa"/>
                  <w:tcBorders>
                    <w:top w:val="single" w:sz="8" w:space="0" w:color="000000"/>
                    <w:left w:val="single" w:sz="8" w:space="0" w:color="000000"/>
                    <w:bottom w:val="single" w:sz="8" w:space="0" w:color="000000"/>
                    <w:right w:val="single" w:sz="8" w:space="0" w:color="000000"/>
                  </w:tcBorders>
                  <w:hideMark/>
                </w:tcPr>
                <w:p w14:paraId="0F2AE65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7BD2EB6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A og matematik B</w:t>
                  </w:r>
                </w:p>
                <w:p w14:paraId="659D7B7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6595CB0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3E9BE7F3" w14:textId="20C7F827" w:rsidR="00345E3B" w:rsidRPr="00345E3B" w:rsidRDefault="00345E3B" w:rsidP="00345E3B">
                  <w:pPr>
                    <w:spacing w:after="0" w:line="240" w:lineRule="auto"/>
                    <w:rPr>
                      <w:rFonts w:ascii="Times New Roman" w:eastAsia="Times New Roman" w:hAnsi="Times New Roman" w:cs="Times New Roman"/>
                      <w:sz w:val="19"/>
                      <w:szCs w:val="19"/>
                      <w:lang w:eastAsia="da-DK"/>
                    </w:rPr>
                  </w:pPr>
                  <w:commentRangeStart w:id="682"/>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A</w:t>
                  </w:r>
                  <w:del w:id="683" w:author="Rikke Lise Simested" w:date="2024-10-21T12:11:00Z">
                    <w:r w:rsidRPr="00345E3B" w:rsidDel="0001101E">
                      <w:rPr>
                        <w:rFonts w:ascii="Times New Roman" w:eastAsia="Times New Roman" w:hAnsi="Times New Roman" w:cs="Times New Roman"/>
                        <w:sz w:val="19"/>
                        <w:szCs w:val="19"/>
                        <w:lang w:eastAsia="da-DK"/>
                      </w:rPr>
                      <w:delText xml:space="preserve"> og</w:delText>
                    </w:r>
                  </w:del>
                  <w:r w:rsidRPr="00345E3B">
                    <w:rPr>
                      <w:rFonts w:ascii="Times New Roman" w:eastAsia="Times New Roman" w:hAnsi="Times New Roman" w:cs="Times New Roman"/>
                      <w:sz w:val="19"/>
                      <w:szCs w:val="19"/>
                      <w:lang w:eastAsia="da-DK"/>
                    </w:rPr>
                    <w:t xml:space="preserve"> </w:t>
                  </w:r>
                  <w:del w:id="684" w:author="Rikke Lise Simested" w:date="2024-10-21T12:12:00Z">
                    <w:r w:rsidRPr="00345E3B" w:rsidDel="0001101E">
                      <w:rPr>
                        <w:rFonts w:ascii="Times New Roman" w:eastAsia="Times New Roman" w:hAnsi="Times New Roman" w:cs="Times New Roman"/>
                        <w:sz w:val="19"/>
                        <w:szCs w:val="19"/>
                        <w:lang w:eastAsia="da-DK"/>
                      </w:rPr>
                      <w:delText>matematik</w:delText>
                    </w:r>
                  </w:del>
                  <w:del w:id="685" w:author="Rikke Lise Simested" w:date="2024-10-21T12:13:00Z">
                    <w:r w:rsidRPr="00345E3B" w:rsidDel="0001101E">
                      <w:rPr>
                        <w:rFonts w:ascii="Times New Roman" w:eastAsia="Times New Roman" w:hAnsi="Times New Roman" w:cs="Times New Roman"/>
                        <w:sz w:val="19"/>
                        <w:szCs w:val="19"/>
                        <w:lang w:eastAsia="da-DK"/>
                      </w:rPr>
                      <w:delText xml:space="preserve"> A</w:delText>
                    </w:r>
                  </w:del>
                  <w:commentRangeEnd w:id="682"/>
                  <w:r w:rsidR="00743E4D">
                    <w:rPr>
                      <w:rStyle w:val="Kommentarhenvisning"/>
                    </w:rPr>
                    <w:commentReference w:id="682"/>
                  </w:r>
                </w:p>
              </w:tc>
            </w:tr>
            <w:tr w:rsidR="00345E3B" w:rsidRPr="00345E3B" w14:paraId="68791AAF" w14:textId="77777777" w:rsidTr="002F64DA">
              <w:tc>
                <w:tcPr>
                  <w:tcW w:w="2133" w:type="dxa"/>
                  <w:tcBorders>
                    <w:top w:val="single" w:sz="8" w:space="0" w:color="000000"/>
                    <w:left w:val="single" w:sz="8" w:space="0" w:color="000000"/>
                    <w:bottom w:val="single" w:sz="8" w:space="0" w:color="000000"/>
                    <w:right w:val="single" w:sz="8" w:space="0" w:color="000000"/>
                  </w:tcBorders>
                  <w:vAlign w:val="center"/>
                  <w:hideMark/>
                </w:tcPr>
                <w:p w14:paraId="6592741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Teknologi og business</w:t>
                  </w:r>
                </w:p>
              </w:tc>
              <w:tc>
                <w:tcPr>
                  <w:tcW w:w="2110" w:type="dxa"/>
                  <w:tcBorders>
                    <w:top w:val="single" w:sz="8" w:space="0" w:color="000000"/>
                    <w:left w:val="single" w:sz="8" w:space="0" w:color="000000"/>
                    <w:bottom w:val="single" w:sz="8" w:space="0" w:color="000000"/>
                    <w:right w:val="single" w:sz="8" w:space="0" w:color="000000"/>
                  </w:tcBorders>
                  <w:vAlign w:val="center"/>
                  <w:hideMark/>
                </w:tcPr>
                <w:p w14:paraId="3E7DBF93"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Globale</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forretningssystemer</w:t>
                  </w:r>
                  <w:proofErr w:type="spellEnd"/>
                </w:p>
                <w:p w14:paraId="792B3CF8"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Engineering in Global Business Systems)</w:t>
                  </w:r>
                </w:p>
              </w:tc>
              <w:tc>
                <w:tcPr>
                  <w:tcW w:w="6347" w:type="dxa"/>
                  <w:tcBorders>
                    <w:top w:val="single" w:sz="8" w:space="0" w:color="000000"/>
                    <w:left w:val="single" w:sz="8" w:space="0" w:color="000000"/>
                    <w:bottom w:val="single" w:sz="8" w:space="0" w:color="000000"/>
                    <w:right w:val="single" w:sz="8" w:space="0" w:color="000000"/>
                  </w:tcBorders>
                  <w:hideMark/>
                </w:tcPr>
                <w:p w14:paraId="0ACEFCB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41C2C83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B og matematik A</w:t>
                  </w:r>
                </w:p>
                <w:p w14:paraId="68887D0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5730C66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ingeniøruddannelserne</w:t>
                  </w:r>
                </w:p>
                <w:p w14:paraId="0538A0AF" w14:textId="18066F4F" w:rsidR="00345E3B" w:rsidRPr="00345E3B" w:rsidRDefault="00743E4D" w:rsidP="00345E3B">
                  <w:pPr>
                    <w:spacing w:after="0" w:line="240" w:lineRule="auto"/>
                    <w:rPr>
                      <w:rFonts w:ascii="Times New Roman" w:eastAsia="Times New Roman" w:hAnsi="Times New Roman" w:cs="Times New Roman"/>
                      <w:sz w:val="19"/>
                      <w:szCs w:val="19"/>
                      <w:lang w:eastAsia="da-DK"/>
                    </w:rPr>
                  </w:pPr>
                  <w:ins w:id="686" w:author="Rikke Lise Simested" w:date="2024-10-21T10:59:00Z">
                    <w:r>
                      <w:rPr>
                        <w:rFonts w:ascii="Times New Roman" w:eastAsia="Times New Roman" w:hAnsi="Times New Roman" w:cs="Times New Roman"/>
                        <w:i/>
                        <w:iCs/>
                        <w:sz w:val="19"/>
                        <w:szCs w:val="19"/>
                        <w:lang w:eastAsia="da-DK"/>
                      </w:rPr>
                      <w:t xml:space="preserve">Ingen </w:t>
                    </w:r>
                    <w:proofErr w:type="spellStart"/>
                    <w:r>
                      <w:rPr>
                        <w:rFonts w:ascii="Times New Roman" w:eastAsia="Times New Roman" w:hAnsi="Times New Roman" w:cs="Times New Roman"/>
                        <w:i/>
                        <w:iCs/>
                        <w:sz w:val="19"/>
                        <w:szCs w:val="19"/>
                        <w:lang w:eastAsia="da-DK"/>
                      </w:rPr>
                      <w:t>s</w:t>
                    </w:r>
                  </w:ins>
                  <w:commentRangeStart w:id="687"/>
                  <w:r w:rsidR="00345E3B" w:rsidRPr="00345E3B">
                    <w:rPr>
                      <w:rFonts w:ascii="Times New Roman" w:eastAsia="Times New Roman" w:hAnsi="Times New Roman" w:cs="Times New Roman"/>
                      <w:i/>
                      <w:iCs/>
                      <w:sz w:val="19"/>
                      <w:szCs w:val="19"/>
                      <w:lang w:eastAsia="da-DK"/>
                    </w:rPr>
                    <w:t>Specifikke</w:t>
                  </w:r>
                  <w:proofErr w:type="spellEnd"/>
                  <w:r w:rsidR="00345E3B" w:rsidRPr="00345E3B">
                    <w:rPr>
                      <w:rFonts w:ascii="Times New Roman" w:eastAsia="Times New Roman" w:hAnsi="Times New Roman" w:cs="Times New Roman"/>
                      <w:i/>
                      <w:iCs/>
                      <w:sz w:val="19"/>
                      <w:szCs w:val="19"/>
                      <w:lang w:eastAsia="da-DK"/>
                    </w:rPr>
                    <w:t xml:space="preserve"> adgangskrav:</w:t>
                  </w:r>
                  <w:r w:rsidR="00345E3B" w:rsidRPr="00345E3B">
                    <w:rPr>
                      <w:rFonts w:ascii="Times New Roman" w:eastAsia="Times New Roman" w:hAnsi="Times New Roman" w:cs="Times New Roman"/>
                      <w:sz w:val="19"/>
                      <w:szCs w:val="19"/>
                      <w:lang w:eastAsia="da-DK"/>
                    </w:rPr>
                    <w:t> </w:t>
                  </w:r>
                  <w:ins w:id="688" w:author="Rikke Lise Simested" w:date="2024-10-21T12:36:00Z">
                    <w:r w:rsidR="00115F44" w:rsidRPr="00345E3B" w:rsidDel="00115F44">
                      <w:rPr>
                        <w:rFonts w:ascii="Times New Roman" w:eastAsia="Times New Roman" w:hAnsi="Times New Roman" w:cs="Times New Roman"/>
                        <w:sz w:val="19"/>
                        <w:szCs w:val="19"/>
                        <w:lang w:eastAsia="da-DK"/>
                      </w:rPr>
                      <w:t xml:space="preserve"> </w:t>
                    </w:r>
                  </w:ins>
                  <w:del w:id="689" w:author="Rikke Lise Simested" w:date="2024-10-21T12:36:00Z">
                    <w:r w:rsidR="00345E3B" w:rsidRPr="00345E3B" w:rsidDel="00115F44">
                      <w:rPr>
                        <w:rFonts w:ascii="Times New Roman" w:eastAsia="Times New Roman" w:hAnsi="Times New Roman" w:cs="Times New Roman"/>
                        <w:sz w:val="19"/>
                        <w:szCs w:val="19"/>
                        <w:lang w:eastAsia="da-DK"/>
                      </w:rPr>
                      <w:delText>Engelsk B og matematik A</w:delText>
                    </w:r>
                    <w:commentRangeEnd w:id="687"/>
                    <w:r w:rsidDel="00115F44">
                      <w:rPr>
                        <w:rStyle w:val="Kommentarhenvisning"/>
                      </w:rPr>
                      <w:commentReference w:id="687"/>
                    </w:r>
                  </w:del>
                </w:p>
              </w:tc>
            </w:tr>
          </w:tbl>
          <w:p w14:paraId="0901A5DC" w14:textId="77777777" w:rsidR="00345E3B" w:rsidRPr="00345E3B" w:rsidRDefault="00345E3B" w:rsidP="00345E3B">
            <w:pPr>
              <w:spacing w:before="200" w:after="200" w:line="240" w:lineRule="auto"/>
              <w:rPr>
                <w:rFonts w:ascii="Times New Roman" w:eastAsia="Times New Roman" w:hAnsi="Times New Roman" w:cs="Times New Roman"/>
                <w:sz w:val="23"/>
                <w:szCs w:val="23"/>
                <w:lang w:eastAsia="da-DK"/>
              </w:rPr>
            </w:pPr>
          </w:p>
        </w:tc>
      </w:tr>
    </w:tbl>
    <w:p w14:paraId="28B4A9C2" w14:textId="77777777" w:rsidR="00345E3B" w:rsidRPr="00345E3B" w:rsidRDefault="00345E3B" w:rsidP="00345E3B">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345E3B">
        <w:rPr>
          <w:rFonts w:ascii="Questa-Regular" w:eastAsia="Times New Roman" w:hAnsi="Questa-Regular" w:cs="Times New Roman"/>
          <w:b/>
          <w:bCs/>
          <w:i/>
          <w:iCs/>
          <w:color w:val="212529"/>
          <w:sz w:val="23"/>
          <w:szCs w:val="23"/>
          <w:lang w:eastAsia="da-DK"/>
        </w:rPr>
        <w:lastRenderedPageBreak/>
        <w:t>Maritime professionsbacheloruddannelser</w:t>
      </w:r>
    </w:p>
    <w:tbl>
      <w:tblPr>
        <w:tblW w:w="0" w:type="auto"/>
        <w:tblCellMar>
          <w:left w:w="0" w:type="dxa"/>
          <w:right w:w="0" w:type="dxa"/>
        </w:tblCellMar>
        <w:tblLook w:val="04A0" w:firstRow="1" w:lastRow="0" w:firstColumn="1" w:lastColumn="0" w:noHBand="0" w:noVBand="1"/>
      </w:tblPr>
      <w:tblGrid>
        <w:gridCol w:w="9638"/>
      </w:tblGrid>
      <w:tr w:rsidR="00345E3B" w:rsidRPr="00345E3B" w14:paraId="1807041C" w14:textId="77777777" w:rsidTr="00345E3B">
        <w:tc>
          <w:tcPr>
            <w:tcW w:w="0" w:type="auto"/>
            <w:tcBorders>
              <w:top w:val="nil"/>
              <w:left w:val="nil"/>
              <w:bottom w:val="nil"/>
              <w:right w:val="nil"/>
            </w:tcBorders>
            <w:hideMark/>
          </w:tcPr>
          <w:tbl>
            <w:tblPr>
              <w:tblW w:w="10605" w:type="dxa"/>
              <w:tblCellMar>
                <w:top w:w="15" w:type="dxa"/>
                <w:left w:w="15" w:type="dxa"/>
                <w:bottom w:w="15" w:type="dxa"/>
                <w:right w:w="15" w:type="dxa"/>
              </w:tblCellMar>
              <w:tblLook w:val="04A0" w:firstRow="1" w:lastRow="0" w:firstColumn="1" w:lastColumn="0" w:noHBand="0" w:noVBand="1"/>
            </w:tblPr>
            <w:tblGrid>
              <w:gridCol w:w="3673"/>
              <w:gridCol w:w="6932"/>
            </w:tblGrid>
            <w:tr w:rsidR="00345E3B" w:rsidRPr="00345E3B" w14:paraId="5EC17AA0" w14:textId="77777777" w:rsidTr="00814894">
              <w:tc>
                <w:tcPr>
                  <w:tcW w:w="2258" w:type="dxa"/>
                  <w:tcBorders>
                    <w:top w:val="single" w:sz="8" w:space="0" w:color="000000"/>
                    <w:left w:val="single" w:sz="8" w:space="0" w:color="000000"/>
                    <w:bottom w:val="single" w:sz="8" w:space="0" w:color="000000"/>
                    <w:right w:val="single" w:sz="8" w:space="0" w:color="000000"/>
                  </w:tcBorders>
                  <w:hideMark/>
                </w:tcPr>
                <w:p w14:paraId="35E14E7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w:t>
                  </w:r>
                </w:p>
              </w:tc>
              <w:tc>
                <w:tcPr>
                  <w:tcW w:w="8347" w:type="dxa"/>
                  <w:tcBorders>
                    <w:top w:val="single" w:sz="8" w:space="0" w:color="000000"/>
                    <w:left w:val="single" w:sz="8" w:space="0" w:color="000000"/>
                    <w:bottom w:val="single" w:sz="8" w:space="0" w:color="000000"/>
                    <w:right w:val="single" w:sz="8" w:space="0" w:color="000000"/>
                  </w:tcBorders>
                  <w:hideMark/>
                </w:tcPr>
                <w:p w14:paraId="1F8C270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Uddannelsesspecifikke adgangskrav</w:t>
                  </w:r>
                </w:p>
              </w:tc>
            </w:tr>
            <w:tr w:rsidR="00345E3B" w:rsidRPr="00345E3B" w14:paraId="2AC3CC37" w14:textId="77777777" w:rsidTr="00814894">
              <w:tc>
                <w:tcPr>
                  <w:tcW w:w="2258" w:type="dxa"/>
                  <w:tcBorders>
                    <w:top w:val="single" w:sz="8" w:space="0" w:color="000000"/>
                    <w:left w:val="single" w:sz="8" w:space="0" w:color="000000"/>
                    <w:bottom w:val="single" w:sz="8" w:space="0" w:color="000000"/>
                    <w:right w:val="single" w:sz="8" w:space="0" w:color="000000"/>
                  </w:tcBorders>
                  <w:hideMark/>
                </w:tcPr>
                <w:p w14:paraId="3F8A327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Professionsbachelor, maskinmester</w:t>
                  </w:r>
                </w:p>
              </w:tc>
              <w:tc>
                <w:tcPr>
                  <w:tcW w:w="8347" w:type="dxa"/>
                  <w:tcBorders>
                    <w:top w:val="single" w:sz="8" w:space="0" w:color="000000"/>
                    <w:left w:val="single" w:sz="8" w:space="0" w:color="000000"/>
                    <w:bottom w:val="single" w:sz="8" w:space="0" w:color="000000"/>
                    <w:right w:val="single" w:sz="8" w:space="0" w:color="000000"/>
                  </w:tcBorders>
                  <w:hideMark/>
                </w:tcPr>
                <w:p w14:paraId="33BF50C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4D8BCA8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06E6434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commentRangeStart w:id="690"/>
                  <w:r w:rsidRPr="00345E3B">
                    <w:rPr>
                      <w:rFonts w:ascii="Times New Roman" w:eastAsia="Times New Roman" w:hAnsi="Times New Roman" w:cs="Times New Roman"/>
                      <w:b/>
                      <w:bCs/>
                      <w:sz w:val="19"/>
                      <w:szCs w:val="19"/>
                      <w:lang w:eastAsia="da-DK"/>
                    </w:rPr>
                    <w:t>Adgang via erhvervsuddannelse</w:t>
                  </w:r>
                  <w:commentRangeEnd w:id="690"/>
                  <w:r w:rsidR="00756CFC">
                    <w:rPr>
                      <w:rStyle w:val="Kommentarhenvisning"/>
                    </w:rPr>
                    <w:commentReference w:id="690"/>
                  </w:r>
                  <w:r w:rsidRPr="00345E3B">
                    <w:rPr>
                      <w:rFonts w:ascii="Times New Roman" w:eastAsia="Times New Roman" w:hAnsi="Times New Roman" w:cs="Times New Roman"/>
                      <w:b/>
                      <w:bCs/>
                      <w:sz w:val="19"/>
                      <w:szCs w:val="19"/>
                      <w:lang w:eastAsia="da-DK"/>
                    </w:rPr>
                    <w:t>:</w:t>
                  </w:r>
                </w:p>
                <w:p w14:paraId="4AB02CF9"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2 af følgende fag på B-niveau, resten på C-niveau: </w:t>
                  </w:r>
                </w:p>
                <w:p w14:paraId="63BA240C" w14:textId="424271E9" w:rsidR="00852217" w:rsidDel="009C7189" w:rsidRDefault="00345E3B" w:rsidP="009C7189">
                  <w:pPr>
                    <w:spacing w:after="0" w:line="240" w:lineRule="auto"/>
                    <w:rPr>
                      <w:del w:id="691" w:author="Rikke Lise Simested" w:date="2024-10-21T14:10:00Z"/>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Matematik, engelsk og dansk og enten fysik eller kemi </w:t>
                  </w:r>
                  <w:del w:id="692" w:author="Rikke Lise Simested" w:date="2024-10-21T14:10:00Z">
                    <w:r w:rsidRPr="00345E3B" w:rsidDel="009C7189">
                      <w:rPr>
                        <w:rFonts w:ascii="Times New Roman" w:eastAsia="Times New Roman" w:hAnsi="Times New Roman" w:cs="Times New Roman"/>
                        <w:sz w:val="19"/>
                        <w:szCs w:val="19"/>
                        <w:lang w:eastAsia="da-DK"/>
                      </w:rPr>
                      <w:delText xml:space="preserve">eller bioteknologi eller </w:delText>
                    </w:r>
                  </w:del>
                </w:p>
                <w:p w14:paraId="7705C728" w14:textId="0A18C8F2" w:rsidR="00345E3B" w:rsidRPr="00345E3B" w:rsidRDefault="00345E3B" w:rsidP="009C7189">
                  <w:pPr>
                    <w:spacing w:after="0" w:line="240" w:lineRule="auto"/>
                    <w:rPr>
                      <w:rFonts w:ascii="Times New Roman" w:eastAsia="Times New Roman" w:hAnsi="Times New Roman" w:cs="Times New Roman"/>
                      <w:sz w:val="19"/>
                      <w:szCs w:val="19"/>
                      <w:lang w:eastAsia="da-DK"/>
                    </w:rPr>
                  </w:pPr>
                  <w:del w:id="693" w:author="Rikke Lise Simested" w:date="2024-10-21T14:10:00Z">
                    <w:r w:rsidRPr="00345E3B" w:rsidDel="009C7189">
                      <w:rPr>
                        <w:rFonts w:ascii="Times New Roman" w:eastAsia="Times New Roman" w:hAnsi="Times New Roman" w:cs="Times New Roman"/>
                        <w:sz w:val="19"/>
                        <w:szCs w:val="19"/>
                        <w:lang w:eastAsia="da-DK"/>
                      </w:rPr>
                      <w:delText>geovidenskab</w:delText>
                    </w:r>
                  </w:del>
                </w:p>
                <w:p w14:paraId="33B651D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746DF51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commentRangeStart w:id="694"/>
                  <w:r w:rsidRPr="00345E3B">
                    <w:rPr>
                      <w:rFonts w:ascii="Times New Roman" w:eastAsia="Times New Roman" w:hAnsi="Times New Roman" w:cs="Times New Roman"/>
                      <w:sz w:val="19"/>
                      <w:szCs w:val="19"/>
                      <w:lang w:eastAsia="da-DK"/>
                    </w:rPr>
                    <w:t>Adgangseksamen til de maritime professionsbacheloruddannelser</w:t>
                  </w:r>
                  <w:commentRangeEnd w:id="694"/>
                  <w:r w:rsidR="00465BDA">
                    <w:rPr>
                      <w:rStyle w:val="Kommentarhenvisning"/>
                    </w:rPr>
                    <w:commentReference w:id="694"/>
                  </w:r>
                </w:p>
                <w:p w14:paraId="01527585" w14:textId="77777777" w:rsidR="00465BDA" w:rsidRDefault="00465BDA" w:rsidP="00345E3B">
                  <w:pPr>
                    <w:spacing w:after="0" w:line="240" w:lineRule="auto"/>
                    <w:rPr>
                      <w:ins w:id="695" w:author="Rikke Lise Simested" w:date="2024-10-21T12:50:00Z"/>
                      <w:rFonts w:ascii="Times New Roman" w:eastAsia="Times New Roman" w:hAnsi="Times New Roman" w:cs="Times New Roman"/>
                      <w:sz w:val="19"/>
                      <w:szCs w:val="19"/>
                      <w:lang w:eastAsia="da-DK"/>
                    </w:rPr>
                  </w:pPr>
                  <w:ins w:id="696" w:author="Rikke Lise Simested" w:date="2024-10-21T12:44:00Z">
                    <w:r>
                      <w:rPr>
                        <w:rFonts w:ascii="Times New Roman" w:eastAsia="Times New Roman" w:hAnsi="Times New Roman" w:cs="Times New Roman"/>
                        <w:i/>
                        <w:iCs/>
                        <w:sz w:val="19"/>
                        <w:szCs w:val="19"/>
                        <w:lang w:eastAsia="da-DK"/>
                      </w:rPr>
                      <w:t>Ingen s</w:t>
                    </w:r>
                  </w:ins>
                  <w:del w:id="697" w:author="Rikke Lise Simested" w:date="2024-10-21T12:44:00Z">
                    <w:r w:rsidR="00345E3B" w:rsidRPr="00345E3B" w:rsidDel="00465BDA">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r w:rsidR="00345E3B" w:rsidRPr="00345E3B">
                    <w:rPr>
                      <w:rFonts w:ascii="Times New Roman" w:eastAsia="Times New Roman" w:hAnsi="Times New Roman" w:cs="Times New Roman"/>
                      <w:sz w:val="19"/>
                      <w:szCs w:val="19"/>
                      <w:lang w:eastAsia="da-DK"/>
                    </w:rPr>
                    <w:t> </w:t>
                  </w:r>
                  <w:del w:id="698" w:author="Rikke Lise Simested" w:date="2024-10-21T12:44:00Z">
                    <w:r w:rsidR="00345E3B" w:rsidRPr="00345E3B" w:rsidDel="00465BDA">
                      <w:rPr>
                        <w:rFonts w:ascii="Times New Roman" w:eastAsia="Times New Roman" w:hAnsi="Times New Roman" w:cs="Times New Roman"/>
                        <w:sz w:val="19"/>
                        <w:szCs w:val="19"/>
                        <w:lang w:eastAsia="da-DK"/>
                      </w:rPr>
                      <w:delText xml:space="preserve">Matematik B og fysik B og dansk C og </w:delText>
                    </w:r>
                  </w:del>
                </w:p>
                <w:p w14:paraId="395FC98C" w14:textId="3FFA5317" w:rsidR="00345E3B" w:rsidRPr="00345E3B" w:rsidRDefault="00345E3B" w:rsidP="00345E3B">
                  <w:pPr>
                    <w:spacing w:after="0" w:line="240" w:lineRule="auto"/>
                    <w:rPr>
                      <w:rFonts w:ascii="Times New Roman" w:eastAsia="Times New Roman" w:hAnsi="Times New Roman" w:cs="Times New Roman"/>
                      <w:sz w:val="19"/>
                      <w:szCs w:val="19"/>
                      <w:lang w:eastAsia="da-DK"/>
                    </w:rPr>
                  </w:pPr>
                  <w:del w:id="699" w:author="Rikke Lise Simested" w:date="2024-10-21T12:44:00Z">
                    <w:r w:rsidRPr="00345E3B" w:rsidDel="00465BDA">
                      <w:rPr>
                        <w:rFonts w:ascii="Times New Roman" w:eastAsia="Times New Roman" w:hAnsi="Times New Roman" w:cs="Times New Roman"/>
                        <w:sz w:val="19"/>
                        <w:szCs w:val="19"/>
                        <w:lang w:eastAsia="da-DK"/>
                      </w:rPr>
                      <w:delText>engelsk C</w:delText>
                    </w:r>
                  </w:del>
                </w:p>
              </w:tc>
            </w:tr>
            <w:tr w:rsidR="00345E3B" w:rsidRPr="00345E3B" w14:paraId="15E2D22D" w14:textId="77777777" w:rsidTr="00814894">
              <w:trPr>
                <w:trHeight w:val="2670"/>
              </w:trPr>
              <w:tc>
                <w:tcPr>
                  <w:tcW w:w="2258" w:type="dxa"/>
                  <w:tcBorders>
                    <w:top w:val="single" w:sz="8" w:space="0" w:color="000000"/>
                    <w:left w:val="single" w:sz="8" w:space="0" w:color="000000"/>
                    <w:bottom w:val="single" w:sz="8" w:space="0" w:color="000000"/>
                    <w:right w:val="single" w:sz="8" w:space="0" w:color="000000"/>
                  </w:tcBorders>
                  <w:hideMark/>
                </w:tcPr>
                <w:p w14:paraId="347E10F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lastRenderedPageBreak/>
                    <w:t>Professionsbachelor, skibsofficer</w:t>
                  </w:r>
                </w:p>
              </w:tc>
              <w:tc>
                <w:tcPr>
                  <w:tcW w:w="8347" w:type="dxa"/>
                  <w:tcBorders>
                    <w:top w:val="single" w:sz="8" w:space="0" w:color="000000"/>
                    <w:left w:val="single" w:sz="8" w:space="0" w:color="000000"/>
                    <w:bottom w:val="single" w:sz="8" w:space="0" w:color="000000"/>
                    <w:right w:val="single" w:sz="8" w:space="0" w:color="000000"/>
                  </w:tcBorders>
                  <w:hideMark/>
                </w:tcPr>
                <w:p w14:paraId="65210CF0" w14:textId="77777777" w:rsidR="00465BDA" w:rsidRDefault="00345E3B" w:rsidP="00345E3B">
                  <w:pPr>
                    <w:spacing w:after="0" w:line="240" w:lineRule="auto"/>
                    <w:rPr>
                      <w:ins w:id="700" w:author="Rikke Lise Simested" w:date="2024-10-21T12:50:00Z"/>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Uanset adgangsvej er det en forudsætning for optagelsen, at ansøgeren har </w:t>
                  </w:r>
                </w:p>
                <w:p w14:paraId="1056C6D8" w14:textId="76563AF7" w:rsidR="00465BDA" w:rsidRDefault="00345E3B" w:rsidP="00345E3B">
                  <w:pPr>
                    <w:spacing w:after="0" w:line="240" w:lineRule="auto"/>
                    <w:rPr>
                      <w:ins w:id="701" w:author="Rikke Lise Simested" w:date="2024-10-21T12:43:00Z"/>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gyldigt</w:t>
                  </w:r>
                </w:p>
                <w:p w14:paraId="635E2D18" w14:textId="2E871C55"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 </w:t>
                  </w:r>
                  <w:proofErr w:type="spellStart"/>
                  <w:r w:rsidRPr="00345E3B">
                    <w:rPr>
                      <w:rFonts w:ascii="Times New Roman" w:eastAsia="Times New Roman" w:hAnsi="Times New Roman" w:cs="Times New Roman"/>
                      <w:sz w:val="19"/>
                      <w:szCs w:val="19"/>
                      <w:lang w:eastAsia="da-DK"/>
                    </w:rPr>
                    <w:t>sundhedsbevis</w:t>
                  </w:r>
                  <w:proofErr w:type="spellEnd"/>
                  <w:r w:rsidRPr="00345E3B">
                    <w:rPr>
                      <w:rFonts w:ascii="Times New Roman" w:eastAsia="Times New Roman" w:hAnsi="Times New Roman" w:cs="Times New Roman"/>
                      <w:sz w:val="19"/>
                      <w:szCs w:val="19"/>
                      <w:lang w:eastAsia="da-DK"/>
                    </w:rPr>
                    <w:t xml:space="preserve"> for søfarende og fiskere uden begrænsninger.</w:t>
                  </w:r>
                </w:p>
                <w:p w14:paraId="2EF4EF9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0598A06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4B4EE88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commentRangeStart w:id="702"/>
                  <w:r w:rsidRPr="00345E3B">
                    <w:rPr>
                      <w:rFonts w:ascii="Times New Roman" w:eastAsia="Times New Roman" w:hAnsi="Times New Roman" w:cs="Times New Roman"/>
                      <w:b/>
                      <w:bCs/>
                      <w:sz w:val="19"/>
                      <w:szCs w:val="19"/>
                      <w:lang w:eastAsia="da-DK"/>
                    </w:rPr>
                    <w:t>Adgang via erhvervsuddannelse:</w:t>
                  </w:r>
                  <w:commentRangeEnd w:id="702"/>
                  <w:r w:rsidR="00756CFC">
                    <w:rPr>
                      <w:rStyle w:val="Kommentarhenvisning"/>
                    </w:rPr>
                    <w:commentReference w:id="702"/>
                  </w:r>
                </w:p>
                <w:p w14:paraId="7DF33571" w14:textId="77777777" w:rsidR="00465BDA" w:rsidRDefault="00345E3B" w:rsidP="00345E3B">
                  <w:pPr>
                    <w:spacing w:after="0" w:line="240" w:lineRule="auto"/>
                    <w:rPr>
                      <w:ins w:id="703" w:author="Rikke Lise Simested" w:date="2024-10-21T12:50:00Z"/>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Matematik, engelsk, dansk og enten fysik eller </w:t>
                  </w:r>
                </w:p>
                <w:p w14:paraId="2D3C9EED" w14:textId="301737C8" w:rsidR="00852217" w:rsidDel="009C7189" w:rsidRDefault="00345E3B" w:rsidP="009C7189">
                  <w:pPr>
                    <w:spacing w:after="0" w:line="240" w:lineRule="auto"/>
                    <w:rPr>
                      <w:del w:id="704" w:author="Rikke Lise Simested" w:date="2024-10-21T14:10:00Z"/>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kemi </w:t>
                  </w:r>
                  <w:del w:id="705" w:author="Rikke Lise Simested" w:date="2024-10-21T14:10:00Z">
                    <w:r w:rsidRPr="00345E3B" w:rsidDel="009C7189">
                      <w:rPr>
                        <w:rFonts w:ascii="Times New Roman" w:eastAsia="Times New Roman" w:hAnsi="Times New Roman" w:cs="Times New Roman"/>
                        <w:sz w:val="19"/>
                        <w:szCs w:val="19"/>
                        <w:lang w:eastAsia="da-DK"/>
                      </w:rPr>
                      <w:delText xml:space="preserve">eller </w:delText>
                    </w:r>
                  </w:del>
                </w:p>
                <w:p w14:paraId="09A9AFEF" w14:textId="05C3B96B" w:rsidR="00345E3B" w:rsidRPr="00345E3B" w:rsidRDefault="00345E3B" w:rsidP="009C7189">
                  <w:pPr>
                    <w:spacing w:after="0" w:line="240" w:lineRule="auto"/>
                    <w:rPr>
                      <w:rFonts w:ascii="Times New Roman" w:eastAsia="Times New Roman" w:hAnsi="Times New Roman" w:cs="Times New Roman"/>
                      <w:sz w:val="19"/>
                      <w:szCs w:val="19"/>
                      <w:lang w:eastAsia="da-DK"/>
                    </w:rPr>
                  </w:pPr>
                  <w:del w:id="706" w:author="Rikke Lise Simested" w:date="2024-10-21T14:10:00Z">
                    <w:r w:rsidRPr="00345E3B" w:rsidDel="009C7189">
                      <w:rPr>
                        <w:rFonts w:ascii="Times New Roman" w:eastAsia="Times New Roman" w:hAnsi="Times New Roman" w:cs="Times New Roman"/>
                        <w:sz w:val="19"/>
                        <w:szCs w:val="19"/>
                        <w:lang w:eastAsia="da-DK"/>
                      </w:rPr>
                      <w:delText>bioteknologi eller geovidenskab</w:delText>
                    </w:r>
                  </w:del>
                </w:p>
                <w:p w14:paraId="4DCF226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Niveau: 2 fag på B-niveau, resten på C-niveau</w:t>
                  </w:r>
                </w:p>
                <w:p w14:paraId="1E67238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75C9E92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de maritime professionsbacheloruddannelser</w:t>
                  </w:r>
                </w:p>
                <w:p w14:paraId="3A9AF0A4" w14:textId="77777777" w:rsidR="00465BDA" w:rsidRDefault="00465BDA" w:rsidP="00345E3B">
                  <w:pPr>
                    <w:spacing w:after="0" w:line="240" w:lineRule="auto"/>
                    <w:rPr>
                      <w:ins w:id="707" w:author="Rikke Lise Simested" w:date="2024-10-21T12:50:00Z"/>
                      <w:rFonts w:ascii="Times New Roman" w:eastAsia="Times New Roman" w:hAnsi="Times New Roman" w:cs="Times New Roman"/>
                      <w:sz w:val="19"/>
                      <w:szCs w:val="19"/>
                      <w:lang w:eastAsia="da-DK"/>
                    </w:rPr>
                  </w:pPr>
                  <w:commentRangeStart w:id="708"/>
                  <w:ins w:id="709" w:author="Rikke Lise Simested" w:date="2024-10-21T12:47:00Z">
                    <w:r>
                      <w:rPr>
                        <w:rFonts w:ascii="Times New Roman" w:eastAsia="Times New Roman" w:hAnsi="Times New Roman" w:cs="Times New Roman"/>
                        <w:i/>
                        <w:iCs/>
                        <w:sz w:val="19"/>
                        <w:szCs w:val="19"/>
                        <w:lang w:eastAsia="da-DK"/>
                      </w:rPr>
                      <w:t>Ingen s</w:t>
                    </w:r>
                  </w:ins>
                  <w:del w:id="710" w:author="Rikke Lise Simested" w:date="2024-10-21T12:47:00Z">
                    <w:r w:rsidR="00345E3B" w:rsidRPr="00345E3B" w:rsidDel="00465BDA">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r w:rsidR="00345E3B" w:rsidRPr="00345E3B">
                    <w:rPr>
                      <w:rFonts w:ascii="Times New Roman" w:eastAsia="Times New Roman" w:hAnsi="Times New Roman" w:cs="Times New Roman"/>
                      <w:sz w:val="19"/>
                      <w:szCs w:val="19"/>
                      <w:lang w:eastAsia="da-DK"/>
                    </w:rPr>
                    <w:t> </w:t>
                  </w:r>
                  <w:del w:id="711" w:author="Rikke Lise Simested" w:date="2024-10-21T12:47:00Z">
                    <w:r w:rsidR="00345E3B" w:rsidRPr="00345E3B" w:rsidDel="00465BDA">
                      <w:rPr>
                        <w:rFonts w:ascii="Times New Roman" w:eastAsia="Times New Roman" w:hAnsi="Times New Roman" w:cs="Times New Roman"/>
                        <w:sz w:val="19"/>
                        <w:szCs w:val="19"/>
                        <w:lang w:eastAsia="da-DK"/>
                      </w:rPr>
                      <w:delText xml:space="preserve">Matematik B og fysik B og dansk C og </w:delText>
                    </w:r>
                  </w:del>
                </w:p>
                <w:p w14:paraId="5E02361D" w14:textId="4F8EF6B2" w:rsidR="00345E3B" w:rsidRPr="00345E3B" w:rsidRDefault="00345E3B" w:rsidP="00345E3B">
                  <w:pPr>
                    <w:spacing w:after="0" w:line="240" w:lineRule="auto"/>
                    <w:rPr>
                      <w:rFonts w:ascii="Times New Roman" w:eastAsia="Times New Roman" w:hAnsi="Times New Roman" w:cs="Times New Roman"/>
                      <w:sz w:val="19"/>
                      <w:szCs w:val="19"/>
                      <w:lang w:eastAsia="da-DK"/>
                    </w:rPr>
                  </w:pPr>
                  <w:del w:id="712" w:author="Rikke Lise Simested" w:date="2024-10-21T12:47:00Z">
                    <w:r w:rsidRPr="00345E3B" w:rsidDel="00465BDA">
                      <w:rPr>
                        <w:rFonts w:ascii="Times New Roman" w:eastAsia="Times New Roman" w:hAnsi="Times New Roman" w:cs="Times New Roman"/>
                        <w:sz w:val="19"/>
                        <w:szCs w:val="19"/>
                        <w:lang w:eastAsia="da-DK"/>
                      </w:rPr>
                      <w:delText>engelsk C</w:delText>
                    </w:r>
                  </w:del>
                  <w:commentRangeEnd w:id="708"/>
                  <w:r w:rsidR="00465BDA">
                    <w:rPr>
                      <w:rStyle w:val="Kommentarhenvisning"/>
                    </w:rPr>
                    <w:commentReference w:id="708"/>
                  </w:r>
                </w:p>
              </w:tc>
            </w:tr>
            <w:tr w:rsidR="00345E3B" w:rsidRPr="00345E3B" w14:paraId="5BF1914F" w14:textId="77777777" w:rsidTr="00814894">
              <w:tc>
                <w:tcPr>
                  <w:tcW w:w="2258" w:type="dxa"/>
                  <w:tcBorders>
                    <w:top w:val="single" w:sz="8" w:space="0" w:color="000000"/>
                    <w:left w:val="single" w:sz="8" w:space="0" w:color="000000"/>
                    <w:bottom w:val="single" w:sz="8" w:space="0" w:color="000000"/>
                    <w:right w:val="single" w:sz="8" w:space="0" w:color="000000"/>
                  </w:tcBorders>
                  <w:hideMark/>
                </w:tcPr>
                <w:p w14:paraId="39A5C17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Professionsbachelor, skibsfører</w:t>
                  </w:r>
                </w:p>
              </w:tc>
              <w:tc>
                <w:tcPr>
                  <w:tcW w:w="8347" w:type="dxa"/>
                  <w:tcBorders>
                    <w:top w:val="single" w:sz="8" w:space="0" w:color="000000"/>
                    <w:left w:val="single" w:sz="8" w:space="0" w:color="000000"/>
                    <w:bottom w:val="single" w:sz="8" w:space="0" w:color="000000"/>
                    <w:right w:val="single" w:sz="8" w:space="0" w:color="000000"/>
                  </w:tcBorders>
                  <w:hideMark/>
                </w:tcPr>
                <w:p w14:paraId="49D7437A" w14:textId="77777777" w:rsidR="00465BDA" w:rsidRDefault="00345E3B" w:rsidP="00345E3B">
                  <w:pPr>
                    <w:spacing w:after="0" w:line="240" w:lineRule="auto"/>
                    <w:rPr>
                      <w:ins w:id="713" w:author="Rikke Lise Simested" w:date="2024-10-21T12:43:00Z"/>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 xml:space="preserve">Uanset adgangsvej er det en forudsætning for optagelsen, at ansøgeren har gyldigt </w:t>
                  </w:r>
                </w:p>
                <w:p w14:paraId="26FAF5A0" w14:textId="6C1702E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spellStart"/>
                  <w:r w:rsidRPr="00345E3B">
                    <w:rPr>
                      <w:rFonts w:ascii="Times New Roman" w:eastAsia="Times New Roman" w:hAnsi="Times New Roman" w:cs="Times New Roman"/>
                      <w:sz w:val="19"/>
                      <w:szCs w:val="19"/>
                      <w:lang w:eastAsia="da-DK"/>
                    </w:rPr>
                    <w:t>sundhedsbevis</w:t>
                  </w:r>
                  <w:proofErr w:type="spellEnd"/>
                  <w:r w:rsidRPr="00345E3B">
                    <w:rPr>
                      <w:rFonts w:ascii="Times New Roman" w:eastAsia="Times New Roman" w:hAnsi="Times New Roman" w:cs="Times New Roman"/>
                      <w:sz w:val="19"/>
                      <w:szCs w:val="19"/>
                      <w:lang w:eastAsia="da-DK"/>
                    </w:rPr>
                    <w:t xml:space="preserve"> for søfarende og fiskere uden begrænsninger.</w:t>
                  </w:r>
                </w:p>
                <w:p w14:paraId="04ADD25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1B6B3DE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7C33A3A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commentRangeStart w:id="714"/>
                  <w:r w:rsidRPr="00345E3B">
                    <w:rPr>
                      <w:rFonts w:ascii="Times New Roman" w:eastAsia="Times New Roman" w:hAnsi="Times New Roman" w:cs="Times New Roman"/>
                      <w:b/>
                      <w:bCs/>
                      <w:sz w:val="19"/>
                      <w:szCs w:val="19"/>
                      <w:lang w:eastAsia="da-DK"/>
                    </w:rPr>
                    <w:t>Adgang via erhvervsuddannelse</w:t>
                  </w:r>
                  <w:commentRangeEnd w:id="714"/>
                  <w:r w:rsidR="00756CFC">
                    <w:rPr>
                      <w:rStyle w:val="Kommentarhenvisning"/>
                    </w:rPr>
                    <w:commentReference w:id="714"/>
                  </w:r>
                  <w:r w:rsidRPr="00345E3B">
                    <w:rPr>
                      <w:rFonts w:ascii="Times New Roman" w:eastAsia="Times New Roman" w:hAnsi="Times New Roman" w:cs="Times New Roman"/>
                      <w:b/>
                      <w:bCs/>
                      <w:sz w:val="19"/>
                      <w:szCs w:val="19"/>
                      <w:lang w:eastAsia="da-DK"/>
                    </w:rPr>
                    <w:t>:</w:t>
                  </w:r>
                </w:p>
                <w:p w14:paraId="64196553"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Matematik, engelsk, dansk og enten fysik eller kemi eller </w:t>
                  </w:r>
                </w:p>
                <w:p w14:paraId="3D511B83" w14:textId="20BD374B" w:rsidR="00345E3B" w:rsidRPr="00345E3B" w:rsidDel="009C7189" w:rsidRDefault="00345E3B" w:rsidP="00345E3B">
                  <w:pPr>
                    <w:spacing w:after="0" w:line="240" w:lineRule="auto"/>
                    <w:rPr>
                      <w:del w:id="715" w:author="Rikke Lise Simested" w:date="2024-10-21T14:11:00Z"/>
                      <w:rFonts w:ascii="Times New Roman" w:eastAsia="Times New Roman" w:hAnsi="Times New Roman" w:cs="Times New Roman"/>
                      <w:sz w:val="19"/>
                      <w:szCs w:val="19"/>
                      <w:lang w:eastAsia="da-DK"/>
                    </w:rPr>
                  </w:pPr>
                  <w:del w:id="716" w:author="Rikke Lise Simested" w:date="2024-10-21T14:11:00Z">
                    <w:r w:rsidRPr="00345E3B" w:rsidDel="009C7189">
                      <w:rPr>
                        <w:rFonts w:ascii="Times New Roman" w:eastAsia="Times New Roman" w:hAnsi="Times New Roman" w:cs="Times New Roman"/>
                        <w:sz w:val="19"/>
                        <w:szCs w:val="19"/>
                        <w:lang w:eastAsia="da-DK"/>
                      </w:rPr>
                      <w:delText>bioteknologi eller geovidenskab</w:delText>
                    </w:r>
                  </w:del>
                </w:p>
                <w:p w14:paraId="6B993BD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Niveau: 2 fag på B-niveau, resten på C-niveau</w:t>
                  </w:r>
                </w:p>
                <w:p w14:paraId="7098A8D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2B928AA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de maritime professionsbacheloruddannelser</w:t>
                  </w:r>
                </w:p>
                <w:p w14:paraId="0571BBBF" w14:textId="77777777" w:rsidR="00465BDA" w:rsidRDefault="00465BDA" w:rsidP="00345E3B">
                  <w:pPr>
                    <w:spacing w:after="0" w:line="240" w:lineRule="auto"/>
                    <w:rPr>
                      <w:ins w:id="717" w:author="Rikke Lise Simested" w:date="2024-10-21T12:50:00Z"/>
                      <w:rFonts w:ascii="Times New Roman" w:eastAsia="Times New Roman" w:hAnsi="Times New Roman" w:cs="Times New Roman"/>
                      <w:sz w:val="19"/>
                      <w:szCs w:val="19"/>
                      <w:lang w:eastAsia="da-DK"/>
                    </w:rPr>
                  </w:pPr>
                  <w:commentRangeStart w:id="718"/>
                  <w:ins w:id="719" w:author="Rikke Lise Simested" w:date="2024-10-21T12:48:00Z">
                    <w:r>
                      <w:rPr>
                        <w:rFonts w:ascii="Times New Roman" w:eastAsia="Times New Roman" w:hAnsi="Times New Roman" w:cs="Times New Roman"/>
                        <w:i/>
                        <w:iCs/>
                        <w:sz w:val="19"/>
                        <w:szCs w:val="19"/>
                        <w:lang w:eastAsia="da-DK"/>
                      </w:rPr>
                      <w:t>Ingen s</w:t>
                    </w:r>
                  </w:ins>
                  <w:del w:id="720" w:author="Rikke Lise Simested" w:date="2024-10-21T12:48:00Z">
                    <w:r w:rsidR="00345E3B" w:rsidRPr="00345E3B" w:rsidDel="00465BDA">
                      <w:rPr>
                        <w:rFonts w:ascii="Times New Roman" w:eastAsia="Times New Roman" w:hAnsi="Times New Roman" w:cs="Times New Roman"/>
                        <w:i/>
                        <w:iCs/>
                        <w:sz w:val="19"/>
                        <w:szCs w:val="19"/>
                        <w:lang w:eastAsia="da-DK"/>
                      </w:rPr>
                      <w:delText>S</w:delText>
                    </w:r>
                  </w:del>
                  <w:r w:rsidR="00345E3B" w:rsidRPr="00345E3B">
                    <w:rPr>
                      <w:rFonts w:ascii="Times New Roman" w:eastAsia="Times New Roman" w:hAnsi="Times New Roman" w:cs="Times New Roman"/>
                      <w:i/>
                      <w:iCs/>
                      <w:sz w:val="19"/>
                      <w:szCs w:val="19"/>
                      <w:lang w:eastAsia="da-DK"/>
                    </w:rPr>
                    <w:t>pecifikke adgangskrav:</w:t>
                  </w:r>
                  <w:r w:rsidR="00345E3B" w:rsidRPr="00345E3B">
                    <w:rPr>
                      <w:rFonts w:ascii="Times New Roman" w:eastAsia="Times New Roman" w:hAnsi="Times New Roman" w:cs="Times New Roman"/>
                      <w:sz w:val="19"/>
                      <w:szCs w:val="19"/>
                      <w:lang w:eastAsia="da-DK"/>
                    </w:rPr>
                    <w:t> </w:t>
                  </w:r>
                  <w:del w:id="721" w:author="Rikke Lise Simested" w:date="2024-10-21T12:48:00Z">
                    <w:r w:rsidR="00345E3B" w:rsidRPr="00345E3B" w:rsidDel="00465BDA">
                      <w:rPr>
                        <w:rFonts w:ascii="Times New Roman" w:eastAsia="Times New Roman" w:hAnsi="Times New Roman" w:cs="Times New Roman"/>
                        <w:sz w:val="19"/>
                        <w:szCs w:val="19"/>
                        <w:lang w:eastAsia="da-DK"/>
                      </w:rPr>
                      <w:delText xml:space="preserve">Matematik B og fysik B og dansk C og </w:delText>
                    </w:r>
                  </w:del>
                </w:p>
                <w:p w14:paraId="2FDD6828" w14:textId="537332D3" w:rsidR="00345E3B" w:rsidRPr="00345E3B" w:rsidRDefault="00345E3B" w:rsidP="00345E3B">
                  <w:pPr>
                    <w:spacing w:after="0" w:line="240" w:lineRule="auto"/>
                    <w:rPr>
                      <w:rFonts w:ascii="Times New Roman" w:eastAsia="Times New Roman" w:hAnsi="Times New Roman" w:cs="Times New Roman"/>
                      <w:sz w:val="19"/>
                      <w:szCs w:val="19"/>
                      <w:lang w:eastAsia="da-DK"/>
                    </w:rPr>
                  </w:pPr>
                  <w:del w:id="722" w:author="Rikke Lise Simested" w:date="2024-10-21T12:48:00Z">
                    <w:r w:rsidRPr="00345E3B" w:rsidDel="00465BDA">
                      <w:rPr>
                        <w:rFonts w:ascii="Times New Roman" w:eastAsia="Times New Roman" w:hAnsi="Times New Roman" w:cs="Times New Roman"/>
                        <w:sz w:val="19"/>
                        <w:szCs w:val="19"/>
                        <w:lang w:eastAsia="da-DK"/>
                      </w:rPr>
                      <w:delText>engelsk C</w:delText>
                    </w:r>
                  </w:del>
                  <w:commentRangeEnd w:id="718"/>
                  <w:r w:rsidR="00465BDA">
                    <w:rPr>
                      <w:rStyle w:val="Kommentarhenvisning"/>
                    </w:rPr>
                    <w:commentReference w:id="718"/>
                  </w:r>
                </w:p>
              </w:tc>
            </w:tr>
            <w:tr w:rsidR="00345E3B" w:rsidRPr="00345E3B" w14:paraId="3E7AEB32" w14:textId="77777777" w:rsidTr="00465BDA">
              <w:tc>
                <w:tcPr>
                  <w:tcW w:w="0" w:type="auto"/>
                  <w:tcBorders>
                    <w:top w:val="single" w:sz="8" w:space="0" w:color="000000"/>
                    <w:left w:val="single" w:sz="8" w:space="0" w:color="000000"/>
                    <w:bottom w:val="single" w:sz="8" w:space="0" w:color="000000"/>
                    <w:right w:val="single" w:sz="8" w:space="0" w:color="000000"/>
                  </w:tcBorders>
                  <w:hideMark/>
                </w:tcPr>
                <w:p w14:paraId="5D60682D" w14:textId="62448299"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Profession</w:t>
                  </w:r>
                  <w:del w:id="723" w:author="Rikke Lise Simested" w:date="2024-10-21T12:44:00Z">
                    <w:r w:rsidRPr="00345E3B" w:rsidDel="00465BDA">
                      <w:rPr>
                        <w:rFonts w:ascii="Times New Roman" w:eastAsia="Times New Roman" w:hAnsi="Times New Roman" w:cs="Times New Roman"/>
                        <w:sz w:val="19"/>
                        <w:szCs w:val="19"/>
                        <w:lang w:eastAsia="da-DK"/>
                      </w:rPr>
                      <w:delText>e</w:delText>
                    </w:r>
                  </w:del>
                  <w:r w:rsidRPr="00345E3B">
                    <w:rPr>
                      <w:rFonts w:ascii="Times New Roman" w:eastAsia="Times New Roman" w:hAnsi="Times New Roman" w:cs="Times New Roman"/>
                      <w:sz w:val="19"/>
                      <w:szCs w:val="19"/>
                      <w:lang w:eastAsia="da-DK"/>
                    </w:rPr>
                    <w:t>sbachelor i skibsteknik og marin konstruktion</w:t>
                  </w:r>
                </w:p>
              </w:tc>
              <w:tc>
                <w:tcPr>
                  <w:tcW w:w="0" w:type="auto"/>
                  <w:tcBorders>
                    <w:top w:val="single" w:sz="8" w:space="0" w:color="000000"/>
                    <w:left w:val="single" w:sz="8" w:space="0" w:color="000000"/>
                    <w:bottom w:val="single" w:sz="8" w:space="0" w:color="000000"/>
                    <w:right w:val="single" w:sz="8" w:space="0" w:color="000000"/>
                  </w:tcBorders>
                  <w:hideMark/>
                </w:tcPr>
                <w:p w14:paraId="5689767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72919CB2"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 </w:t>
                  </w:r>
                  <w:r w:rsidRPr="00345E3B">
                    <w:rPr>
                      <w:rFonts w:ascii="Times New Roman" w:eastAsia="Times New Roman" w:hAnsi="Times New Roman" w:cs="Times New Roman"/>
                      <w:sz w:val="19"/>
                      <w:szCs w:val="19"/>
                      <w:lang w:eastAsia="da-DK"/>
                    </w:rPr>
                    <w:t xml:space="preserve">Engelsk B og matematik A og enten fysik B eller </w:t>
                  </w:r>
                </w:p>
                <w:p w14:paraId="57355C1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geovidenskab A og enten bioteknologi A eller kemi C</w:t>
                  </w:r>
                </w:p>
                <w:p w14:paraId="351AA8E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commentRangeStart w:id="724"/>
                  <w:r w:rsidRPr="00345E3B">
                    <w:rPr>
                      <w:rFonts w:ascii="Times New Roman" w:eastAsia="Times New Roman" w:hAnsi="Times New Roman" w:cs="Times New Roman"/>
                      <w:b/>
                      <w:bCs/>
                      <w:sz w:val="19"/>
                      <w:szCs w:val="19"/>
                      <w:lang w:eastAsia="da-DK"/>
                    </w:rPr>
                    <w:t>Adgang via erhvervsuddannelse:</w:t>
                  </w:r>
                  <w:commentRangeEnd w:id="724"/>
                  <w:r w:rsidR="00756CFC">
                    <w:rPr>
                      <w:rStyle w:val="Kommentarhenvisning"/>
                    </w:rPr>
                    <w:commentReference w:id="724"/>
                  </w:r>
                </w:p>
                <w:p w14:paraId="5ACEC238" w14:textId="77777777" w:rsidR="00852217"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xml:space="preserve"> Engelsk B og matematik A og enten fysik B eller </w:t>
                  </w:r>
                </w:p>
                <w:p w14:paraId="48FDB470" w14:textId="71007DE2" w:rsidR="00345E3B" w:rsidRPr="00345E3B" w:rsidRDefault="00345E3B" w:rsidP="00345E3B">
                  <w:pPr>
                    <w:spacing w:after="0" w:line="240" w:lineRule="auto"/>
                    <w:rPr>
                      <w:rFonts w:ascii="Times New Roman" w:eastAsia="Times New Roman" w:hAnsi="Times New Roman" w:cs="Times New Roman"/>
                      <w:sz w:val="19"/>
                      <w:szCs w:val="19"/>
                      <w:lang w:eastAsia="da-DK"/>
                    </w:rPr>
                  </w:pPr>
                  <w:del w:id="725" w:author="Rikke Lise Simested" w:date="2024-10-21T14:11:00Z">
                    <w:r w:rsidRPr="00345E3B" w:rsidDel="009C7189">
                      <w:rPr>
                        <w:rFonts w:ascii="Times New Roman" w:eastAsia="Times New Roman" w:hAnsi="Times New Roman" w:cs="Times New Roman"/>
                        <w:sz w:val="19"/>
                        <w:szCs w:val="19"/>
                        <w:lang w:eastAsia="da-DK"/>
                      </w:rPr>
                      <w:delText xml:space="preserve">geovidenskab A og enten bioteknologi A eller </w:delText>
                    </w:r>
                  </w:del>
                  <w:r w:rsidRPr="00345E3B">
                    <w:rPr>
                      <w:rFonts w:ascii="Times New Roman" w:eastAsia="Times New Roman" w:hAnsi="Times New Roman" w:cs="Times New Roman"/>
                      <w:sz w:val="19"/>
                      <w:szCs w:val="19"/>
                      <w:lang w:eastAsia="da-DK"/>
                    </w:rPr>
                    <w:t>kemi C</w:t>
                  </w:r>
                </w:p>
                <w:p w14:paraId="47FFFB3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Anden adgang:</w:t>
                  </w:r>
                </w:p>
                <w:p w14:paraId="42552E3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Adgangseksamen til de maritime professionsbacheloruddannelser</w:t>
                  </w:r>
                </w:p>
                <w:p w14:paraId="58DBE261" w14:textId="0D0B77F2" w:rsidR="00852217" w:rsidDel="00465BDA" w:rsidRDefault="00345E3B" w:rsidP="00465BDA">
                  <w:pPr>
                    <w:spacing w:after="0" w:line="240" w:lineRule="auto"/>
                    <w:rPr>
                      <w:del w:id="726" w:author="Rikke Lise Simested" w:date="2024-10-21T12:48:00Z"/>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Engelsk B</w:t>
                  </w:r>
                  <w:commentRangeStart w:id="727"/>
                  <w:del w:id="728" w:author="Rikke Lise Simested" w:date="2024-10-21T12:48:00Z">
                    <w:r w:rsidRPr="00345E3B" w:rsidDel="00465BDA">
                      <w:rPr>
                        <w:rFonts w:ascii="Times New Roman" w:eastAsia="Times New Roman" w:hAnsi="Times New Roman" w:cs="Times New Roman"/>
                        <w:sz w:val="19"/>
                        <w:szCs w:val="19"/>
                        <w:lang w:eastAsia="da-DK"/>
                      </w:rPr>
                      <w:delText xml:space="preserve"> og matematik A og enten fysik B eller </w:delText>
                    </w:r>
                  </w:del>
                </w:p>
                <w:p w14:paraId="0688859F" w14:textId="11452749" w:rsidR="00345E3B" w:rsidRPr="00345E3B" w:rsidRDefault="00345E3B" w:rsidP="00465BDA">
                  <w:pPr>
                    <w:spacing w:after="0" w:line="240" w:lineRule="auto"/>
                    <w:rPr>
                      <w:rFonts w:ascii="Times New Roman" w:eastAsia="Times New Roman" w:hAnsi="Times New Roman" w:cs="Times New Roman"/>
                      <w:sz w:val="19"/>
                      <w:szCs w:val="19"/>
                      <w:lang w:eastAsia="da-DK"/>
                    </w:rPr>
                  </w:pPr>
                  <w:del w:id="729" w:author="Rikke Lise Simested" w:date="2024-10-21T12:48:00Z">
                    <w:r w:rsidRPr="00345E3B" w:rsidDel="00465BDA">
                      <w:rPr>
                        <w:rFonts w:ascii="Times New Roman" w:eastAsia="Times New Roman" w:hAnsi="Times New Roman" w:cs="Times New Roman"/>
                        <w:sz w:val="19"/>
                        <w:szCs w:val="19"/>
                        <w:lang w:eastAsia="da-DK"/>
                      </w:rPr>
                      <w:delText>geovidenskab A og enten bioteknologi A eller kemi C</w:delText>
                    </w:r>
                  </w:del>
                  <w:commentRangeEnd w:id="727"/>
                  <w:r w:rsidR="00465BDA">
                    <w:rPr>
                      <w:rStyle w:val="Kommentarhenvisning"/>
                    </w:rPr>
                    <w:commentReference w:id="727"/>
                  </w:r>
                </w:p>
              </w:tc>
            </w:tr>
          </w:tbl>
          <w:p w14:paraId="0C9DAD1E" w14:textId="77777777" w:rsidR="00345E3B" w:rsidRPr="00345E3B" w:rsidRDefault="00345E3B" w:rsidP="00345E3B">
            <w:pPr>
              <w:spacing w:before="200" w:after="200" w:line="240" w:lineRule="auto"/>
              <w:rPr>
                <w:rFonts w:ascii="Times New Roman" w:eastAsia="Times New Roman" w:hAnsi="Times New Roman" w:cs="Times New Roman"/>
                <w:sz w:val="23"/>
                <w:szCs w:val="23"/>
                <w:lang w:eastAsia="da-DK"/>
              </w:rPr>
            </w:pPr>
          </w:p>
        </w:tc>
      </w:tr>
    </w:tbl>
    <w:p w14:paraId="60356017" w14:textId="77777777" w:rsidR="00345E3B" w:rsidRPr="00345E3B" w:rsidRDefault="00345E3B" w:rsidP="00345E3B">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345E3B">
        <w:rPr>
          <w:rFonts w:ascii="Questa-Regular" w:eastAsia="Times New Roman" w:hAnsi="Questa-Regular" w:cs="Times New Roman"/>
          <w:b/>
          <w:bCs/>
          <w:i/>
          <w:iCs/>
          <w:color w:val="212529"/>
          <w:sz w:val="23"/>
          <w:szCs w:val="23"/>
          <w:lang w:eastAsia="da-DK"/>
        </w:rPr>
        <w:lastRenderedPageBreak/>
        <w:t>Kunstneriske professionsbacheloruddannelser</w:t>
      </w:r>
    </w:p>
    <w:tbl>
      <w:tblPr>
        <w:tblW w:w="0" w:type="auto"/>
        <w:tblCellMar>
          <w:left w:w="0" w:type="dxa"/>
          <w:right w:w="0" w:type="dxa"/>
        </w:tblCellMar>
        <w:tblLook w:val="04A0" w:firstRow="1" w:lastRow="0" w:firstColumn="1" w:lastColumn="0" w:noHBand="0" w:noVBand="1"/>
      </w:tblPr>
      <w:tblGrid>
        <w:gridCol w:w="9638"/>
      </w:tblGrid>
      <w:tr w:rsidR="00345E3B" w:rsidRPr="00345E3B" w14:paraId="4A79E560" w14:textId="77777777" w:rsidTr="00345E3B">
        <w:tc>
          <w:tcPr>
            <w:tcW w:w="0" w:type="auto"/>
            <w:tcBorders>
              <w:top w:val="nil"/>
              <w:left w:val="nil"/>
              <w:bottom w:val="nil"/>
              <w:right w:val="nil"/>
            </w:tcBorders>
            <w:hideMark/>
          </w:tcPr>
          <w:tbl>
            <w:tblPr>
              <w:tblW w:w="10590" w:type="dxa"/>
              <w:tblCellMar>
                <w:top w:w="15" w:type="dxa"/>
                <w:left w:w="15" w:type="dxa"/>
                <w:bottom w:w="15" w:type="dxa"/>
                <w:right w:w="15" w:type="dxa"/>
              </w:tblCellMar>
              <w:tblLook w:val="04A0" w:firstRow="1" w:lastRow="0" w:firstColumn="1" w:lastColumn="0" w:noHBand="0" w:noVBand="1"/>
            </w:tblPr>
            <w:tblGrid>
              <w:gridCol w:w="3392"/>
              <w:gridCol w:w="7198"/>
            </w:tblGrid>
            <w:tr w:rsidR="00345E3B" w:rsidRPr="00345E3B" w14:paraId="2CB69D5B" w14:textId="77777777" w:rsidTr="00852217">
              <w:tc>
                <w:tcPr>
                  <w:tcW w:w="3392" w:type="dxa"/>
                  <w:tcBorders>
                    <w:top w:val="single" w:sz="8" w:space="0" w:color="000000"/>
                    <w:left w:val="single" w:sz="8" w:space="0" w:color="000000"/>
                    <w:bottom w:val="single" w:sz="8" w:space="0" w:color="000000"/>
                    <w:right w:val="single" w:sz="8" w:space="0" w:color="000000"/>
                  </w:tcBorders>
                  <w:hideMark/>
                </w:tcPr>
                <w:p w14:paraId="7AB43BD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w:t>
                  </w:r>
                </w:p>
              </w:tc>
              <w:tc>
                <w:tcPr>
                  <w:tcW w:w="7198" w:type="dxa"/>
                  <w:tcBorders>
                    <w:top w:val="single" w:sz="8" w:space="0" w:color="000000"/>
                    <w:left w:val="single" w:sz="8" w:space="0" w:color="000000"/>
                    <w:bottom w:val="single" w:sz="8" w:space="0" w:color="000000"/>
                    <w:right w:val="single" w:sz="8" w:space="0" w:color="000000"/>
                  </w:tcBorders>
                  <w:hideMark/>
                </w:tcPr>
                <w:p w14:paraId="6F6910C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Uddannelsesspecifikke adgangskrav</w:t>
                  </w:r>
                </w:p>
              </w:tc>
            </w:tr>
            <w:tr w:rsidR="00345E3B" w:rsidRPr="00345E3B" w14:paraId="5D1FF478" w14:textId="77777777" w:rsidTr="00852217">
              <w:tc>
                <w:tcPr>
                  <w:tcW w:w="3392" w:type="dxa"/>
                  <w:tcBorders>
                    <w:top w:val="single" w:sz="8" w:space="0" w:color="000000"/>
                    <w:left w:val="single" w:sz="8" w:space="0" w:color="000000"/>
                    <w:bottom w:val="single" w:sz="8" w:space="0" w:color="000000"/>
                    <w:right w:val="single" w:sz="8" w:space="0" w:color="000000"/>
                  </w:tcBorders>
                  <w:hideMark/>
                </w:tcPr>
                <w:p w14:paraId="74BF82E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Professionsbachelor i kunsthåndværk, glas og keramik</w:t>
                  </w:r>
                </w:p>
                <w:p w14:paraId="720D9F66"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Crafts in Glass and Ceramics)</w:t>
                  </w:r>
                </w:p>
              </w:tc>
              <w:tc>
                <w:tcPr>
                  <w:tcW w:w="7198" w:type="dxa"/>
                  <w:tcBorders>
                    <w:top w:val="single" w:sz="8" w:space="0" w:color="000000"/>
                    <w:left w:val="single" w:sz="8" w:space="0" w:color="000000"/>
                    <w:bottom w:val="single" w:sz="8" w:space="0" w:color="000000"/>
                    <w:right w:val="single" w:sz="8" w:space="0" w:color="000000"/>
                  </w:tcBorders>
                  <w:hideMark/>
                </w:tcPr>
                <w:p w14:paraId="0FA8F0F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gymnasial eksamen:</w:t>
                  </w:r>
                </w:p>
                <w:p w14:paraId="5F31C0C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Bestået adgangsprøve</w:t>
                  </w:r>
                </w:p>
                <w:p w14:paraId="12BE365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erhvervsuddannelse:</w:t>
                  </w:r>
                </w:p>
                <w:p w14:paraId="263868F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Bestået adgangsprøve</w:t>
                  </w:r>
                </w:p>
              </w:tc>
            </w:tr>
          </w:tbl>
          <w:p w14:paraId="2DF27B88" w14:textId="77777777" w:rsidR="00345E3B" w:rsidRPr="00345E3B" w:rsidRDefault="00345E3B" w:rsidP="00345E3B">
            <w:pPr>
              <w:spacing w:before="200" w:after="200" w:line="240" w:lineRule="auto"/>
              <w:rPr>
                <w:rFonts w:ascii="Times New Roman" w:eastAsia="Times New Roman" w:hAnsi="Times New Roman" w:cs="Times New Roman"/>
                <w:sz w:val="23"/>
                <w:szCs w:val="23"/>
                <w:lang w:eastAsia="da-DK"/>
              </w:rPr>
            </w:pPr>
          </w:p>
        </w:tc>
      </w:tr>
    </w:tbl>
    <w:p w14:paraId="41616CF7" w14:textId="77777777" w:rsidR="00345E3B" w:rsidRPr="00345E3B" w:rsidRDefault="00345E3B" w:rsidP="00345E3B">
      <w:pPr>
        <w:shd w:val="clear" w:color="auto" w:fill="F9F9FB"/>
        <w:spacing w:after="100" w:afterAutospacing="1" w:line="240" w:lineRule="auto"/>
        <w:rPr>
          <w:rFonts w:ascii="Questa-Regular" w:eastAsia="Times New Roman" w:hAnsi="Questa-Regular" w:cs="Times New Roman"/>
          <w:color w:val="212529"/>
          <w:sz w:val="23"/>
          <w:szCs w:val="23"/>
          <w:lang w:eastAsia="da-DK"/>
        </w:rPr>
      </w:pPr>
      <w:proofErr w:type="gramStart"/>
      <w:r w:rsidRPr="00345E3B">
        <w:rPr>
          <w:rFonts w:ascii="Questa-Regular" w:eastAsia="Times New Roman" w:hAnsi="Questa-Regular" w:cs="Times New Roman"/>
          <w:b/>
          <w:bCs/>
          <w:i/>
          <w:iCs/>
          <w:color w:val="212529"/>
          <w:sz w:val="23"/>
          <w:szCs w:val="23"/>
          <w:lang w:eastAsia="da-DK"/>
        </w:rPr>
        <w:t>Selvstændig</w:t>
      </w:r>
      <w:proofErr w:type="gramEnd"/>
      <w:r w:rsidRPr="00345E3B">
        <w:rPr>
          <w:rFonts w:ascii="Questa-Regular" w:eastAsia="Times New Roman" w:hAnsi="Questa-Regular" w:cs="Times New Roman"/>
          <w:b/>
          <w:bCs/>
          <w:i/>
          <w:iCs/>
          <w:color w:val="212529"/>
          <w:sz w:val="23"/>
          <w:szCs w:val="23"/>
          <w:lang w:eastAsia="da-DK"/>
        </w:rPr>
        <w:t xml:space="preserve"> overbygningsuddannelser (professionsuddannelser)</w:t>
      </w:r>
    </w:p>
    <w:tbl>
      <w:tblPr>
        <w:tblW w:w="0" w:type="auto"/>
        <w:tblCellMar>
          <w:left w:w="0" w:type="dxa"/>
          <w:right w:w="0" w:type="dxa"/>
        </w:tblCellMar>
        <w:tblLook w:val="04A0" w:firstRow="1" w:lastRow="0" w:firstColumn="1" w:lastColumn="0" w:noHBand="0" w:noVBand="1"/>
      </w:tblPr>
      <w:tblGrid>
        <w:gridCol w:w="9638"/>
      </w:tblGrid>
      <w:tr w:rsidR="00345E3B" w:rsidRPr="00345E3B" w14:paraId="74E6573A" w14:textId="77777777" w:rsidTr="00345E3B">
        <w:tc>
          <w:tcPr>
            <w:tcW w:w="0" w:type="auto"/>
            <w:tcBorders>
              <w:top w:val="nil"/>
              <w:left w:val="nil"/>
              <w:bottom w:val="nil"/>
              <w:right w:val="nil"/>
            </w:tcBorders>
            <w:hideMark/>
          </w:tcPr>
          <w:tbl>
            <w:tblPr>
              <w:tblW w:w="10575" w:type="dxa"/>
              <w:tblCellMar>
                <w:top w:w="15" w:type="dxa"/>
                <w:left w:w="15" w:type="dxa"/>
                <w:bottom w:w="15" w:type="dxa"/>
                <w:right w:w="15" w:type="dxa"/>
              </w:tblCellMar>
              <w:tblLook w:val="04A0" w:firstRow="1" w:lastRow="0" w:firstColumn="1" w:lastColumn="0" w:noHBand="0" w:noVBand="1"/>
            </w:tblPr>
            <w:tblGrid>
              <w:gridCol w:w="3238"/>
              <w:gridCol w:w="7337"/>
            </w:tblGrid>
            <w:tr w:rsidR="00345E3B" w:rsidRPr="00345E3B" w14:paraId="1BA53626" w14:textId="77777777" w:rsidTr="00852217">
              <w:tc>
                <w:tcPr>
                  <w:tcW w:w="3238" w:type="dxa"/>
                  <w:tcBorders>
                    <w:top w:val="single" w:sz="18" w:space="0" w:color="000000"/>
                    <w:left w:val="single" w:sz="18" w:space="0" w:color="000000"/>
                    <w:bottom w:val="single" w:sz="18" w:space="0" w:color="000000"/>
                    <w:right w:val="single" w:sz="18" w:space="0" w:color="000000"/>
                  </w:tcBorders>
                  <w:hideMark/>
                </w:tcPr>
                <w:p w14:paraId="519E187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w:t>
                  </w:r>
                </w:p>
              </w:tc>
              <w:tc>
                <w:tcPr>
                  <w:tcW w:w="7337" w:type="dxa"/>
                  <w:tcBorders>
                    <w:top w:val="single" w:sz="18" w:space="0" w:color="000000"/>
                    <w:left w:val="single" w:sz="18" w:space="0" w:color="000000"/>
                    <w:bottom w:val="single" w:sz="18" w:space="0" w:color="000000"/>
                    <w:right w:val="single" w:sz="18" w:space="0" w:color="000000"/>
                  </w:tcBorders>
                  <w:hideMark/>
                </w:tcPr>
                <w:p w14:paraId="391CA9A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Uddannelsesspecifikke adgangskrav</w:t>
                  </w:r>
                </w:p>
              </w:tc>
            </w:tr>
            <w:tr w:rsidR="00345E3B" w:rsidRPr="00345E3B" w14:paraId="4422D7D5" w14:textId="77777777" w:rsidTr="00852217">
              <w:tc>
                <w:tcPr>
                  <w:tcW w:w="3238" w:type="dxa"/>
                  <w:tcBorders>
                    <w:top w:val="single" w:sz="18" w:space="0" w:color="000000"/>
                    <w:left w:val="single" w:sz="18" w:space="0" w:color="000000"/>
                    <w:bottom w:val="single" w:sz="18" w:space="0" w:color="000000"/>
                    <w:right w:val="single" w:sz="18" w:space="0" w:color="000000"/>
                  </w:tcBorders>
                  <w:hideMark/>
                </w:tcPr>
                <w:p w14:paraId="2C1B1869"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dataanalyse</w:t>
                  </w:r>
                  <w:proofErr w:type="spellEnd"/>
                </w:p>
                <w:p w14:paraId="26844E5C"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Data Analysis)</w:t>
                  </w:r>
                </w:p>
              </w:tc>
              <w:tc>
                <w:tcPr>
                  <w:tcW w:w="7337" w:type="dxa"/>
                  <w:tcBorders>
                    <w:top w:val="single" w:sz="18" w:space="0" w:color="000000"/>
                    <w:left w:val="single" w:sz="18" w:space="0" w:color="000000"/>
                    <w:bottom w:val="single" w:sz="18" w:space="0" w:color="000000"/>
                    <w:right w:val="single" w:sz="18" w:space="0" w:color="000000"/>
                  </w:tcBorders>
                  <w:hideMark/>
                </w:tcPr>
                <w:p w14:paraId="3CBEED9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erhvervsakademiuddannelse:</w:t>
                  </w:r>
                </w:p>
                <w:p w14:paraId="03ACE53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Finansiel controller</w:t>
                  </w:r>
                </w:p>
                <w:p w14:paraId="1AE1328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finansøkonom</w:t>
                  </w:r>
                </w:p>
                <w:p w14:paraId="4C5C924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markedsføringsøkonom</w:t>
                  </w:r>
                </w:p>
                <w:p w14:paraId="166485D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p w14:paraId="296F26A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erhvervsakademiuddannelse:</w:t>
                  </w:r>
                </w:p>
                <w:p w14:paraId="2829B7B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Administrationsøkonom</w:t>
                  </w:r>
                </w:p>
                <w:p w14:paraId="6378ECE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automationsteknolog</w:t>
                  </w:r>
                </w:p>
                <w:p w14:paraId="3125071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autoteknolog med merkantilt rettede valgfag</w:t>
                  </w:r>
                </w:p>
                <w:p w14:paraId="748E383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designteknolog med merkantilt speciale</w:t>
                  </w:r>
                </w:p>
                <w:p w14:paraId="0F0FE35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entreprenørskab og design</w:t>
                  </w:r>
                </w:p>
                <w:p w14:paraId="6F92159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handelsøkonom</w:t>
                  </w:r>
                </w:p>
                <w:p w14:paraId="5254160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lastRenderedPageBreak/>
                    <w:t>laborant</w:t>
                  </w:r>
                </w:p>
                <w:p w14:paraId="7EDDFD4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logistikøkonom</w:t>
                  </w:r>
                </w:p>
                <w:p w14:paraId="2549AA5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spellStart"/>
                  <w:r w:rsidRPr="00345E3B">
                    <w:rPr>
                      <w:rFonts w:ascii="Times New Roman" w:eastAsia="Times New Roman" w:hAnsi="Times New Roman" w:cs="Times New Roman"/>
                      <w:sz w:val="19"/>
                      <w:szCs w:val="19"/>
                      <w:lang w:eastAsia="da-DK"/>
                    </w:rPr>
                    <w:t>miljøteknolog</w:t>
                  </w:r>
                  <w:proofErr w:type="spellEnd"/>
                </w:p>
                <w:p w14:paraId="16188BA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procesteknolog</w:t>
                  </w:r>
                </w:p>
                <w:p w14:paraId="46B3049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spellStart"/>
                  <w:r w:rsidRPr="00345E3B">
                    <w:rPr>
                      <w:rFonts w:ascii="Times New Roman" w:eastAsia="Times New Roman" w:hAnsi="Times New Roman" w:cs="Times New Roman"/>
                      <w:sz w:val="19"/>
                      <w:szCs w:val="19"/>
                      <w:lang w:eastAsia="da-DK"/>
                    </w:rPr>
                    <w:t>produktionsteknolog</w:t>
                  </w:r>
                  <w:proofErr w:type="spellEnd"/>
                </w:p>
                <w:p w14:paraId="5CC352F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service- og oplevelsesøkonom</w:t>
                  </w:r>
                </w:p>
                <w:p w14:paraId="4C53C11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Bestået adgangsprøve</w:t>
                  </w:r>
                </w:p>
              </w:tc>
            </w:tr>
            <w:tr w:rsidR="00345E3B" w:rsidRPr="00345E3B" w14:paraId="7130A706" w14:textId="77777777" w:rsidTr="00852217">
              <w:tc>
                <w:tcPr>
                  <w:tcW w:w="3238" w:type="dxa"/>
                  <w:tcBorders>
                    <w:top w:val="single" w:sz="18" w:space="0" w:color="000000"/>
                    <w:left w:val="single" w:sz="18" w:space="0" w:color="000000"/>
                    <w:bottom w:val="single" w:sz="18" w:space="0" w:color="000000"/>
                    <w:right w:val="single" w:sz="18" w:space="0" w:color="000000"/>
                  </w:tcBorders>
                  <w:hideMark/>
                </w:tcPr>
                <w:p w14:paraId="07BEEFBB"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lastRenderedPageBreak/>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design og business</w:t>
                  </w:r>
                </w:p>
                <w:p w14:paraId="42FF9B3F"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Design and Business)</w:t>
                  </w:r>
                </w:p>
              </w:tc>
              <w:tc>
                <w:tcPr>
                  <w:tcW w:w="7337" w:type="dxa"/>
                  <w:tcBorders>
                    <w:top w:val="single" w:sz="18" w:space="0" w:color="000000"/>
                    <w:left w:val="single" w:sz="18" w:space="0" w:color="000000"/>
                    <w:bottom w:val="single" w:sz="18" w:space="0" w:color="000000"/>
                    <w:right w:val="single" w:sz="18" w:space="0" w:color="000000"/>
                  </w:tcBorders>
                  <w:hideMark/>
                </w:tcPr>
                <w:p w14:paraId="62F3903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erhvervsakademiuddannelse:</w:t>
                  </w:r>
                </w:p>
                <w:p w14:paraId="34F036A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Designteknolog</w:t>
                  </w:r>
                </w:p>
                <w:p w14:paraId="7E6E09C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entreprenørskab og design</w:t>
                  </w:r>
                </w:p>
                <w:p w14:paraId="5E7AC27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handelsøkonom</w:t>
                  </w:r>
                </w:p>
                <w:p w14:paraId="2683CDC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markedsføringsøkonom</w:t>
                  </w:r>
                </w:p>
                <w:p w14:paraId="29798CF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multimediedesigner</w:t>
                  </w:r>
                </w:p>
                <w:p w14:paraId="372141A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spellStart"/>
                  <w:r w:rsidRPr="00345E3B">
                    <w:rPr>
                      <w:rFonts w:ascii="Times New Roman" w:eastAsia="Times New Roman" w:hAnsi="Times New Roman" w:cs="Times New Roman"/>
                      <w:sz w:val="19"/>
                      <w:szCs w:val="19"/>
                      <w:lang w:eastAsia="da-DK"/>
                    </w:rPr>
                    <w:t>produktionsteknolog</w:t>
                  </w:r>
                  <w:proofErr w:type="spellEnd"/>
                </w:p>
                <w:p w14:paraId="11E1B6A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service- og oplevelsesøkonom</w:t>
                  </w:r>
                </w:p>
                <w:p w14:paraId="1B28397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Specifikke adgangskrav:</w:t>
                  </w:r>
                  <w:r w:rsidRPr="00345E3B">
                    <w:rPr>
                      <w:rFonts w:ascii="Times New Roman" w:eastAsia="Times New Roman" w:hAnsi="Times New Roman" w:cs="Times New Roman"/>
                      <w:sz w:val="19"/>
                      <w:szCs w:val="19"/>
                      <w:lang w:eastAsia="da-DK"/>
                    </w:rPr>
                    <w:t> Bestået adgangsprøve</w:t>
                  </w:r>
                </w:p>
              </w:tc>
            </w:tr>
            <w:tr w:rsidR="00345E3B" w:rsidRPr="00345E3B" w14:paraId="1855F2BE" w14:textId="77777777" w:rsidTr="00852217">
              <w:tc>
                <w:tcPr>
                  <w:tcW w:w="3238" w:type="dxa"/>
                  <w:tcBorders>
                    <w:top w:val="single" w:sz="18" w:space="0" w:color="000000"/>
                    <w:left w:val="single" w:sz="18" w:space="0" w:color="000000"/>
                    <w:bottom w:val="single" w:sz="18" w:space="0" w:color="000000"/>
                    <w:right w:val="single" w:sz="18" w:space="0" w:color="000000"/>
                  </w:tcBorders>
                  <w:hideMark/>
                </w:tcPr>
                <w:p w14:paraId="72847E7F"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digital </w:t>
                  </w:r>
                  <w:proofErr w:type="spellStart"/>
                  <w:r w:rsidRPr="00345E3B">
                    <w:rPr>
                      <w:rFonts w:ascii="Times New Roman" w:eastAsia="Times New Roman" w:hAnsi="Times New Roman" w:cs="Times New Roman"/>
                      <w:sz w:val="19"/>
                      <w:szCs w:val="19"/>
                      <w:lang w:val="en-US" w:eastAsia="da-DK"/>
                    </w:rPr>
                    <w:t>konceptudvikling</w:t>
                  </w:r>
                  <w:proofErr w:type="spellEnd"/>
                </w:p>
                <w:p w14:paraId="5FF5CEF0"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Digital Concept Development)</w:t>
                  </w:r>
                </w:p>
              </w:tc>
              <w:tc>
                <w:tcPr>
                  <w:tcW w:w="7337" w:type="dxa"/>
                  <w:tcBorders>
                    <w:top w:val="single" w:sz="18" w:space="0" w:color="000000"/>
                    <w:left w:val="single" w:sz="18" w:space="0" w:color="000000"/>
                    <w:bottom w:val="single" w:sz="18" w:space="0" w:color="000000"/>
                    <w:right w:val="single" w:sz="18" w:space="0" w:color="000000"/>
                  </w:tcBorders>
                  <w:hideMark/>
                </w:tcPr>
                <w:p w14:paraId="7410B05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erhvervsakademiuddannelse:</w:t>
                  </w:r>
                </w:p>
                <w:p w14:paraId="3F48F92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Datamatiker</w:t>
                  </w:r>
                </w:p>
                <w:p w14:paraId="6D8C26F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designteknolog</w:t>
                  </w:r>
                </w:p>
                <w:p w14:paraId="34BF8F9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entreprenørskab og design</w:t>
                  </w:r>
                </w:p>
                <w:p w14:paraId="33F5A21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markedsføringsøkonom</w:t>
                  </w:r>
                </w:p>
                <w:p w14:paraId="7158830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multimediedesigner</w:t>
                  </w:r>
                </w:p>
                <w:p w14:paraId="6BA79D9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7D5FE6AD" w14:textId="77777777" w:rsidTr="00852217">
              <w:tc>
                <w:tcPr>
                  <w:tcW w:w="3238" w:type="dxa"/>
                  <w:tcBorders>
                    <w:top w:val="single" w:sz="18" w:space="0" w:color="000000"/>
                    <w:left w:val="single" w:sz="18" w:space="0" w:color="000000"/>
                    <w:bottom w:val="single" w:sz="18" w:space="0" w:color="000000"/>
                    <w:right w:val="single" w:sz="18" w:space="0" w:color="000000"/>
                  </w:tcBorders>
                  <w:hideMark/>
                </w:tcPr>
                <w:p w14:paraId="344E15C0"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e-</w:t>
                  </w:r>
                  <w:proofErr w:type="spellStart"/>
                  <w:r w:rsidRPr="00345E3B">
                    <w:rPr>
                      <w:rFonts w:ascii="Times New Roman" w:eastAsia="Times New Roman" w:hAnsi="Times New Roman" w:cs="Times New Roman"/>
                      <w:sz w:val="19"/>
                      <w:szCs w:val="19"/>
                      <w:lang w:val="en-US" w:eastAsia="da-DK"/>
                    </w:rPr>
                    <w:t>handel</w:t>
                  </w:r>
                  <w:proofErr w:type="spellEnd"/>
                </w:p>
                <w:p w14:paraId="32A53F77"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E-commerce Management)</w:t>
                  </w:r>
                </w:p>
              </w:tc>
              <w:tc>
                <w:tcPr>
                  <w:tcW w:w="7337" w:type="dxa"/>
                  <w:tcBorders>
                    <w:top w:val="single" w:sz="18" w:space="0" w:color="000000"/>
                    <w:left w:val="single" w:sz="18" w:space="0" w:color="000000"/>
                    <w:bottom w:val="single" w:sz="18" w:space="0" w:color="000000"/>
                    <w:right w:val="single" w:sz="18" w:space="0" w:color="000000"/>
                  </w:tcBorders>
                  <w:hideMark/>
                </w:tcPr>
                <w:p w14:paraId="0880947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erhvervsakademiuddannelse:</w:t>
                  </w:r>
                </w:p>
                <w:p w14:paraId="47CC8A1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Entreprenørskab og design</w:t>
                  </w:r>
                </w:p>
                <w:p w14:paraId="0CD9C38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finansøkonom</w:t>
                  </w:r>
                </w:p>
                <w:p w14:paraId="192E2C7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handelsøkonom</w:t>
                  </w:r>
                </w:p>
                <w:p w14:paraId="1B6BB93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logistikøkonom</w:t>
                  </w:r>
                </w:p>
                <w:p w14:paraId="0EACC4A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markedsføringsøkonom</w:t>
                  </w:r>
                </w:p>
                <w:p w14:paraId="1501F0F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multimediedesigner</w:t>
                  </w:r>
                </w:p>
                <w:p w14:paraId="0685546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service- og oplevelsesøkonom</w:t>
                  </w:r>
                </w:p>
                <w:p w14:paraId="44048B4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71E4067B" w14:textId="77777777" w:rsidTr="00852217">
              <w:tc>
                <w:tcPr>
                  <w:tcW w:w="3238" w:type="dxa"/>
                  <w:tcBorders>
                    <w:top w:val="single" w:sz="18" w:space="0" w:color="000000"/>
                    <w:left w:val="single" w:sz="18" w:space="0" w:color="000000"/>
                    <w:bottom w:val="single" w:sz="18" w:space="0" w:color="000000"/>
                    <w:right w:val="single" w:sz="18" w:space="0" w:color="000000"/>
                  </w:tcBorders>
                  <w:hideMark/>
                </w:tcPr>
                <w:p w14:paraId="63216A6A"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energimanagement</w:t>
                  </w:r>
                  <w:proofErr w:type="spellEnd"/>
                </w:p>
                <w:p w14:paraId="13FC502F"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Energy Management)</w:t>
                  </w:r>
                </w:p>
              </w:tc>
              <w:tc>
                <w:tcPr>
                  <w:tcW w:w="7337" w:type="dxa"/>
                  <w:tcBorders>
                    <w:top w:val="single" w:sz="18" w:space="0" w:color="000000"/>
                    <w:left w:val="single" w:sz="18" w:space="0" w:color="000000"/>
                    <w:bottom w:val="single" w:sz="18" w:space="0" w:color="000000"/>
                    <w:right w:val="single" w:sz="18" w:space="0" w:color="000000"/>
                  </w:tcBorders>
                  <w:hideMark/>
                </w:tcPr>
                <w:p w14:paraId="519CCF3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erhvervsakademiuddannelse:</w:t>
                  </w:r>
                </w:p>
                <w:p w14:paraId="07C6A7B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Automationsteknolog</w:t>
                  </w:r>
                </w:p>
                <w:p w14:paraId="6B1D8B9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el-installatør</w:t>
                  </w:r>
                </w:p>
                <w:p w14:paraId="67813E2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energiteknolog</w:t>
                  </w:r>
                </w:p>
                <w:p w14:paraId="643B3D3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installatør, VVS</w:t>
                  </w:r>
                </w:p>
                <w:p w14:paraId="4FA7F39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spellStart"/>
                  <w:r w:rsidRPr="00345E3B">
                    <w:rPr>
                      <w:rFonts w:ascii="Times New Roman" w:eastAsia="Times New Roman" w:hAnsi="Times New Roman" w:cs="Times New Roman"/>
                      <w:sz w:val="19"/>
                      <w:szCs w:val="19"/>
                      <w:lang w:eastAsia="da-DK"/>
                    </w:rPr>
                    <w:t>miljøteknolog</w:t>
                  </w:r>
                  <w:proofErr w:type="spellEnd"/>
                </w:p>
                <w:p w14:paraId="7937EF4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6DDA9C1D" w14:textId="77777777" w:rsidTr="00852217">
              <w:tc>
                <w:tcPr>
                  <w:tcW w:w="3238" w:type="dxa"/>
                  <w:tcBorders>
                    <w:top w:val="single" w:sz="18" w:space="0" w:color="000000"/>
                    <w:left w:val="single" w:sz="18" w:space="0" w:color="000000"/>
                    <w:bottom w:val="single" w:sz="18" w:space="0" w:color="000000"/>
                    <w:right w:val="single" w:sz="18" w:space="0" w:color="000000"/>
                  </w:tcBorders>
                  <w:hideMark/>
                </w:tcPr>
                <w:p w14:paraId="53D98EC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Professionsbachelor i industriel 3D print</w:t>
                  </w:r>
                </w:p>
              </w:tc>
              <w:tc>
                <w:tcPr>
                  <w:tcW w:w="7337" w:type="dxa"/>
                  <w:tcBorders>
                    <w:top w:val="single" w:sz="18" w:space="0" w:color="000000"/>
                    <w:left w:val="single" w:sz="18" w:space="0" w:color="000000"/>
                    <w:bottom w:val="single" w:sz="18" w:space="0" w:color="000000"/>
                    <w:right w:val="single" w:sz="18" w:space="0" w:color="000000"/>
                  </w:tcBorders>
                  <w:hideMark/>
                </w:tcPr>
                <w:p w14:paraId="5C481A8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erhvervsakademiuddannelse:</w:t>
                  </w:r>
                </w:p>
                <w:p w14:paraId="552E6E8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Automationsteknolog</w:t>
                  </w:r>
                </w:p>
                <w:p w14:paraId="715327C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spellStart"/>
                  <w:r w:rsidRPr="00345E3B">
                    <w:rPr>
                      <w:rFonts w:ascii="Times New Roman" w:eastAsia="Times New Roman" w:hAnsi="Times New Roman" w:cs="Times New Roman"/>
                      <w:sz w:val="19"/>
                      <w:szCs w:val="19"/>
                      <w:lang w:eastAsia="da-DK"/>
                    </w:rPr>
                    <w:t>produktionsteknolog</w:t>
                  </w:r>
                  <w:proofErr w:type="spellEnd"/>
                </w:p>
                <w:p w14:paraId="1E2ADFD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37A5C976" w14:textId="77777777" w:rsidTr="00852217">
              <w:tc>
                <w:tcPr>
                  <w:tcW w:w="3238" w:type="dxa"/>
                  <w:tcBorders>
                    <w:top w:val="single" w:sz="18" w:space="0" w:color="000000"/>
                    <w:left w:val="single" w:sz="18" w:space="0" w:color="000000"/>
                    <w:bottom w:val="single" w:sz="18" w:space="0" w:color="000000"/>
                    <w:right w:val="single" w:sz="18" w:space="0" w:color="000000"/>
                  </w:tcBorders>
                  <w:hideMark/>
                </w:tcPr>
                <w:p w14:paraId="76A3F047"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innovation og entrepreneurship</w:t>
                  </w:r>
                </w:p>
                <w:p w14:paraId="0A45DBCB"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innovation and entrepreneurship)</w:t>
                  </w:r>
                </w:p>
              </w:tc>
              <w:tc>
                <w:tcPr>
                  <w:tcW w:w="7337" w:type="dxa"/>
                  <w:tcBorders>
                    <w:top w:val="single" w:sz="18" w:space="0" w:color="000000"/>
                    <w:left w:val="single" w:sz="18" w:space="0" w:color="000000"/>
                    <w:bottom w:val="single" w:sz="18" w:space="0" w:color="000000"/>
                    <w:right w:val="single" w:sz="18" w:space="0" w:color="000000"/>
                  </w:tcBorders>
                  <w:hideMark/>
                </w:tcPr>
                <w:p w14:paraId="350DA1E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erhvervsakademiuddannelse:</w:t>
                  </w:r>
                </w:p>
                <w:p w14:paraId="670A279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Alle erhvervsakademiuddannelser</w:t>
                  </w:r>
                </w:p>
                <w:p w14:paraId="0B9D969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755863AF" w14:textId="77777777" w:rsidTr="00852217">
              <w:tc>
                <w:tcPr>
                  <w:tcW w:w="3238" w:type="dxa"/>
                  <w:tcBorders>
                    <w:top w:val="single" w:sz="18" w:space="0" w:color="000000"/>
                    <w:left w:val="single" w:sz="18" w:space="0" w:color="000000"/>
                    <w:bottom w:val="single" w:sz="18" w:space="0" w:color="000000"/>
                    <w:right w:val="single" w:sz="18" w:space="0" w:color="000000"/>
                  </w:tcBorders>
                  <w:hideMark/>
                </w:tcPr>
                <w:p w14:paraId="6E2E81B7"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International Hospitality Management</w:t>
                  </w:r>
                </w:p>
                <w:p w14:paraId="09333F1F"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International Hospitality Management)</w:t>
                  </w:r>
                </w:p>
              </w:tc>
              <w:tc>
                <w:tcPr>
                  <w:tcW w:w="7337" w:type="dxa"/>
                  <w:tcBorders>
                    <w:top w:val="single" w:sz="18" w:space="0" w:color="000000"/>
                    <w:left w:val="single" w:sz="18" w:space="0" w:color="000000"/>
                    <w:bottom w:val="single" w:sz="18" w:space="0" w:color="000000"/>
                    <w:right w:val="single" w:sz="18" w:space="0" w:color="000000"/>
                  </w:tcBorders>
                  <w:hideMark/>
                </w:tcPr>
                <w:p w14:paraId="0E0942A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erhvervsakademiuddannelse:</w:t>
                  </w:r>
                </w:p>
                <w:p w14:paraId="144E077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Financial Controller</w:t>
                  </w:r>
                </w:p>
                <w:p w14:paraId="10800B3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finansøkonom</w:t>
                  </w:r>
                </w:p>
                <w:p w14:paraId="1B3AE0F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handelsøkonom</w:t>
                  </w:r>
                </w:p>
                <w:p w14:paraId="3CD484F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logistikøkonom</w:t>
                  </w:r>
                </w:p>
                <w:p w14:paraId="3FFD1A5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markedsføringsøkonom</w:t>
                  </w:r>
                </w:p>
                <w:p w14:paraId="6BE97BE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service- og oplevelsesøkonom</w:t>
                  </w:r>
                </w:p>
                <w:p w14:paraId="77438BD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27098CDD" w14:textId="77777777" w:rsidTr="00852217">
              <w:tc>
                <w:tcPr>
                  <w:tcW w:w="3238" w:type="dxa"/>
                  <w:tcBorders>
                    <w:top w:val="single" w:sz="18" w:space="0" w:color="000000"/>
                    <w:left w:val="single" w:sz="18" w:space="0" w:color="000000"/>
                    <w:bottom w:val="single" w:sz="18" w:space="0" w:color="000000"/>
                    <w:right w:val="single" w:sz="18" w:space="0" w:color="000000"/>
                  </w:tcBorders>
                  <w:hideMark/>
                </w:tcPr>
                <w:p w14:paraId="5AF533C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Professionsbachelor i international handel og markedsføring</w:t>
                  </w:r>
                </w:p>
                <w:p w14:paraId="0BD00EDF"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lastRenderedPageBreak/>
                    <w:t>(Bachelor of International Sales and Marketing Management)</w:t>
                  </w:r>
                </w:p>
              </w:tc>
              <w:tc>
                <w:tcPr>
                  <w:tcW w:w="7337" w:type="dxa"/>
                  <w:tcBorders>
                    <w:top w:val="single" w:sz="18" w:space="0" w:color="000000"/>
                    <w:left w:val="single" w:sz="18" w:space="0" w:color="000000"/>
                    <w:bottom w:val="single" w:sz="18" w:space="0" w:color="000000"/>
                    <w:right w:val="single" w:sz="18" w:space="0" w:color="000000"/>
                  </w:tcBorders>
                  <w:hideMark/>
                </w:tcPr>
                <w:p w14:paraId="47D72F9E" w14:textId="012213EF" w:rsidR="00345E3B" w:rsidRDefault="00345E3B" w:rsidP="00345E3B">
                  <w:pPr>
                    <w:spacing w:after="0" w:line="240" w:lineRule="auto"/>
                    <w:rPr>
                      <w:ins w:id="730" w:author="Rikke Lise Simested" w:date="2024-11-05T09:36:00Z"/>
                      <w:rFonts w:ascii="Times New Roman" w:eastAsia="Times New Roman" w:hAnsi="Times New Roman" w:cs="Times New Roman"/>
                      <w:b/>
                      <w:bCs/>
                      <w:sz w:val="19"/>
                      <w:szCs w:val="19"/>
                      <w:lang w:eastAsia="da-DK"/>
                    </w:rPr>
                  </w:pPr>
                  <w:r w:rsidRPr="00345E3B">
                    <w:rPr>
                      <w:rFonts w:ascii="Times New Roman" w:eastAsia="Times New Roman" w:hAnsi="Times New Roman" w:cs="Times New Roman"/>
                      <w:b/>
                      <w:bCs/>
                      <w:sz w:val="19"/>
                      <w:szCs w:val="19"/>
                      <w:lang w:eastAsia="da-DK"/>
                    </w:rPr>
                    <w:lastRenderedPageBreak/>
                    <w:t>Adgang via erhvervsakademiuddannelse:</w:t>
                  </w:r>
                </w:p>
                <w:p w14:paraId="1BFD7E93" w14:textId="77777777" w:rsidR="00756CFC" w:rsidRPr="00345E3B" w:rsidRDefault="00756CFC" w:rsidP="00756CFC">
                  <w:pPr>
                    <w:spacing w:after="0" w:line="240" w:lineRule="auto"/>
                    <w:rPr>
                      <w:ins w:id="731" w:author="Rikke Lise Simested" w:date="2024-11-05T09:36:00Z"/>
                      <w:rFonts w:ascii="Times New Roman" w:eastAsia="Times New Roman" w:hAnsi="Times New Roman" w:cs="Times New Roman"/>
                      <w:sz w:val="19"/>
                      <w:szCs w:val="19"/>
                      <w:lang w:eastAsia="da-DK"/>
                    </w:rPr>
                  </w:pPr>
                  <w:ins w:id="732" w:author="Rikke Lise Simested" w:date="2024-11-05T09:36:00Z">
                    <w:r w:rsidRPr="00345E3B">
                      <w:rPr>
                        <w:rFonts w:ascii="Times New Roman" w:eastAsia="Times New Roman" w:hAnsi="Times New Roman" w:cs="Times New Roman"/>
                        <w:sz w:val="19"/>
                        <w:szCs w:val="19"/>
                        <w:lang w:eastAsia="da-DK"/>
                      </w:rPr>
                      <w:t>Financial Controller</w:t>
                    </w:r>
                  </w:ins>
                </w:p>
                <w:p w14:paraId="66ED83A6" w14:textId="77777777" w:rsidR="00756CFC" w:rsidRPr="00345E3B" w:rsidRDefault="00756CFC" w:rsidP="00756CFC">
                  <w:pPr>
                    <w:spacing w:after="0" w:line="240" w:lineRule="auto"/>
                    <w:rPr>
                      <w:ins w:id="733" w:author="Rikke Lise Simested" w:date="2024-11-05T09:36:00Z"/>
                      <w:rFonts w:ascii="Times New Roman" w:eastAsia="Times New Roman" w:hAnsi="Times New Roman" w:cs="Times New Roman"/>
                      <w:sz w:val="19"/>
                      <w:szCs w:val="19"/>
                      <w:lang w:eastAsia="da-DK"/>
                    </w:rPr>
                  </w:pPr>
                  <w:ins w:id="734" w:author="Rikke Lise Simested" w:date="2024-11-05T09:36:00Z">
                    <w:r w:rsidRPr="00345E3B">
                      <w:rPr>
                        <w:rFonts w:ascii="Times New Roman" w:eastAsia="Times New Roman" w:hAnsi="Times New Roman" w:cs="Times New Roman"/>
                        <w:sz w:val="19"/>
                        <w:szCs w:val="19"/>
                        <w:lang w:eastAsia="da-DK"/>
                      </w:rPr>
                      <w:t>finansøkonom</w:t>
                    </w:r>
                  </w:ins>
                </w:p>
                <w:p w14:paraId="40E064A0" w14:textId="77777777" w:rsidR="00756CFC" w:rsidRPr="00345E3B" w:rsidRDefault="00756CFC" w:rsidP="00756CFC">
                  <w:pPr>
                    <w:spacing w:after="0" w:line="240" w:lineRule="auto"/>
                    <w:rPr>
                      <w:ins w:id="735" w:author="Rikke Lise Simested" w:date="2024-11-05T09:36:00Z"/>
                      <w:rFonts w:ascii="Times New Roman" w:eastAsia="Times New Roman" w:hAnsi="Times New Roman" w:cs="Times New Roman"/>
                      <w:sz w:val="19"/>
                      <w:szCs w:val="19"/>
                      <w:lang w:eastAsia="da-DK"/>
                    </w:rPr>
                  </w:pPr>
                  <w:ins w:id="736" w:author="Rikke Lise Simested" w:date="2024-11-05T09:36:00Z">
                    <w:r w:rsidRPr="00345E3B">
                      <w:rPr>
                        <w:rFonts w:ascii="Times New Roman" w:eastAsia="Times New Roman" w:hAnsi="Times New Roman" w:cs="Times New Roman"/>
                        <w:sz w:val="19"/>
                        <w:szCs w:val="19"/>
                        <w:lang w:eastAsia="da-DK"/>
                      </w:rPr>
                      <w:lastRenderedPageBreak/>
                      <w:t>handelsøkonom</w:t>
                    </w:r>
                  </w:ins>
                </w:p>
                <w:p w14:paraId="7B81287C" w14:textId="77777777" w:rsidR="00756CFC" w:rsidRPr="00345E3B" w:rsidRDefault="00756CFC" w:rsidP="00756CFC">
                  <w:pPr>
                    <w:spacing w:after="0" w:line="240" w:lineRule="auto"/>
                    <w:rPr>
                      <w:ins w:id="737" w:author="Rikke Lise Simested" w:date="2024-11-05T09:36:00Z"/>
                      <w:rFonts w:ascii="Times New Roman" w:eastAsia="Times New Roman" w:hAnsi="Times New Roman" w:cs="Times New Roman"/>
                      <w:sz w:val="19"/>
                      <w:szCs w:val="19"/>
                      <w:lang w:eastAsia="da-DK"/>
                    </w:rPr>
                  </w:pPr>
                  <w:ins w:id="738" w:author="Rikke Lise Simested" w:date="2024-11-05T09:36:00Z">
                    <w:r w:rsidRPr="00345E3B">
                      <w:rPr>
                        <w:rFonts w:ascii="Times New Roman" w:eastAsia="Times New Roman" w:hAnsi="Times New Roman" w:cs="Times New Roman"/>
                        <w:sz w:val="19"/>
                        <w:szCs w:val="19"/>
                        <w:lang w:eastAsia="da-DK"/>
                      </w:rPr>
                      <w:t>logistikøkonom</w:t>
                    </w:r>
                  </w:ins>
                </w:p>
                <w:p w14:paraId="13636BAD" w14:textId="0E1EAA20" w:rsidR="00756CFC" w:rsidRPr="00345E3B" w:rsidDel="00756CFC" w:rsidRDefault="00756CFC" w:rsidP="00345E3B">
                  <w:pPr>
                    <w:spacing w:after="0" w:line="240" w:lineRule="auto"/>
                    <w:rPr>
                      <w:del w:id="739" w:author="Rikke Lise Simested" w:date="2024-11-05T09:36:00Z"/>
                      <w:rFonts w:ascii="Times New Roman" w:eastAsia="Times New Roman" w:hAnsi="Times New Roman" w:cs="Times New Roman"/>
                      <w:sz w:val="19"/>
                      <w:szCs w:val="19"/>
                      <w:lang w:eastAsia="da-DK"/>
                    </w:rPr>
                  </w:pPr>
                  <w:ins w:id="740" w:author="Rikke Lise Simested" w:date="2024-11-05T09:37:00Z">
                    <w:r>
                      <w:rPr>
                        <w:rFonts w:ascii="Times New Roman" w:eastAsia="Times New Roman" w:hAnsi="Times New Roman" w:cs="Times New Roman"/>
                        <w:sz w:val="19"/>
                        <w:szCs w:val="19"/>
                        <w:lang w:eastAsia="da-DK"/>
                      </w:rPr>
                      <w:t>markedsføringsøkonom</w:t>
                    </w:r>
                  </w:ins>
                </w:p>
                <w:p w14:paraId="23924E63" w14:textId="77777777" w:rsidR="00756CFC" w:rsidRDefault="00345E3B" w:rsidP="00345E3B">
                  <w:pPr>
                    <w:spacing w:after="0" w:line="240" w:lineRule="auto"/>
                    <w:rPr>
                      <w:ins w:id="741" w:author="Rikke Lise Simested" w:date="2024-11-05T09:37:00Z"/>
                      <w:rFonts w:ascii="Times New Roman" w:eastAsia="Times New Roman" w:hAnsi="Times New Roman" w:cs="Times New Roman"/>
                      <w:sz w:val="19"/>
                      <w:szCs w:val="19"/>
                      <w:lang w:eastAsia="da-DK"/>
                    </w:rPr>
                  </w:pPr>
                  <w:del w:id="742" w:author="Rikke Lise Simested" w:date="2024-11-05T09:36:00Z">
                    <w:r w:rsidRPr="00345E3B" w:rsidDel="00756CFC">
                      <w:rPr>
                        <w:rFonts w:ascii="Times New Roman" w:eastAsia="Times New Roman" w:hAnsi="Times New Roman" w:cs="Times New Roman"/>
                        <w:sz w:val="19"/>
                        <w:szCs w:val="19"/>
                        <w:lang w:eastAsia="da-DK"/>
                      </w:rPr>
                      <w:delText>M</w:delText>
                    </w:r>
                  </w:del>
                  <w:del w:id="743" w:author="Rikke Lise Simested" w:date="2024-11-05T09:37:00Z">
                    <w:r w:rsidRPr="00345E3B" w:rsidDel="00756CFC">
                      <w:rPr>
                        <w:rFonts w:ascii="Times New Roman" w:eastAsia="Times New Roman" w:hAnsi="Times New Roman" w:cs="Times New Roman"/>
                        <w:sz w:val="19"/>
                        <w:szCs w:val="19"/>
                        <w:lang w:eastAsia="da-DK"/>
                      </w:rPr>
                      <w:delText>arkedsføringsøkonom</w:delText>
                    </w:r>
                  </w:del>
                </w:p>
                <w:p w14:paraId="429A0CB7" w14:textId="3ED5EFB3" w:rsidR="00756CFC" w:rsidRPr="00345E3B" w:rsidRDefault="00756CFC" w:rsidP="00345E3B">
                  <w:pPr>
                    <w:spacing w:after="0" w:line="240" w:lineRule="auto"/>
                    <w:rPr>
                      <w:rFonts w:ascii="Times New Roman" w:eastAsia="Times New Roman" w:hAnsi="Times New Roman" w:cs="Times New Roman"/>
                      <w:sz w:val="19"/>
                      <w:szCs w:val="19"/>
                      <w:lang w:eastAsia="da-DK"/>
                    </w:rPr>
                  </w:pPr>
                  <w:ins w:id="744" w:author="Rikke Lise Simested" w:date="2024-11-05T09:37:00Z">
                    <w:r>
                      <w:rPr>
                        <w:rFonts w:ascii="Times New Roman" w:eastAsia="Times New Roman" w:hAnsi="Times New Roman" w:cs="Times New Roman"/>
                        <w:sz w:val="19"/>
                        <w:szCs w:val="19"/>
                        <w:lang w:eastAsia="da-DK"/>
                      </w:rPr>
                      <w:t>s</w:t>
                    </w:r>
                    <w:r w:rsidRPr="00345E3B">
                      <w:rPr>
                        <w:rFonts w:ascii="Times New Roman" w:eastAsia="Times New Roman" w:hAnsi="Times New Roman" w:cs="Times New Roman"/>
                        <w:sz w:val="19"/>
                        <w:szCs w:val="19"/>
                        <w:lang w:eastAsia="da-DK"/>
                      </w:rPr>
                      <w:t>ervice- og oplevelsesøkonom</w:t>
                    </w:r>
                  </w:ins>
                </w:p>
                <w:p w14:paraId="39EF292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2BE8DFB5" w14:textId="77777777" w:rsidTr="00852217">
              <w:tc>
                <w:tcPr>
                  <w:tcW w:w="3238" w:type="dxa"/>
                  <w:tcBorders>
                    <w:top w:val="single" w:sz="18" w:space="0" w:color="000000"/>
                    <w:left w:val="single" w:sz="18" w:space="0" w:color="000000"/>
                    <w:bottom w:val="single" w:sz="18" w:space="0" w:color="000000"/>
                    <w:right w:val="single" w:sz="18" w:space="0" w:color="000000"/>
                  </w:tcBorders>
                  <w:hideMark/>
                </w:tcPr>
                <w:p w14:paraId="346DC4C4"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lastRenderedPageBreak/>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it-</w:t>
                  </w:r>
                  <w:proofErr w:type="spellStart"/>
                  <w:r w:rsidRPr="00345E3B">
                    <w:rPr>
                      <w:rFonts w:ascii="Times New Roman" w:eastAsia="Times New Roman" w:hAnsi="Times New Roman" w:cs="Times New Roman"/>
                      <w:sz w:val="19"/>
                      <w:szCs w:val="19"/>
                      <w:lang w:val="en-US" w:eastAsia="da-DK"/>
                    </w:rPr>
                    <w:t>sikkerhed</w:t>
                  </w:r>
                  <w:proofErr w:type="spellEnd"/>
                </w:p>
                <w:p w14:paraId="72225BCE"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IT Security)</w:t>
                  </w:r>
                </w:p>
              </w:tc>
              <w:tc>
                <w:tcPr>
                  <w:tcW w:w="7337" w:type="dxa"/>
                  <w:tcBorders>
                    <w:top w:val="single" w:sz="18" w:space="0" w:color="000000"/>
                    <w:left w:val="single" w:sz="18" w:space="0" w:color="000000"/>
                    <w:bottom w:val="single" w:sz="18" w:space="0" w:color="000000"/>
                    <w:right w:val="single" w:sz="18" w:space="0" w:color="000000"/>
                  </w:tcBorders>
                  <w:hideMark/>
                </w:tcPr>
                <w:p w14:paraId="2B28EE6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erhvervsakademiuddannelse:</w:t>
                  </w:r>
                </w:p>
                <w:p w14:paraId="5C4F26A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Datamatiker</w:t>
                  </w:r>
                </w:p>
                <w:p w14:paraId="638AE62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it-teknolog</w:t>
                  </w:r>
                </w:p>
                <w:p w14:paraId="62AD42C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06772F63" w14:textId="77777777" w:rsidTr="00852217">
              <w:tc>
                <w:tcPr>
                  <w:tcW w:w="3238" w:type="dxa"/>
                  <w:tcBorders>
                    <w:top w:val="single" w:sz="18" w:space="0" w:color="000000"/>
                    <w:left w:val="single" w:sz="18" w:space="0" w:color="000000"/>
                    <w:bottom w:val="single" w:sz="18" w:space="0" w:color="000000"/>
                    <w:right w:val="single" w:sz="18" w:space="0" w:color="000000"/>
                  </w:tcBorders>
                  <w:hideMark/>
                </w:tcPr>
                <w:p w14:paraId="1FDAFACC"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jordbrugsvirksomhed</w:t>
                  </w:r>
                  <w:proofErr w:type="spellEnd"/>
                </w:p>
                <w:p w14:paraId="2ED427FF"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Agricultural and Environmental Management)</w:t>
                  </w:r>
                </w:p>
              </w:tc>
              <w:tc>
                <w:tcPr>
                  <w:tcW w:w="7337" w:type="dxa"/>
                  <w:tcBorders>
                    <w:top w:val="single" w:sz="18" w:space="0" w:color="000000"/>
                    <w:left w:val="single" w:sz="18" w:space="0" w:color="000000"/>
                    <w:bottom w:val="single" w:sz="18" w:space="0" w:color="000000"/>
                    <w:right w:val="single" w:sz="18" w:space="0" w:color="000000"/>
                  </w:tcBorders>
                  <w:hideMark/>
                </w:tcPr>
                <w:p w14:paraId="1C0F2AD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erhvervsakademiuddannelse:</w:t>
                  </w:r>
                </w:p>
                <w:p w14:paraId="0CEB65B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Jordbrugsteknolog</w:t>
                  </w:r>
                </w:p>
                <w:p w14:paraId="3DA97DF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spellStart"/>
                  <w:r w:rsidRPr="00345E3B">
                    <w:rPr>
                      <w:rFonts w:ascii="Times New Roman" w:eastAsia="Times New Roman" w:hAnsi="Times New Roman" w:cs="Times New Roman"/>
                      <w:sz w:val="19"/>
                      <w:szCs w:val="19"/>
                      <w:lang w:eastAsia="da-DK"/>
                    </w:rPr>
                    <w:t>miljøteknolog</w:t>
                  </w:r>
                  <w:proofErr w:type="spellEnd"/>
                </w:p>
                <w:p w14:paraId="2A5127F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2A10D58D" w14:textId="77777777" w:rsidTr="00852217">
              <w:tc>
                <w:tcPr>
                  <w:tcW w:w="3238" w:type="dxa"/>
                  <w:tcBorders>
                    <w:top w:val="single" w:sz="18" w:space="0" w:color="000000"/>
                    <w:left w:val="single" w:sz="18" w:space="0" w:color="000000"/>
                    <w:bottom w:val="single" w:sz="18" w:space="0" w:color="000000"/>
                    <w:right w:val="single" w:sz="18" w:space="0" w:color="000000"/>
                  </w:tcBorders>
                  <w:hideMark/>
                </w:tcPr>
                <w:p w14:paraId="256197B9"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Professionsbachelor i laboratorie-, fødevare- og procesteknologi</w:t>
                  </w:r>
                </w:p>
                <w:p w14:paraId="2C0654DF"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Chemical and Biotechnical Technology, Food Technology and Process Technology)</w:t>
                  </w:r>
                </w:p>
              </w:tc>
              <w:tc>
                <w:tcPr>
                  <w:tcW w:w="7337" w:type="dxa"/>
                  <w:tcBorders>
                    <w:top w:val="single" w:sz="18" w:space="0" w:color="000000"/>
                    <w:left w:val="single" w:sz="18" w:space="0" w:color="000000"/>
                    <w:bottom w:val="single" w:sz="18" w:space="0" w:color="000000"/>
                    <w:right w:val="single" w:sz="18" w:space="0" w:color="000000"/>
                  </w:tcBorders>
                  <w:hideMark/>
                </w:tcPr>
                <w:p w14:paraId="09F2BF7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erhvervsakademiuddannelse:</w:t>
                  </w:r>
                </w:p>
                <w:p w14:paraId="40A8D508"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Laborant</w:t>
                  </w:r>
                </w:p>
                <w:p w14:paraId="28017DB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procesteknolog</w:t>
                  </w:r>
                </w:p>
                <w:p w14:paraId="5C404E83"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09034E6E" w14:textId="77777777" w:rsidTr="00852217">
              <w:tc>
                <w:tcPr>
                  <w:tcW w:w="3238" w:type="dxa"/>
                  <w:tcBorders>
                    <w:top w:val="single" w:sz="18" w:space="0" w:color="000000"/>
                    <w:left w:val="single" w:sz="18" w:space="0" w:color="000000"/>
                    <w:bottom w:val="single" w:sz="18" w:space="0" w:color="000000"/>
                    <w:right w:val="single" w:sz="18" w:space="0" w:color="000000"/>
                  </w:tcBorders>
                  <w:hideMark/>
                </w:tcPr>
                <w:p w14:paraId="62DD538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Professionsbachelor i produktudvikling og teknisk integration</w:t>
                  </w:r>
                </w:p>
                <w:p w14:paraId="5FD9F23A"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Product Development and Integrative Technology)</w:t>
                  </w:r>
                </w:p>
              </w:tc>
              <w:tc>
                <w:tcPr>
                  <w:tcW w:w="7337" w:type="dxa"/>
                  <w:tcBorders>
                    <w:top w:val="single" w:sz="18" w:space="0" w:color="000000"/>
                    <w:left w:val="single" w:sz="18" w:space="0" w:color="000000"/>
                    <w:bottom w:val="single" w:sz="18" w:space="0" w:color="000000"/>
                    <w:right w:val="single" w:sz="18" w:space="0" w:color="000000"/>
                  </w:tcBorders>
                  <w:hideMark/>
                </w:tcPr>
                <w:p w14:paraId="472E7DE7"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erhvervsakademiuddannelse:</w:t>
                  </w:r>
                </w:p>
                <w:p w14:paraId="5DA0D0C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Automationsteknolog</w:t>
                  </w:r>
                </w:p>
                <w:p w14:paraId="7D76FFB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el-installatør</w:t>
                  </w:r>
                </w:p>
                <w:p w14:paraId="593C247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energiteknolog</w:t>
                  </w:r>
                </w:p>
                <w:p w14:paraId="7350743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installatør, VVS</w:t>
                  </w:r>
                </w:p>
                <w:p w14:paraId="7086A97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it-teknolog</w:t>
                  </w:r>
                </w:p>
                <w:p w14:paraId="7920D5A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spellStart"/>
                  <w:r w:rsidRPr="00345E3B">
                    <w:rPr>
                      <w:rFonts w:ascii="Times New Roman" w:eastAsia="Times New Roman" w:hAnsi="Times New Roman" w:cs="Times New Roman"/>
                      <w:sz w:val="19"/>
                      <w:szCs w:val="19"/>
                      <w:lang w:eastAsia="da-DK"/>
                    </w:rPr>
                    <w:t>produktionsteknolog</w:t>
                  </w:r>
                  <w:proofErr w:type="spellEnd"/>
                </w:p>
                <w:p w14:paraId="7BB27A1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1D2F61C3" w14:textId="77777777" w:rsidTr="00852217">
              <w:tc>
                <w:tcPr>
                  <w:tcW w:w="3238" w:type="dxa"/>
                  <w:tcBorders>
                    <w:top w:val="single" w:sz="18" w:space="0" w:color="000000"/>
                    <w:left w:val="single" w:sz="18" w:space="0" w:color="000000"/>
                    <w:bottom w:val="single" w:sz="18" w:space="0" w:color="000000"/>
                    <w:right w:val="single" w:sz="18" w:space="0" w:color="000000"/>
                  </w:tcBorders>
                  <w:hideMark/>
                </w:tcPr>
                <w:p w14:paraId="5EE485BC"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sportsmanagement</w:t>
                  </w:r>
                  <w:proofErr w:type="spellEnd"/>
                </w:p>
                <w:p w14:paraId="7FEB6AD7"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Sport Management)</w:t>
                  </w:r>
                </w:p>
              </w:tc>
              <w:tc>
                <w:tcPr>
                  <w:tcW w:w="7337" w:type="dxa"/>
                  <w:tcBorders>
                    <w:top w:val="single" w:sz="18" w:space="0" w:color="000000"/>
                    <w:left w:val="single" w:sz="18" w:space="0" w:color="000000"/>
                    <w:bottom w:val="single" w:sz="18" w:space="0" w:color="000000"/>
                    <w:right w:val="single" w:sz="18" w:space="0" w:color="000000"/>
                  </w:tcBorders>
                  <w:hideMark/>
                </w:tcPr>
                <w:p w14:paraId="056EA96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erhvervsakademiuddannelse:</w:t>
                  </w:r>
                </w:p>
                <w:p w14:paraId="016497A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Financial controller</w:t>
                  </w:r>
                </w:p>
                <w:p w14:paraId="0B1B8C7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finansøkonom</w:t>
                  </w:r>
                </w:p>
                <w:p w14:paraId="3AE9333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handelsøkonom</w:t>
                  </w:r>
                </w:p>
                <w:p w14:paraId="1F5E6C8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logistikøkonom</w:t>
                  </w:r>
                </w:p>
                <w:p w14:paraId="047576C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markedsføringsøkonom</w:t>
                  </w:r>
                </w:p>
                <w:p w14:paraId="295A183E"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service- og oplevelsesøkonom</w:t>
                  </w:r>
                </w:p>
                <w:p w14:paraId="0060D09A"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25F441BD" w14:textId="77777777" w:rsidTr="00852217">
              <w:tc>
                <w:tcPr>
                  <w:tcW w:w="3238" w:type="dxa"/>
                  <w:tcBorders>
                    <w:top w:val="single" w:sz="18" w:space="0" w:color="000000"/>
                    <w:left w:val="single" w:sz="18" w:space="0" w:color="000000"/>
                    <w:bottom w:val="single" w:sz="18" w:space="0" w:color="000000"/>
                    <w:right w:val="single" w:sz="18" w:space="0" w:color="000000"/>
                  </w:tcBorders>
                  <w:hideMark/>
                </w:tcPr>
                <w:p w14:paraId="3DC64A10"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softwareudvikling</w:t>
                  </w:r>
                  <w:proofErr w:type="spellEnd"/>
                </w:p>
                <w:p w14:paraId="7B140FF7"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r w:rsidRPr="00345E3B">
                    <w:rPr>
                      <w:rFonts w:ascii="Times New Roman" w:eastAsia="Times New Roman" w:hAnsi="Times New Roman" w:cs="Times New Roman"/>
                      <w:sz w:val="19"/>
                      <w:szCs w:val="19"/>
                      <w:lang w:val="en-US" w:eastAsia="da-DK"/>
                    </w:rPr>
                    <w:t>(Bachelor of Software Development)</w:t>
                  </w:r>
                </w:p>
              </w:tc>
              <w:tc>
                <w:tcPr>
                  <w:tcW w:w="7337" w:type="dxa"/>
                  <w:tcBorders>
                    <w:top w:val="single" w:sz="18" w:space="0" w:color="000000"/>
                    <w:left w:val="single" w:sz="18" w:space="0" w:color="000000"/>
                    <w:bottom w:val="single" w:sz="18" w:space="0" w:color="000000"/>
                    <w:right w:val="single" w:sz="18" w:space="0" w:color="000000"/>
                  </w:tcBorders>
                  <w:hideMark/>
                </w:tcPr>
                <w:p w14:paraId="4BB573DC"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erhvervsakademiuddannelse:</w:t>
                  </w:r>
                </w:p>
                <w:p w14:paraId="0B2AA5F4"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Datamatiker</w:t>
                  </w:r>
                </w:p>
                <w:p w14:paraId="7E2D2BBF"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25C89E63" w14:textId="77777777" w:rsidTr="00852217">
              <w:tc>
                <w:tcPr>
                  <w:tcW w:w="3238" w:type="dxa"/>
                  <w:tcBorders>
                    <w:top w:val="single" w:sz="18" w:space="0" w:color="000000"/>
                    <w:left w:val="single" w:sz="18" w:space="0" w:color="000000"/>
                    <w:bottom w:val="single" w:sz="18" w:space="0" w:color="000000"/>
                    <w:right w:val="single" w:sz="18" w:space="0" w:color="000000"/>
                  </w:tcBorders>
                  <w:hideMark/>
                </w:tcPr>
                <w:p w14:paraId="268AB32C"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i</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webudvikling</w:t>
                  </w:r>
                  <w:proofErr w:type="spellEnd"/>
                  <w:r w:rsidRPr="00345E3B">
                    <w:rPr>
                      <w:rFonts w:ascii="Times New Roman" w:eastAsia="Times New Roman" w:hAnsi="Times New Roman" w:cs="Times New Roman"/>
                      <w:sz w:val="19"/>
                      <w:szCs w:val="19"/>
                      <w:lang w:val="en-US" w:eastAsia="da-DK"/>
                    </w:rPr>
                    <w:t xml:space="preserve"> (Bachelor of Web Development)</w:t>
                  </w:r>
                </w:p>
              </w:tc>
              <w:tc>
                <w:tcPr>
                  <w:tcW w:w="7337" w:type="dxa"/>
                  <w:tcBorders>
                    <w:top w:val="single" w:sz="18" w:space="0" w:color="000000"/>
                    <w:left w:val="single" w:sz="18" w:space="0" w:color="000000"/>
                    <w:bottom w:val="single" w:sz="18" w:space="0" w:color="000000"/>
                    <w:right w:val="single" w:sz="18" w:space="0" w:color="000000"/>
                  </w:tcBorders>
                  <w:hideMark/>
                </w:tcPr>
                <w:p w14:paraId="32086BB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erhvervsakademiuddannelse:</w:t>
                  </w:r>
                </w:p>
                <w:p w14:paraId="0818FEF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Datamatiker</w:t>
                  </w:r>
                </w:p>
                <w:p w14:paraId="41F9CEA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multimediedesigner</w:t>
                  </w:r>
                </w:p>
                <w:p w14:paraId="277A9C3D"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r w:rsidR="00345E3B" w:rsidRPr="00345E3B" w14:paraId="4F87433B" w14:textId="77777777" w:rsidTr="00852217">
              <w:tc>
                <w:tcPr>
                  <w:tcW w:w="3238" w:type="dxa"/>
                  <w:tcBorders>
                    <w:top w:val="single" w:sz="18" w:space="0" w:color="000000"/>
                    <w:left w:val="single" w:sz="18" w:space="0" w:color="000000"/>
                    <w:bottom w:val="single" w:sz="18" w:space="0" w:color="000000"/>
                    <w:right w:val="single" w:sz="18" w:space="0" w:color="000000"/>
                  </w:tcBorders>
                  <w:hideMark/>
                </w:tcPr>
                <w:p w14:paraId="1C7107B8" w14:textId="77777777" w:rsidR="00345E3B" w:rsidRPr="00345E3B" w:rsidRDefault="00345E3B" w:rsidP="00345E3B">
                  <w:pPr>
                    <w:spacing w:after="0" w:line="240" w:lineRule="auto"/>
                    <w:rPr>
                      <w:rFonts w:ascii="Times New Roman" w:eastAsia="Times New Roman" w:hAnsi="Times New Roman" w:cs="Times New Roman"/>
                      <w:sz w:val="19"/>
                      <w:szCs w:val="19"/>
                      <w:lang w:val="en-US" w:eastAsia="da-DK"/>
                    </w:rPr>
                  </w:pPr>
                  <w:proofErr w:type="spellStart"/>
                  <w:r w:rsidRPr="00345E3B">
                    <w:rPr>
                      <w:rFonts w:ascii="Times New Roman" w:eastAsia="Times New Roman" w:hAnsi="Times New Roman" w:cs="Times New Roman"/>
                      <w:sz w:val="19"/>
                      <w:szCs w:val="19"/>
                      <w:lang w:val="en-US" w:eastAsia="da-DK"/>
                    </w:rPr>
                    <w:t>Professionsbachelor</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som</w:t>
                  </w:r>
                  <w:proofErr w:type="spellEnd"/>
                  <w:r w:rsidRPr="00345E3B">
                    <w:rPr>
                      <w:rFonts w:ascii="Times New Roman" w:eastAsia="Times New Roman" w:hAnsi="Times New Roman" w:cs="Times New Roman"/>
                      <w:sz w:val="19"/>
                      <w:szCs w:val="19"/>
                      <w:lang w:val="en-US" w:eastAsia="da-DK"/>
                    </w:rPr>
                    <w:t xml:space="preserve"> </w:t>
                  </w:r>
                  <w:proofErr w:type="spellStart"/>
                  <w:r w:rsidRPr="00345E3B">
                    <w:rPr>
                      <w:rFonts w:ascii="Times New Roman" w:eastAsia="Times New Roman" w:hAnsi="Times New Roman" w:cs="Times New Roman"/>
                      <w:sz w:val="19"/>
                      <w:szCs w:val="19"/>
                      <w:lang w:val="en-US" w:eastAsia="da-DK"/>
                    </w:rPr>
                    <w:t>teknisk</w:t>
                  </w:r>
                  <w:proofErr w:type="spellEnd"/>
                  <w:r w:rsidRPr="00345E3B">
                    <w:rPr>
                      <w:rFonts w:ascii="Times New Roman" w:eastAsia="Times New Roman" w:hAnsi="Times New Roman" w:cs="Times New Roman"/>
                      <w:sz w:val="19"/>
                      <w:szCs w:val="19"/>
                      <w:lang w:val="en-US" w:eastAsia="da-DK"/>
                    </w:rPr>
                    <w:t xml:space="preserve"> manager offshore (Bachelor of Technical Management Offshore)</w:t>
                  </w:r>
                </w:p>
              </w:tc>
              <w:tc>
                <w:tcPr>
                  <w:tcW w:w="7337" w:type="dxa"/>
                  <w:tcBorders>
                    <w:top w:val="single" w:sz="18" w:space="0" w:color="000000"/>
                    <w:left w:val="single" w:sz="18" w:space="0" w:color="000000"/>
                    <w:bottom w:val="single" w:sz="18" w:space="0" w:color="000000"/>
                    <w:right w:val="single" w:sz="18" w:space="0" w:color="000000"/>
                  </w:tcBorders>
                  <w:hideMark/>
                </w:tcPr>
                <w:p w14:paraId="3741E9D2"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b/>
                      <w:bCs/>
                      <w:sz w:val="19"/>
                      <w:szCs w:val="19"/>
                      <w:lang w:eastAsia="da-DK"/>
                    </w:rPr>
                    <w:t>Adgang via erhvervsakademiuddannelse:</w:t>
                  </w:r>
                </w:p>
                <w:p w14:paraId="76B3FE2B"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Automationsteknolog</w:t>
                  </w:r>
                </w:p>
                <w:p w14:paraId="722AB280"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driftsteknolog offshore</w:t>
                  </w:r>
                </w:p>
                <w:p w14:paraId="6B0ED48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el-installatør</w:t>
                  </w:r>
                </w:p>
                <w:p w14:paraId="32FB4A61"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sz w:val="19"/>
                      <w:szCs w:val="19"/>
                      <w:lang w:eastAsia="da-DK"/>
                    </w:rPr>
                    <w:t>energiteknolog</w:t>
                  </w:r>
                </w:p>
                <w:p w14:paraId="6D614C45"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proofErr w:type="spellStart"/>
                  <w:r w:rsidRPr="00345E3B">
                    <w:rPr>
                      <w:rFonts w:ascii="Times New Roman" w:eastAsia="Times New Roman" w:hAnsi="Times New Roman" w:cs="Times New Roman"/>
                      <w:sz w:val="19"/>
                      <w:szCs w:val="19"/>
                      <w:lang w:eastAsia="da-DK"/>
                    </w:rPr>
                    <w:t>produktionsteknolog</w:t>
                  </w:r>
                  <w:proofErr w:type="spellEnd"/>
                </w:p>
                <w:p w14:paraId="48B7D586" w14:textId="77777777" w:rsidR="00345E3B" w:rsidRPr="00345E3B" w:rsidRDefault="00345E3B" w:rsidP="00345E3B">
                  <w:pPr>
                    <w:spacing w:after="0" w:line="240" w:lineRule="auto"/>
                    <w:rPr>
                      <w:rFonts w:ascii="Times New Roman" w:eastAsia="Times New Roman" w:hAnsi="Times New Roman" w:cs="Times New Roman"/>
                      <w:sz w:val="19"/>
                      <w:szCs w:val="19"/>
                      <w:lang w:eastAsia="da-DK"/>
                    </w:rPr>
                  </w:pPr>
                  <w:r w:rsidRPr="00345E3B">
                    <w:rPr>
                      <w:rFonts w:ascii="Times New Roman" w:eastAsia="Times New Roman" w:hAnsi="Times New Roman" w:cs="Times New Roman"/>
                      <w:i/>
                      <w:iCs/>
                      <w:sz w:val="19"/>
                      <w:szCs w:val="19"/>
                      <w:lang w:eastAsia="da-DK"/>
                    </w:rPr>
                    <w:t>Ingen specifikke adgangskrav</w:t>
                  </w:r>
                </w:p>
              </w:tc>
            </w:tr>
          </w:tbl>
          <w:p w14:paraId="132B0833" w14:textId="77777777" w:rsidR="00345E3B" w:rsidRPr="00345E3B" w:rsidRDefault="00345E3B" w:rsidP="00345E3B">
            <w:pPr>
              <w:spacing w:before="200" w:after="200" w:line="240" w:lineRule="auto"/>
              <w:rPr>
                <w:rFonts w:ascii="Times New Roman" w:eastAsia="Times New Roman" w:hAnsi="Times New Roman" w:cs="Times New Roman"/>
                <w:sz w:val="23"/>
                <w:szCs w:val="23"/>
                <w:lang w:eastAsia="da-DK"/>
              </w:rPr>
            </w:pPr>
          </w:p>
        </w:tc>
      </w:tr>
    </w:tbl>
    <w:p w14:paraId="43AD4FF2" w14:textId="77777777" w:rsidR="00345E3B" w:rsidRPr="00345E3B" w:rsidRDefault="00E30B28" w:rsidP="00345E3B">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lastRenderedPageBreak/>
        <w:pict w14:anchorId="4BE9627A">
          <v:rect id="_x0000_i1025" style="width:424.7pt;height:0" o:hrpct="0" o:hralign="center" o:hrstd="t" o:hr="t" fillcolor="#a0a0a0" stroked="f"/>
        </w:pict>
      </w:r>
    </w:p>
    <w:p w14:paraId="6AE0C4C3" w14:textId="77777777" w:rsidR="00184763" w:rsidRDefault="00184763"/>
    <w:sectPr w:rsidR="00184763">
      <w:pgSz w:w="11906" w:h="16838"/>
      <w:pgMar w:top="1701" w:right="1134" w:bottom="1701"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 w:author="Rikke Lise Simested" w:date="2024-10-21T08:29:00Z" w:initials="RLS">
    <w:p w14:paraId="142A0254" w14:textId="7F488BBD" w:rsidR="00D47B46" w:rsidRDefault="00D47B46">
      <w:pPr>
        <w:pStyle w:val="Kommentartekst"/>
      </w:pPr>
      <w:r>
        <w:rPr>
          <w:rStyle w:val="Kommentarhenvisning"/>
        </w:rPr>
        <w:annotationRef/>
      </w:r>
      <w:r>
        <w:t>Obligatoriske fag i adgangseksamen til ingeniøruddannelserne er følgende:</w:t>
      </w:r>
    </w:p>
    <w:p w14:paraId="2AA802CB" w14:textId="77777777" w:rsidR="00D47B46" w:rsidRDefault="00D47B46">
      <w:pPr>
        <w:pStyle w:val="Kommentartekst"/>
      </w:pPr>
      <w:r>
        <w:t>Matematik A</w:t>
      </w:r>
    </w:p>
    <w:p w14:paraId="0A7FFB05" w14:textId="77777777" w:rsidR="00D47B46" w:rsidRDefault="00D47B46">
      <w:pPr>
        <w:pStyle w:val="Kommentartekst"/>
      </w:pPr>
      <w:r>
        <w:t>Fysik B</w:t>
      </w:r>
    </w:p>
    <w:p w14:paraId="6ACD970D" w14:textId="77777777" w:rsidR="00D47B46" w:rsidRDefault="00D47B46">
      <w:pPr>
        <w:pStyle w:val="Kommentartekst"/>
      </w:pPr>
      <w:r>
        <w:t>Kemi C</w:t>
      </w:r>
    </w:p>
    <w:p w14:paraId="6C28BC50" w14:textId="77777777" w:rsidR="00D47B46" w:rsidRDefault="00D47B46">
      <w:pPr>
        <w:pStyle w:val="Kommentartekst"/>
      </w:pPr>
      <w:r>
        <w:t>Dansk A</w:t>
      </w:r>
    </w:p>
    <w:p w14:paraId="71CD4D29" w14:textId="77777777" w:rsidR="00D47B46" w:rsidRDefault="00D47B46">
      <w:pPr>
        <w:pStyle w:val="Kommentartekst"/>
      </w:pPr>
      <w:r>
        <w:t>Engelsk B</w:t>
      </w:r>
    </w:p>
    <w:p w14:paraId="6C1600B9" w14:textId="77777777" w:rsidR="00D47B46" w:rsidRDefault="00D47B46">
      <w:pPr>
        <w:pStyle w:val="Kommentartekst"/>
      </w:pPr>
    </w:p>
    <w:p w14:paraId="2326A987" w14:textId="77777777" w:rsidR="00D47B46" w:rsidRDefault="00D47B46">
      <w:pPr>
        <w:pStyle w:val="Kommentartekst"/>
      </w:pPr>
      <w:r>
        <w:t xml:space="preserve">Derfor kan de </w:t>
      </w:r>
      <w:r w:rsidRPr="005842A4">
        <w:rPr>
          <w:i/>
        </w:rPr>
        <w:t xml:space="preserve">specifikke </w:t>
      </w:r>
      <w:r>
        <w:rPr>
          <w:i/>
        </w:rPr>
        <w:t>adgangs</w:t>
      </w:r>
      <w:r w:rsidRPr="005842A4">
        <w:rPr>
          <w:i/>
        </w:rPr>
        <w:t>krav</w:t>
      </w:r>
      <w:r>
        <w:t xml:space="preserve"> ikke være lavere eller på samme niveau som de obligatoriske fag i adgangskurset.</w:t>
      </w:r>
    </w:p>
  </w:comment>
  <w:comment w:id="18" w:author="Rikke Lise Simested" w:date="2024-11-08T12:43:00Z" w:initials="RLS">
    <w:p w14:paraId="13988EB7" w14:textId="11B46FCC" w:rsidR="00D47B46" w:rsidRDefault="00D47B46">
      <w:pPr>
        <w:pStyle w:val="Kommentartekst"/>
      </w:pPr>
      <w:r>
        <w:rPr>
          <w:rStyle w:val="Kommentarhenvisning"/>
        </w:rPr>
        <w:annotationRef/>
      </w:r>
      <w:r>
        <w:t>Overvej som alternativ fagpakke f.eks. som for Laborant</w:t>
      </w:r>
    </w:p>
  </w:comment>
  <w:comment w:id="24" w:author="Rikke Lise Simested" w:date="2024-10-21T08:36:00Z" w:initials="RLS">
    <w:p w14:paraId="1628D45E" w14:textId="77E8BE4D" w:rsidR="00D47B46" w:rsidRDefault="00D47B46">
      <w:pPr>
        <w:pStyle w:val="Kommentartekst"/>
      </w:pPr>
      <w:r>
        <w:rPr>
          <w:rStyle w:val="Kommentarhenvisning"/>
        </w:rPr>
        <w:annotationRef/>
      </w:r>
      <w:r>
        <w:t>LEP-loven giver kun hjemmel til at fastsætte Adgangseksamen til ingeniøruddannelserne ift. ingeniøruddannelser og ”andre tekniske uddannelser”.</w:t>
      </w:r>
    </w:p>
    <w:p w14:paraId="7E6AB6CE" w14:textId="77777777" w:rsidR="00D47B46" w:rsidRDefault="00D47B46">
      <w:pPr>
        <w:pStyle w:val="Kommentartekst"/>
      </w:pPr>
      <w:r>
        <w:t>Overvej i stedet for en fagpakke – f.eks. følgende fag og niveauer:</w:t>
      </w:r>
    </w:p>
    <w:p w14:paraId="154EB716" w14:textId="77777777" w:rsidR="00D47B46" w:rsidRDefault="00D47B46">
      <w:pPr>
        <w:pStyle w:val="Kommentartekst"/>
      </w:pPr>
      <w:r>
        <w:t>1) Dansk A</w:t>
      </w:r>
    </w:p>
    <w:p w14:paraId="5B92A69C" w14:textId="3B1D8E72" w:rsidR="00D47B46" w:rsidRDefault="00D47B46">
      <w:pPr>
        <w:pStyle w:val="Kommentartekst"/>
      </w:pPr>
      <w:r>
        <w:t>2) Matematik B</w:t>
      </w:r>
    </w:p>
    <w:p w14:paraId="587E5DF0" w14:textId="2C26912C" w:rsidR="00D47B46" w:rsidRDefault="00D47B46">
      <w:pPr>
        <w:pStyle w:val="Kommentartekst"/>
      </w:pPr>
      <w:r>
        <w:t>3) Engelsk C (eller B)</w:t>
      </w:r>
    </w:p>
    <w:p w14:paraId="3767E18E" w14:textId="0A15B099" w:rsidR="00D47B46" w:rsidRDefault="00D47B46">
      <w:pPr>
        <w:pStyle w:val="Kommentartekst"/>
      </w:pPr>
      <w:r>
        <w:t>4) Kemi C</w:t>
      </w:r>
    </w:p>
  </w:comment>
  <w:comment w:id="28" w:author="Rikke Lise Simested" w:date="2024-10-21T08:38:00Z" w:initials="RLS">
    <w:p w14:paraId="722EDA0F" w14:textId="60A3C345" w:rsidR="00D47B46" w:rsidRDefault="00D47B46" w:rsidP="0037582D">
      <w:pPr>
        <w:pStyle w:val="Kommentartekst"/>
      </w:pPr>
      <w:r>
        <w:rPr>
          <w:rStyle w:val="Kommentarhenvisning"/>
        </w:rPr>
        <w:annotationRef/>
      </w:r>
      <w:r>
        <w:t xml:space="preserve">Se ovenfor vedr. adgangseksamen til </w:t>
      </w:r>
      <w:proofErr w:type="spellStart"/>
      <w:r>
        <w:t>ing</w:t>
      </w:r>
      <w:proofErr w:type="spellEnd"/>
      <w:r>
        <w:t>.</w:t>
      </w:r>
    </w:p>
    <w:p w14:paraId="15807485" w14:textId="0A70599A" w:rsidR="00D47B46" w:rsidRDefault="00D47B46" w:rsidP="0037582D">
      <w:pPr>
        <w:pStyle w:val="Kommentartekst"/>
      </w:pPr>
      <w:r>
        <w:t>Overvej i stedet for en fagpakke – f.eks. følgende fag og niveauer:</w:t>
      </w:r>
    </w:p>
    <w:p w14:paraId="7C02CE08" w14:textId="77777777" w:rsidR="00D47B46" w:rsidRDefault="00D47B46" w:rsidP="0037582D">
      <w:pPr>
        <w:pStyle w:val="Kommentartekst"/>
      </w:pPr>
      <w:r>
        <w:t>1) Dansk A</w:t>
      </w:r>
    </w:p>
    <w:p w14:paraId="12A70032" w14:textId="77777777" w:rsidR="00D47B46" w:rsidRDefault="00D47B46" w:rsidP="0037582D">
      <w:pPr>
        <w:pStyle w:val="Kommentartekst"/>
      </w:pPr>
      <w:r>
        <w:t>2) Matematik C (eller B)</w:t>
      </w:r>
    </w:p>
    <w:p w14:paraId="2BBF383C" w14:textId="77777777" w:rsidR="00D47B46" w:rsidRDefault="00D47B46" w:rsidP="0037582D">
      <w:pPr>
        <w:pStyle w:val="Kommentartekst"/>
      </w:pPr>
      <w:r>
        <w:t>3) Engelsk C (eller B)</w:t>
      </w:r>
    </w:p>
    <w:p w14:paraId="2744E266" w14:textId="2CE76BAC" w:rsidR="00D47B46" w:rsidRDefault="00D47B46">
      <w:pPr>
        <w:pStyle w:val="Kommentartekst"/>
      </w:pPr>
      <w:r>
        <w:t>4) Kemi C</w:t>
      </w:r>
    </w:p>
  </w:comment>
  <w:comment w:id="33" w:author="Rikke Lise Simested" w:date="2024-10-21T08:39:00Z" w:initials="RLS">
    <w:p w14:paraId="1EBD4E97" w14:textId="77777777" w:rsidR="00D47B46" w:rsidRDefault="00D47B46" w:rsidP="0037582D">
      <w:pPr>
        <w:pStyle w:val="Kommentartekst"/>
      </w:pPr>
      <w:r>
        <w:rPr>
          <w:rStyle w:val="Kommentarhenvisning"/>
        </w:rPr>
        <w:annotationRef/>
      </w:r>
      <w:r>
        <w:t xml:space="preserve">Se ovenfor vedr. adgangseksamen til </w:t>
      </w:r>
      <w:proofErr w:type="spellStart"/>
      <w:r>
        <w:t>ing</w:t>
      </w:r>
      <w:proofErr w:type="spellEnd"/>
      <w:r>
        <w:t>.</w:t>
      </w:r>
    </w:p>
    <w:p w14:paraId="5F7CB99D" w14:textId="77777777" w:rsidR="00D47B46" w:rsidRDefault="00D47B46" w:rsidP="0037582D">
      <w:pPr>
        <w:pStyle w:val="Kommentartekst"/>
      </w:pPr>
      <w:r>
        <w:t>Overvej i stedet for en fagpakke – f.eks. følgende fag og niveauer:</w:t>
      </w:r>
    </w:p>
    <w:p w14:paraId="4EE9B62B" w14:textId="77777777" w:rsidR="00D47B46" w:rsidRDefault="00D47B46" w:rsidP="0037582D">
      <w:pPr>
        <w:pStyle w:val="Kommentartekst"/>
      </w:pPr>
      <w:r>
        <w:t>1) Dansk A</w:t>
      </w:r>
    </w:p>
    <w:p w14:paraId="76FE6C4E" w14:textId="77777777" w:rsidR="00D47B46" w:rsidRDefault="00D47B46" w:rsidP="0037582D">
      <w:pPr>
        <w:pStyle w:val="Kommentartekst"/>
      </w:pPr>
      <w:r>
        <w:t>2) Matematik C (eller B)</w:t>
      </w:r>
    </w:p>
    <w:p w14:paraId="198DE0A1" w14:textId="77777777" w:rsidR="00D47B46" w:rsidRDefault="00D47B46" w:rsidP="0037582D">
      <w:pPr>
        <w:pStyle w:val="Kommentartekst"/>
      </w:pPr>
      <w:r>
        <w:t>3) Engelsk C (eller B)</w:t>
      </w:r>
    </w:p>
    <w:p w14:paraId="18AE266B" w14:textId="5D1F629C" w:rsidR="00D47B46" w:rsidRDefault="00D47B46">
      <w:pPr>
        <w:pStyle w:val="Kommentartekst"/>
      </w:pPr>
      <w:r>
        <w:t>4) Kemi C</w:t>
      </w:r>
    </w:p>
  </w:comment>
  <w:comment w:id="42" w:author="Rikke Lise Simested" w:date="2024-10-21T08:43:00Z" w:initials="RLS">
    <w:p w14:paraId="3EDADBA6" w14:textId="77777777" w:rsidR="00D47B46" w:rsidRDefault="00D47B46" w:rsidP="00CB589B">
      <w:pPr>
        <w:pStyle w:val="Kommentartekst"/>
      </w:pPr>
      <w:r>
        <w:rPr>
          <w:rStyle w:val="Kommentarhenvisning"/>
        </w:rPr>
        <w:annotationRef/>
      </w:r>
      <w:r>
        <w:t>LEP-loven giver kun hjemmel til at fastsætte Adgangseksamen til ingeniøruddannelserne ift. ingeniøruddannelser og ”andre tekniske uddannelser”.</w:t>
      </w:r>
    </w:p>
    <w:p w14:paraId="0C1872B2" w14:textId="5998329F" w:rsidR="00D47B46" w:rsidRDefault="00D47B46" w:rsidP="0037582D">
      <w:pPr>
        <w:pStyle w:val="Kommentartekst"/>
      </w:pPr>
      <w:r>
        <w:t>Overvej i stedet for en fagpakke – f.eks. følgende fag og niveauer:</w:t>
      </w:r>
    </w:p>
    <w:p w14:paraId="20F4C340" w14:textId="77777777" w:rsidR="00D47B46" w:rsidRDefault="00D47B46" w:rsidP="0037582D">
      <w:pPr>
        <w:pStyle w:val="Kommentartekst"/>
      </w:pPr>
      <w:r>
        <w:t>1) Dansk A</w:t>
      </w:r>
    </w:p>
    <w:p w14:paraId="68F324A5" w14:textId="77777777" w:rsidR="00D47B46" w:rsidRDefault="00D47B46" w:rsidP="0037582D">
      <w:pPr>
        <w:pStyle w:val="Kommentartekst"/>
      </w:pPr>
      <w:r>
        <w:t>2) Matematik C (eller B)</w:t>
      </w:r>
    </w:p>
    <w:p w14:paraId="52D1C933" w14:textId="77777777" w:rsidR="00D47B46" w:rsidRDefault="00D47B46" w:rsidP="0037582D">
      <w:pPr>
        <w:pStyle w:val="Kommentartekst"/>
      </w:pPr>
      <w:r>
        <w:t>3) Engelsk C (eller B)</w:t>
      </w:r>
    </w:p>
    <w:p w14:paraId="06EE567B" w14:textId="28257CF1" w:rsidR="00D47B46" w:rsidRDefault="00D47B46">
      <w:pPr>
        <w:pStyle w:val="Kommentartekst"/>
      </w:pPr>
      <w:r>
        <w:t>4) Kemi C</w:t>
      </w:r>
    </w:p>
  </w:comment>
  <w:comment w:id="56" w:author="Rikke Lise Simested" w:date="2024-10-21T08:44:00Z" w:initials="RLS">
    <w:p w14:paraId="00785752" w14:textId="77777777" w:rsidR="00D47B46" w:rsidRDefault="00D47B46">
      <w:pPr>
        <w:pStyle w:val="Kommentartekst"/>
      </w:pPr>
      <w:r>
        <w:rPr>
          <w:rStyle w:val="Kommentarhenvisning"/>
        </w:rPr>
        <w:annotationRef/>
      </w:r>
      <w:r>
        <w:t>Adgangskursus indeholder obligatorisk: matematik A – derfor kan der ikke fastsættes et lavere krav som specifikt adgangskrav.</w:t>
      </w:r>
    </w:p>
  </w:comment>
  <w:comment w:id="108" w:author="Rikke Lise Simested" w:date="2024-11-05T09:12:00Z" w:initials="RLS">
    <w:p w14:paraId="137C91B2" w14:textId="68BB207F" w:rsidR="00D47B46" w:rsidRDefault="00D47B46">
      <w:pPr>
        <w:pStyle w:val="Kommentartekst"/>
      </w:pPr>
      <w:r>
        <w:rPr>
          <w:rStyle w:val="Kommentarhenvisning"/>
        </w:rPr>
        <w:annotationRef/>
      </w:r>
      <w:r>
        <w:t>Hvis der ikke skal gælde specifikke adgangskrav til de 3-årige EUD, er der ikke behov for adgangsvejen ”relevante EUD”</w:t>
      </w:r>
    </w:p>
  </w:comment>
  <w:comment w:id="170" w:author="Rikke Lise Simested" w:date="2024-10-21T08:48:00Z" w:initials="RLS">
    <w:p w14:paraId="23BAA5D4" w14:textId="433B91C0" w:rsidR="00D47B46" w:rsidRDefault="00D47B46">
      <w:pPr>
        <w:pStyle w:val="Kommentartekst"/>
      </w:pPr>
      <w:r>
        <w:rPr>
          <w:rStyle w:val="Kommentarhenvisning"/>
        </w:rPr>
        <w:annotationRef/>
      </w:r>
      <w:r>
        <w:t>Adgangseksamen til markedsføringsøkonom indeholder 2 obligatoriske fag: matematik B og engelsk C. Derfor ikke behov for at angive samme som specifikke adgangskrav.</w:t>
      </w:r>
    </w:p>
  </w:comment>
  <w:comment w:id="172" w:author="Rikke Lise Simested" w:date="2024-11-05T09:16:00Z" w:initials="RLS">
    <w:p w14:paraId="5B9FA7EC" w14:textId="5909378B" w:rsidR="00D47B46" w:rsidRDefault="00D47B46">
      <w:pPr>
        <w:pStyle w:val="Kommentartekst"/>
      </w:pPr>
      <w:r>
        <w:rPr>
          <w:rStyle w:val="Kommentarhenvisning"/>
        </w:rPr>
        <w:annotationRef/>
      </w:r>
      <w:r>
        <w:t xml:space="preserve">Går ud fra at det er de 3-årige EUD, der refereres til. </w:t>
      </w:r>
    </w:p>
  </w:comment>
  <w:comment w:id="177" w:author="Rikke Lise Simested" w:date="2024-10-21T09:34:00Z" w:initials="RLS">
    <w:p w14:paraId="0C4537FB" w14:textId="6A9C0AB6" w:rsidR="00D47B46" w:rsidRDefault="00D47B46" w:rsidP="00617EA9">
      <w:pPr>
        <w:pStyle w:val="Kommentartekst"/>
      </w:pPr>
      <w:r>
        <w:rPr>
          <w:rStyle w:val="Kommentarhenvisning"/>
        </w:rPr>
        <w:annotationRef/>
      </w:r>
      <w:r>
        <w:t>Der fastsættes som udgangspunkt ikke specifikke adgangskrav, når der er tale om en ”relevant erhvervsuddannelse”, idet der er direkte adgang med den pågældende erhvervsuddannelse, når den er vurderet ”relevant”.  Det er muligt at fastsætte et sprogkrav i engelsk B, hvis uddannelsen har meget undervisningsmateriale på engelsk.</w:t>
      </w:r>
    </w:p>
    <w:p w14:paraId="568145BD" w14:textId="77777777" w:rsidR="00D47B46" w:rsidRDefault="00D47B46">
      <w:pPr>
        <w:pStyle w:val="Kommentartekst"/>
      </w:pPr>
    </w:p>
  </w:comment>
  <w:comment w:id="191" w:author="Rikke Lise Simested" w:date="2024-10-21T09:09:00Z" w:initials="RLS">
    <w:p w14:paraId="4D8DFDE2" w14:textId="68791988" w:rsidR="00D47B46" w:rsidRDefault="00D47B46" w:rsidP="00857BC5">
      <w:pPr>
        <w:pStyle w:val="Kommentartekst"/>
      </w:pPr>
      <w:r>
        <w:rPr>
          <w:rStyle w:val="Kommentarhenvisning"/>
        </w:rPr>
        <w:annotationRef/>
      </w:r>
      <w:bookmarkStart w:id="193" w:name="_Hlk180573587"/>
      <w:r>
        <w:t>Der fastsættes som udgangspunkt ikke specifikke adgangskrav, når der er tale om en ”relevant erhvervsuddannelse”, idet der er direkte adgang med den pågældende erhvervsuddannelse, når den er vurderet ”relevant”. Det er muligt at fastsætte et sprogkrav i engelsk B, hvis uddannelsen har meget undervisningsmateriale på engelsk.</w:t>
      </w:r>
      <w:bookmarkEnd w:id="193"/>
    </w:p>
    <w:p w14:paraId="5B519C98" w14:textId="77777777" w:rsidR="00D47B46" w:rsidRDefault="00D47B46">
      <w:pPr>
        <w:pStyle w:val="Kommentartekst"/>
      </w:pPr>
    </w:p>
  </w:comment>
  <w:comment w:id="196" w:author="Rikke Lise Simested" w:date="2024-10-21T09:05:00Z" w:initials="RLS">
    <w:p w14:paraId="64F156B9" w14:textId="77777777" w:rsidR="00D47B46" w:rsidRDefault="00D47B46">
      <w:pPr>
        <w:pStyle w:val="Kommentartekst"/>
      </w:pPr>
      <w:r>
        <w:rPr>
          <w:rStyle w:val="Kommentarhenvisning"/>
        </w:rPr>
        <w:annotationRef/>
      </w:r>
      <w:r>
        <w:t>Se ovenfor.</w:t>
      </w:r>
    </w:p>
  </w:comment>
  <w:comment w:id="200" w:author="Rikke Lise Simested" w:date="2024-10-21T09:10:00Z" w:initials="RLS">
    <w:p w14:paraId="1998D971" w14:textId="77777777" w:rsidR="00D47B46" w:rsidRDefault="00D47B46">
      <w:pPr>
        <w:pStyle w:val="Kommentartekst"/>
      </w:pPr>
      <w:r>
        <w:rPr>
          <w:rStyle w:val="Kommentarhenvisning"/>
        </w:rPr>
        <w:annotationRef/>
      </w:r>
      <w:r>
        <w:t>Se ovenfor</w:t>
      </w:r>
    </w:p>
  </w:comment>
  <w:comment w:id="204" w:author="Rikke Lise Simested" w:date="2024-10-21T09:11:00Z" w:initials="RLS">
    <w:p w14:paraId="17DA7C8D" w14:textId="77777777" w:rsidR="00D47B46" w:rsidRDefault="00D47B46">
      <w:pPr>
        <w:pStyle w:val="Kommentartekst"/>
      </w:pPr>
      <w:r>
        <w:rPr>
          <w:rStyle w:val="Kommentarhenvisning"/>
        </w:rPr>
        <w:annotationRef/>
      </w:r>
      <w:r>
        <w:t>Se ovenfor</w:t>
      </w:r>
    </w:p>
  </w:comment>
  <w:comment w:id="208" w:author="Rikke Lise Simested" w:date="2024-10-21T09:11:00Z" w:initials="RLS">
    <w:p w14:paraId="33E8DF0D" w14:textId="77777777" w:rsidR="00D47B46" w:rsidRDefault="00D47B46">
      <w:pPr>
        <w:pStyle w:val="Kommentartekst"/>
      </w:pPr>
      <w:r>
        <w:rPr>
          <w:rStyle w:val="Kommentarhenvisning"/>
        </w:rPr>
        <w:annotationRef/>
      </w:r>
      <w:r>
        <w:t>Se ovenfor.</w:t>
      </w:r>
    </w:p>
  </w:comment>
  <w:comment w:id="260" w:author="Rikke Lise Simested" w:date="2024-10-21T09:47:00Z" w:initials="RLS">
    <w:p w14:paraId="4697FC00" w14:textId="77777777" w:rsidR="00D47B46" w:rsidRDefault="00D47B46">
      <w:pPr>
        <w:pStyle w:val="Kommentartekst"/>
      </w:pPr>
      <w:r>
        <w:rPr>
          <w:rStyle w:val="Kommentarhenvisning"/>
        </w:rPr>
        <w:annotationRef/>
      </w:r>
      <w:r>
        <w:t xml:space="preserve">Der fastsættes som udgangspunkt ikke specifikke adgangskrav, når der er tale om en ”relevant erhvervsuddannelse”, idet der er direkte adgang med den pågældende erhvervsuddannelse, når den er vurderet ”relevant”. </w:t>
      </w:r>
    </w:p>
    <w:p w14:paraId="07C1C78C" w14:textId="48DA7DD7" w:rsidR="00D47B46" w:rsidRDefault="00D47B46">
      <w:pPr>
        <w:pStyle w:val="Kommentartekst"/>
      </w:pPr>
      <w:r>
        <w:t>Dog er der for SOSU og PAU/PGU specifikke adgangskrav til særlige fagniveauer i uddannelsen.</w:t>
      </w:r>
    </w:p>
  </w:comment>
  <w:comment w:id="271" w:author="Rikke Lise Simested" w:date="2024-10-21T10:01:00Z" w:initials="RLS">
    <w:p w14:paraId="381D64B2" w14:textId="1FCB3961" w:rsidR="00D47B46" w:rsidRDefault="00D47B46">
      <w:pPr>
        <w:pStyle w:val="Kommentartekst"/>
      </w:pPr>
      <w:r>
        <w:rPr>
          <w:rStyle w:val="Kommentarhenvisning"/>
        </w:rPr>
        <w:annotationRef/>
      </w:r>
      <w:r>
        <w:t>Rene suppleringsfag, idet disse ikke indgår i erhvervsuddannelserne på det pågældende niveau, så der er tale om at ansøgerne med den nævnte eud også skal have en fagpakke</w:t>
      </w:r>
    </w:p>
  </w:comment>
  <w:comment w:id="287" w:author="Rikke Lise Simested" w:date="2024-10-21T14:20:00Z" w:initials="RLS">
    <w:p w14:paraId="69504CB7" w14:textId="5B5B44E1" w:rsidR="00D47B46" w:rsidRDefault="00D47B46">
      <w:pPr>
        <w:pStyle w:val="Kommentartekst"/>
      </w:pPr>
      <w:r>
        <w:rPr>
          <w:rStyle w:val="Kommentarhenvisning"/>
        </w:rPr>
        <w:annotationRef/>
      </w:r>
      <w:r>
        <w:t>Biotek A fra stx erstattes af biologi og kemi på B-niveau. Hvis biotek fra htx så kun biologi B.</w:t>
      </w:r>
    </w:p>
  </w:comment>
  <w:comment w:id="464" w:author="Rikke Lise Simested" w:date="2024-10-21T10:16:00Z" w:initials="RLS">
    <w:p w14:paraId="0AA387AA" w14:textId="4472CF57" w:rsidR="00D47B46" w:rsidRDefault="00D47B46">
      <w:pPr>
        <w:pStyle w:val="Kommentartekst"/>
      </w:pPr>
      <w:r>
        <w:rPr>
          <w:rStyle w:val="Kommentarhenvisning"/>
        </w:rPr>
        <w:annotationRef/>
      </w:r>
      <w:r>
        <w:t>Adgangskursus indeholder obligatorisk matematik A og virksomhedsøkonomi udbydes ikke i adgangskurset</w:t>
      </w:r>
    </w:p>
  </w:comment>
  <w:comment w:id="514" w:author="Rikke Lise Simested" w:date="2024-11-08T14:25:00Z" w:initials="RLS">
    <w:p w14:paraId="200864BA" w14:textId="7734B21D" w:rsidR="00D47B46" w:rsidRDefault="00D47B46">
      <w:pPr>
        <w:pStyle w:val="Kommentartekst"/>
      </w:pPr>
      <w:r>
        <w:rPr>
          <w:rStyle w:val="Kommentarhenvisning"/>
        </w:rPr>
        <w:annotationRef/>
      </w:r>
      <w:r>
        <w:t xml:space="preserve">Bioteknologi er ikke et fag i adgangskursus, og findes heller ikke som hf-enkeltfag – se: </w:t>
      </w:r>
      <w:hyperlink r:id="rId1" w:history="1">
        <w:r>
          <w:rPr>
            <w:rStyle w:val="Hyperlink"/>
          </w:rPr>
          <w:t xml:space="preserve">Geografi/naturgeografi på de gymnasiale uddannelser | </w:t>
        </w:r>
        <w:proofErr w:type="spellStart"/>
        <w:r>
          <w:rPr>
            <w:rStyle w:val="Hyperlink"/>
          </w:rPr>
          <w:t>UddannelsesGuiden</w:t>
        </w:r>
        <w:proofErr w:type="spellEnd"/>
      </w:hyperlink>
    </w:p>
  </w:comment>
  <w:comment w:id="515" w:author="Rikke Lise Simested" w:date="2024-11-08T14:13:00Z" w:initials="RLS">
    <w:p w14:paraId="71DA0D21" w14:textId="07FE6342" w:rsidR="00D47B46" w:rsidRDefault="00D47B46">
      <w:pPr>
        <w:pStyle w:val="Kommentartekst"/>
      </w:pPr>
      <w:r>
        <w:rPr>
          <w:rStyle w:val="Kommentarhenvisning"/>
        </w:rPr>
        <w:annotationRef/>
      </w:r>
      <w:r>
        <w:t>Biotek A fra stx erstattes af biologi og kemi på B-niveau. Hvis biotek fra htx så kun biologi B. Naturfag B kan ikke opnås via hf-enkeltfag.</w:t>
      </w:r>
    </w:p>
  </w:comment>
  <w:comment w:id="518" w:author="Rikke Lise Simested" w:date="2024-11-08T14:24:00Z" w:initials="RLS">
    <w:p w14:paraId="28AE49B9" w14:textId="2427A597" w:rsidR="00D47B46" w:rsidRDefault="00D47B46">
      <w:pPr>
        <w:pStyle w:val="Kommentartekst"/>
      </w:pPr>
      <w:r>
        <w:rPr>
          <w:rStyle w:val="Kommentarhenvisning"/>
        </w:rPr>
        <w:annotationRef/>
      </w:r>
      <w:r>
        <w:t xml:space="preserve">Findes ikke som hf-enkeltfag – se: </w:t>
      </w:r>
      <w:hyperlink r:id="rId2" w:history="1">
        <w:r>
          <w:rPr>
            <w:rStyle w:val="Hyperlink"/>
          </w:rPr>
          <w:t xml:space="preserve">Geografi/naturgeografi på de gymnasiale uddannelser | </w:t>
        </w:r>
        <w:proofErr w:type="spellStart"/>
        <w:r>
          <w:rPr>
            <w:rStyle w:val="Hyperlink"/>
          </w:rPr>
          <w:t>UddannelsesGuiden</w:t>
        </w:r>
        <w:proofErr w:type="spellEnd"/>
      </w:hyperlink>
    </w:p>
  </w:comment>
  <w:comment w:id="522" w:author="Rikke Lise Simested" w:date="2024-10-21T10:35:00Z" w:initials="RLS">
    <w:p w14:paraId="066E869E" w14:textId="354DCDEA" w:rsidR="00D47B46" w:rsidRDefault="00D47B46" w:rsidP="00AA3FA6">
      <w:pPr>
        <w:pStyle w:val="Kommentartekst"/>
      </w:pPr>
      <w:r>
        <w:rPr>
          <w:rStyle w:val="Kommentarhenvisning"/>
        </w:rPr>
        <w:annotationRef/>
      </w:r>
      <w:r>
        <w:t xml:space="preserve">Se bemærkning til urban </w:t>
      </w:r>
      <w:proofErr w:type="spellStart"/>
      <w:r>
        <w:t>landskabsing</w:t>
      </w:r>
      <w:proofErr w:type="spellEnd"/>
      <w:r>
        <w:t>.</w:t>
      </w:r>
    </w:p>
    <w:p w14:paraId="375A6ADC" w14:textId="22C253D7" w:rsidR="00D47B46" w:rsidRDefault="00D47B46">
      <w:pPr>
        <w:pStyle w:val="Kommentartekst"/>
      </w:pPr>
    </w:p>
  </w:comment>
  <w:comment w:id="527" w:author="Rikke Lise Simested" w:date="2024-10-21T10:46:00Z" w:initials="RLS">
    <w:p w14:paraId="1033964B" w14:textId="11E9EA10" w:rsidR="00D47B46" w:rsidRDefault="00D47B46">
      <w:pPr>
        <w:pStyle w:val="Kommentartekst"/>
      </w:pPr>
      <w:r>
        <w:rPr>
          <w:rStyle w:val="Kommentarhenvisning"/>
        </w:rPr>
        <w:annotationRef/>
      </w:r>
      <w:r>
        <w:t>Der fastsættes som udgangspunkt ikke specifikke adgangskrav, når der er tale om en ”relevant erhvervsuddannelse”, idet der er direkte adgang med den pågældende erhvervsuddannelse, når den er vurderet ”relevant”.</w:t>
      </w:r>
    </w:p>
  </w:comment>
  <w:comment w:id="532" w:author="Rikke Lise Simested" w:date="2024-10-21T10:48:00Z" w:initials="RLS">
    <w:p w14:paraId="5B4EF280" w14:textId="77777777" w:rsidR="00D47B46" w:rsidRDefault="00D47B46" w:rsidP="00C84A62">
      <w:pPr>
        <w:pStyle w:val="Kommentartekst"/>
      </w:pPr>
      <w:r>
        <w:rPr>
          <w:rStyle w:val="Kommentarhenvisning"/>
        </w:rPr>
        <w:annotationRef/>
      </w:r>
      <w:r>
        <w:t>Alle disse fag er gymnasiale suppleringsfag. Normalt fastsættes ikke specifikke adgangskrav til erhvervsuddannelser som er ”relevante”.</w:t>
      </w:r>
    </w:p>
    <w:p w14:paraId="79E6517D" w14:textId="13D130EF" w:rsidR="00D47B46" w:rsidRDefault="00D47B46">
      <w:pPr>
        <w:pStyle w:val="Kommentartekst"/>
      </w:pPr>
    </w:p>
  </w:comment>
  <w:comment w:id="535" w:author="Rikke Lise Simested" w:date="2024-11-05T09:32:00Z" w:initials="RLS">
    <w:p w14:paraId="38839458" w14:textId="6E1E3142" w:rsidR="00D47B46" w:rsidRDefault="00D47B46">
      <w:pPr>
        <w:pStyle w:val="Kommentartekst"/>
      </w:pPr>
      <w:r>
        <w:rPr>
          <w:rStyle w:val="Kommentarhenvisning"/>
        </w:rPr>
        <w:annotationRef/>
      </w:r>
      <w:r>
        <w:t>Alle diplomingeniøruddannelser oplistes i alfabetisk orden – dvs. uden ”hovedområde” og med enslydende adgangskrav. Det vil sige, at uddannelserne rubriceres i 3 kasser: 1) med matematik A , 2) matematik B og endelig 3) engelsk A (Global Business og teknologi)</w:t>
      </w:r>
    </w:p>
  </w:comment>
  <w:comment w:id="538" w:author="Rikke Lise Simested" w:date="2024-10-21T10:51:00Z" w:initials="RLS">
    <w:p w14:paraId="6401F48F" w14:textId="77777777" w:rsidR="00D47B46" w:rsidRDefault="00D47B46" w:rsidP="00C84A62">
      <w:pPr>
        <w:pStyle w:val="Kommentartekst"/>
      </w:pPr>
      <w:r>
        <w:rPr>
          <w:rStyle w:val="Kommentarhenvisning"/>
        </w:rPr>
        <w:annotationRef/>
      </w:r>
      <w:bookmarkStart w:id="542" w:name="_Hlk180574520"/>
      <w:r>
        <w:t>Obligatoriske fag i adgangskursus til ingeniøruddannelserne:</w:t>
      </w:r>
    </w:p>
    <w:p w14:paraId="3A1001AB" w14:textId="77777777" w:rsidR="00D47B46" w:rsidRDefault="00D47B46" w:rsidP="00C84A62">
      <w:pPr>
        <w:pStyle w:val="Kommentartekst"/>
      </w:pPr>
      <w:r>
        <w:t>Matematik A</w:t>
      </w:r>
    </w:p>
    <w:p w14:paraId="131CD04B" w14:textId="77777777" w:rsidR="00D47B46" w:rsidRDefault="00D47B46" w:rsidP="00C84A62">
      <w:pPr>
        <w:pStyle w:val="Kommentartekst"/>
      </w:pPr>
      <w:r>
        <w:t>Fysik B</w:t>
      </w:r>
    </w:p>
    <w:p w14:paraId="536F988C" w14:textId="77777777" w:rsidR="00D47B46" w:rsidRDefault="00D47B46" w:rsidP="00C84A62">
      <w:pPr>
        <w:pStyle w:val="Kommentartekst"/>
      </w:pPr>
      <w:r>
        <w:t>Kemi C</w:t>
      </w:r>
    </w:p>
    <w:p w14:paraId="7B3C21C0" w14:textId="77777777" w:rsidR="00D47B46" w:rsidRDefault="00D47B46" w:rsidP="00C84A62">
      <w:pPr>
        <w:pStyle w:val="Kommentartekst"/>
      </w:pPr>
      <w:r>
        <w:t>Dansk A</w:t>
      </w:r>
    </w:p>
    <w:p w14:paraId="4CE7BC5C" w14:textId="77777777" w:rsidR="00D47B46" w:rsidRDefault="00D47B46" w:rsidP="00C84A62">
      <w:pPr>
        <w:pStyle w:val="Kommentartekst"/>
      </w:pPr>
      <w:r>
        <w:t>Engelsk B</w:t>
      </w:r>
      <w:bookmarkEnd w:id="542"/>
    </w:p>
    <w:p w14:paraId="7131E7C4" w14:textId="77777777" w:rsidR="00D47B46" w:rsidRDefault="00D47B46" w:rsidP="00C84A62">
      <w:pPr>
        <w:pStyle w:val="Kommentartekst"/>
      </w:pPr>
    </w:p>
    <w:p w14:paraId="3F5F4230" w14:textId="22953BF2" w:rsidR="00D47B46" w:rsidRDefault="00D47B46" w:rsidP="00C84A62">
      <w:pPr>
        <w:pStyle w:val="Kommentartekst"/>
      </w:pPr>
      <w:r>
        <w:t xml:space="preserve">Derfor kan de </w:t>
      </w:r>
      <w:r w:rsidRPr="005842A4">
        <w:rPr>
          <w:i/>
        </w:rPr>
        <w:t xml:space="preserve">specifikke </w:t>
      </w:r>
      <w:r>
        <w:rPr>
          <w:i/>
        </w:rPr>
        <w:t>adgangs</w:t>
      </w:r>
      <w:r w:rsidRPr="005842A4">
        <w:rPr>
          <w:i/>
        </w:rPr>
        <w:t>krav</w:t>
      </w:r>
      <w:r>
        <w:t xml:space="preserve"> ikke være lavere eller på samme niveau som de obligatoriske fag i adgangskurset.</w:t>
      </w:r>
    </w:p>
  </w:comment>
  <w:comment w:id="544" w:author="Rikke Lise Simested" w:date="2024-10-21T10:52:00Z" w:initials="RLS">
    <w:p w14:paraId="654757A1" w14:textId="77777777" w:rsidR="00D47B46" w:rsidRDefault="00D47B46" w:rsidP="00743E4D">
      <w:pPr>
        <w:pStyle w:val="Kommentartekst"/>
      </w:pPr>
      <w:r>
        <w:rPr>
          <w:rStyle w:val="Kommentarhenvisning"/>
        </w:rPr>
        <w:annotationRef/>
      </w:r>
      <w:r>
        <w:t>Obligatoriske fag i adgangskursus til ingeniøruddannelserne:</w:t>
      </w:r>
    </w:p>
    <w:p w14:paraId="7CF9983F" w14:textId="77777777" w:rsidR="00D47B46" w:rsidRDefault="00D47B46" w:rsidP="00743E4D">
      <w:pPr>
        <w:pStyle w:val="Kommentartekst"/>
      </w:pPr>
      <w:r>
        <w:t>Matematik A</w:t>
      </w:r>
    </w:p>
    <w:p w14:paraId="0E52A426" w14:textId="77777777" w:rsidR="00D47B46" w:rsidRDefault="00D47B46" w:rsidP="00743E4D">
      <w:pPr>
        <w:pStyle w:val="Kommentartekst"/>
      </w:pPr>
      <w:r>
        <w:t>Fysik B</w:t>
      </w:r>
    </w:p>
    <w:p w14:paraId="136FF1A4" w14:textId="77777777" w:rsidR="00D47B46" w:rsidRDefault="00D47B46" w:rsidP="00743E4D">
      <w:pPr>
        <w:pStyle w:val="Kommentartekst"/>
      </w:pPr>
      <w:r>
        <w:t>Kemi C</w:t>
      </w:r>
    </w:p>
    <w:p w14:paraId="4895DE05" w14:textId="77777777" w:rsidR="00D47B46" w:rsidRDefault="00D47B46" w:rsidP="00743E4D">
      <w:pPr>
        <w:pStyle w:val="Kommentartekst"/>
      </w:pPr>
      <w:r>
        <w:t>Dansk A</w:t>
      </w:r>
    </w:p>
    <w:p w14:paraId="38733D8F" w14:textId="77777777" w:rsidR="00D47B46" w:rsidRDefault="00D47B46" w:rsidP="00743E4D">
      <w:pPr>
        <w:pStyle w:val="Kommentartekst"/>
      </w:pPr>
      <w:r>
        <w:t>Engelsk B</w:t>
      </w:r>
    </w:p>
    <w:p w14:paraId="380D6553" w14:textId="77777777" w:rsidR="00D47B46" w:rsidRDefault="00D47B46" w:rsidP="00743E4D">
      <w:pPr>
        <w:pStyle w:val="Kommentartekst"/>
      </w:pPr>
    </w:p>
    <w:p w14:paraId="73E312F4" w14:textId="74F4FAD7" w:rsidR="00D47B46" w:rsidRDefault="00D47B46" w:rsidP="00743E4D">
      <w:pPr>
        <w:pStyle w:val="Kommentartekst"/>
      </w:pPr>
      <w:r>
        <w:t xml:space="preserve">Derfor kan de </w:t>
      </w:r>
      <w:r w:rsidRPr="005842A4">
        <w:rPr>
          <w:i/>
        </w:rPr>
        <w:t xml:space="preserve">specifikke </w:t>
      </w:r>
      <w:r>
        <w:rPr>
          <w:i/>
        </w:rPr>
        <w:t>adgangs</w:t>
      </w:r>
      <w:r w:rsidRPr="005842A4">
        <w:rPr>
          <w:i/>
        </w:rPr>
        <w:t>krav</w:t>
      </w:r>
      <w:r>
        <w:t xml:space="preserve"> ikke være lavere eller på samme niveau som de obligatoriske fag i adgangskurset.</w:t>
      </w:r>
    </w:p>
  </w:comment>
  <w:comment w:id="552" w:author="Rikke Lise Simested" w:date="2024-10-21T10:53:00Z" w:initials="RLS">
    <w:p w14:paraId="13DCFBD9" w14:textId="05A117CF" w:rsidR="00D47B46" w:rsidRDefault="00D47B46" w:rsidP="00743E4D">
      <w:pPr>
        <w:pStyle w:val="Kommentartekst"/>
      </w:pPr>
      <w:r>
        <w:rPr>
          <w:rStyle w:val="Kommentarhenvisning"/>
        </w:rPr>
        <w:annotationRef/>
      </w:r>
      <w:r>
        <w:t>Se ovenfor</w:t>
      </w:r>
    </w:p>
  </w:comment>
  <w:comment w:id="564" w:author="Rikke Lise Simested" w:date="2024-10-21T10:53:00Z" w:initials="RLS">
    <w:p w14:paraId="101B0B10" w14:textId="73714D46" w:rsidR="00D47B46" w:rsidRDefault="00D47B46">
      <w:pPr>
        <w:pStyle w:val="Kommentartekst"/>
      </w:pPr>
      <w:r>
        <w:rPr>
          <w:rStyle w:val="Kommentarhenvisning"/>
        </w:rPr>
        <w:annotationRef/>
      </w:r>
      <w:r>
        <w:t>Se ovenfor</w:t>
      </w:r>
    </w:p>
  </w:comment>
  <w:comment w:id="570" w:author="Rikke Lise Simested" w:date="2024-10-21T10:54:00Z" w:initials="RLS">
    <w:p w14:paraId="507CCAD2" w14:textId="77777777" w:rsidR="00D47B46" w:rsidRDefault="00D47B46" w:rsidP="00743E4D">
      <w:pPr>
        <w:pStyle w:val="Kommentartekst"/>
      </w:pPr>
      <w:r>
        <w:rPr>
          <w:rStyle w:val="Kommentarhenvisning"/>
        </w:rPr>
        <w:annotationRef/>
      </w:r>
      <w:r>
        <w:t>Se ovenfor</w:t>
      </w:r>
    </w:p>
    <w:p w14:paraId="2A6D7328" w14:textId="0B24BED8" w:rsidR="00D47B46" w:rsidRDefault="00D47B46">
      <w:pPr>
        <w:pStyle w:val="Kommentartekst"/>
      </w:pPr>
    </w:p>
  </w:comment>
  <w:comment w:id="578" w:author="Rikke Lise Simested" w:date="2024-10-21T10:55:00Z" w:initials="RLS">
    <w:p w14:paraId="1E069DC6" w14:textId="77777777" w:rsidR="00D47B46" w:rsidRDefault="00D47B46" w:rsidP="00743E4D">
      <w:pPr>
        <w:pStyle w:val="Kommentartekst"/>
      </w:pPr>
      <w:r>
        <w:rPr>
          <w:rStyle w:val="Kommentarhenvisning"/>
        </w:rPr>
        <w:annotationRef/>
      </w:r>
      <w:r>
        <w:t>Se ovenfor</w:t>
      </w:r>
    </w:p>
    <w:p w14:paraId="538C4332" w14:textId="46FAC93A" w:rsidR="00D47B46" w:rsidRDefault="00D47B46">
      <w:pPr>
        <w:pStyle w:val="Kommentartekst"/>
      </w:pPr>
    </w:p>
  </w:comment>
  <w:comment w:id="586" w:author="Rikke Lise Simested" w:date="2024-10-21T10:55:00Z" w:initials="RLS">
    <w:p w14:paraId="21FF4C98" w14:textId="77777777" w:rsidR="00D47B46" w:rsidRDefault="00D47B46" w:rsidP="00743E4D">
      <w:pPr>
        <w:pStyle w:val="Kommentartekst"/>
      </w:pPr>
      <w:r>
        <w:rPr>
          <w:rStyle w:val="Kommentarhenvisning"/>
        </w:rPr>
        <w:annotationRef/>
      </w:r>
      <w:r>
        <w:t>Se ovenfor</w:t>
      </w:r>
    </w:p>
    <w:p w14:paraId="454CD1D3" w14:textId="2F1A60C6" w:rsidR="00D47B46" w:rsidRDefault="00D47B46">
      <w:pPr>
        <w:pStyle w:val="Kommentartekst"/>
      </w:pPr>
    </w:p>
  </w:comment>
  <w:comment w:id="594" w:author="Rikke Lise Simested" w:date="2024-10-21T10:56:00Z" w:initials="RLS">
    <w:p w14:paraId="20402593" w14:textId="77777777" w:rsidR="00D47B46" w:rsidRDefault="00D47B46" w:rsidP="00743E4D">
      <w:pPr>
        <w:pStyle w:val="Kommentartekst"/>
      </w:pPr>
      <w:r>
        <w:rPr>
          <w:rStyle w:val="Kommentarhenvisning"/>
        </w:rPr>
        <w:annotationRef/>
      </w:r>
      <w:r>
        <w:t>Se ovenfor</w:t>
      </w:r>
    </w:p>
    <w:p w14:paraId="5F4E8991" w14:textId="63005EC2" w:rsidR="00D47B46" w:rsidRDefault="00D47B46">
      <w:pPr>
        <w:pStyle w:val="Kommentartekst"/>
      </w:pPr>
    </w:p>
  </w:comment>
  <w:comment w:id="601" w:author="Rikke Lise Simested" w:date="2024-10-21T10:57:00Z" w:initials="RLS">
    <w:p w14:paraId="2437E118" w14:textId="0AA58262" w:rsidR="00D47B46" w:rsidRDefault="00D47B46">
      <w:pPr>
        <w:pStyle w:val="Kommentartekst"/>
      </w:pPr>
      <w:r>
        <w:rPr>
          <w:rStyle w:val="Kommentarhenvisning"/>
        </w:rPr>
        <w:annotationRef/>
      </w:r>
      <w:r w:rsidR="00814894">
        <w:t>Se ovenfor</w:t>
      </w:r>
    </w:p>
  </w:comment>
  <w:comment w:id="608" w:author="Rikke Lise Simested" w:date="2024-11-22T14:15:00Z" w:initials="RLS">
    <w:p w14:paraId="0A879FB4" w14:textId="7E1EA158" w:rsidR="00814894" w:rsidRDefault="00814894">
      <w:pPr>
        <w:pStyle w:val="Kommentartekst"/>
      </w:pPr>
      <w:r>
        <w:rPr>
          <w:rStyle w:val="Kommentarhenvisning"/>
        </w:rPr>
        <w:annotationRef/>
      </w:r>
      <w:r>
        <w:t>Se ovenfor</w:t>
      </w:r>
    </w:p>
  </w:comment>
  <w:comment w:id="614" w:author="Rikke Lise Simested" w:date="2024-10-21T10:57:00Z" w:initials="RLS">
    <w:p w14:paraId="50D3BF5E" w14:textId="3EFF95C6" w:rsidR="00D47B46" w:rsidRDefault="00D47B46">
      <w:pPr>
        <w:pStyle w:val="Kommentartekst"/>
      </w:pPr>
      <w:r>
        <w:rPr>
          <w:rStyle w:val="Kommentarhenvisning"/>
        </w:rPr>
        <w:annotationRef/>
      </w:r>
      <w:r w:rsidR="00814894">
        <w:t>Se ovenfor</w:t>
      </w:r>
    </w:p>
  </w:comment>
  <w:comment w:id="621" w:author="Rikke Lise Simested" w:date="2024-10-21T10:57:00Z" w:initials="RLS">
    <w:p w14:paraId="3D3B36C8" w14:textId="0B16927D" w:rsidR="00D47B46" w:rsidRDefault="00D47B46">
      <w:pPr>
        <w:pStyle w:val="Kommentartekst"/>
      </w:pPr>
      <w:r>
        <w:rPr>
          <w:rStyle w:val="Kommentarhenvisning"/>
        </w:rPr>
        <w:annotationRef/>
      </w:r>
      <w:r w:rsidR="00814894">
        <w:t>Se ovenfor</w:t>
      </w:r>
    </w:p>
  </w:comment>
  <w:comment w:id="628" w:author="Rikke Lise Simested" w:date="2024-10-21T10:57:00Z" w:initials="RLS">
    <w:p w14:paraId="6ACAD792" w14:textId="503A9BED" w:rsidR="00D47B46" w:rsidRDefault="00D47B46">
      <w:pPr>
        <w:pStyle w:val="Kommentartekst"/>
      </w:pPr>
      <w:r>
        <w:rPr>
          <w:rStyle w:val="Kommentarhenvisning"/>
        </w:rPr>
        <w:annotationRef/>
      </w:r>
      <w:r w:rsidR="00814894">
        <w:t>Se ovenfor</w:t>
      </w:r>
    </w:p>
  </w:comment>
  <w:comment w:id="635" w:author="Rikke Lise Simested" w:date="2024-10-21T10:58:00Z" w:initials="RLS">
    <w:p w14:paraId="2970232C" w14:textId="77777777" w:rsidR="00D47B46" w:rsidRDefault="00D47B46" w:rsidP="00743E4D">
      <w:pPr>
        <w:pStyle w:val="Kommentartekst"/>
      </w:pPr>
      <w:r>
        <w:rPr>
          <w:rStyle w:val="Kommentarhenvisning"/>
        </w:rPr>
        <w:annotationRef/>
      </w:r>
      <w:r>
        <w:t>Se ovenfor</w:t>
      </w:r>
    </w:p>
    <w:p w14:paraId="263CD2D3" w14:textId="06709E28" w:rsidR="00D47B46" w:rsidRDefault="00D47B46">
      <w:pPr>
        <w:pStyle w:val="Kommentartekst"/>
      </w:pPr>
    </w:p>
  </w:comment>
  <w:comment w:id="642" w:author="Rikke Lise Simested" w:date="2024-10-21T10:58:00Z" w:initials="RLS">
    <w:p w14:paraId="4DC863E0" w14:textId="77777777" w:rsidR="00D47B46" w:rsidRDefault="00D47B46" w:rsidP="00743E4D">
      <w:pPr>
        <w:pStyle w:val="Kommentartekst"/>
      </w:pPr>
      <w:r>
        <w:rPr>
          <w:rStyle w:val="Kommentarhenvisning"/>
        </w:rPr>
        <w:annotationRef/>
      </w:r>
      <w:r>
        <w:t>Se ovenfor</w:t>
      </w:r>
    </w:p>
    <w:p w14:paraId="4BD41429" w14:textId="22165505" w:rsidR="00D47B46" w:rsidRDefault="00D47B46">
      <w:pPr>
        <w:pStyle w:val="Kommentartekst"/>
      </w:pPr>
    </w:p>
  </w:comment>
  <w:comment w:id="649" w:author="Rikke Lise Simested" w:date="2024-10-21T10:58:00Z" w:initials="RLS">
    <w:p w14:paraId="08C3A33E" w14:textId="77777777" w:rsidR="00D47B46" w:rsidRDefault="00D47B46" w:rsidP="00743E4D">
      <w:pPr>
        <w:pStyle w:val="Kommentartekst"/>
      </w:pPr>
      <w:r>
        <w:rPr>
          <w:rStyle w:val="Kommentarhenvisning"/>
        </w:rPr>
        <w:annotationRef/>
      </w:r>
      <w:r>
        <w:t>Se ovenfor</w:t>
      </w:r>
    </w:p>
    <w:p w14:paraId="1BAC7805" w14:textId="42852405" w:rsidR="00D47B46" w:rsidRDefault="00D47B46">
      <w:pPr>
        <w:pStyle w:val="Kommentartekst"/>
      </w:pPr>
    </w:p>
  </w:comment>
  <w:comment w:id="656" w:author="Rikke Lise Simested" w:date="2024-10-21T10:58:00Z" w:initials="RLS">
    <w:p w14:paraId="18B353B3" w14:textId="77777777" w:rsidR="00D47B46" w:rsidRDefault="00D47B46" w:rsidP="00743E4D">
      <w:pPr>
        <w:pStyle w:val="Kommentartekst"/>
      </w:pPr>
      <w:r>
        <w:rPr>
          <w:rStyle w:val="Kommentarhenvisning"/>
        </w:rPr>
        <w:annotationRef/>
      </w:r>
      <w:r>
        <w:t>Se ovenfor</w:t>
      </w:r>
    </w:p>
    <w:p w14:paraId="545A49AE" w14:textId="26C96EFB" w:rsidR="00D47B46" w:rsidRDefault="00D47B46">
      <w:pPr>
        <w:pStyle w:val="Kommentartekst"/>
      </w:pPr>
    </w:p>
  </w:comment>
  <w:comment w:id="663" w:author="Rikke Lise Simested" w:date="2024-10-21T10:58:00Z" w:initials="RLS">
    <w:p w14:paraId="480B282F" w14:textId="77777777" w:rsidR="00D47B46" w:rsidRDefault="00D47B46" w:rsidP="00743E4D">
      <w:pPr>
        <w:pStyle w:val="Kommentartekst"/>
      </w:pPr>
      <w:r>
        <w:rPr>
          <w:rStyle w:val="Kommentarhenvisning"/>
        </w:rPr>
        <w:annotationRef/>
      </w:r>
      <w:r>
        <w:t>Se ovenfor</w:t>
      </w:r>
    </w:p>
    <w:p w14:paraId="329EBC91" w14:textId="0EB4C58B" w:rsidR="00D47B46" w:rsidRDefault="00D47B46">
      <w:pPr>
        <w:pStyle w:val="Kommentartekst"/>
      </w:pPr>
    </w:p>
  </w:comment>
  <w:comment w:id="670" w:author="Rikke Lise Simested" w:date="2024-10-21T10:58:00Z" w:initials="RLS">
    <w:p w14:paraId="48A5D9A0" w14:textId="77777777" w:rsidR="00D47B46" w:rsidRDefault="00D47B46" w:rsidP="00743E4D">
      <w:pPr>
        <w:pStyle w:val="Kommentartekst"/>
      </w:pPr>
      <w:r>
        <w:rPr>
          <w:rStyle w:val="Kommentarhenvisning"/>
        </w:rPr>
        <w:annotationRef/>
      </w:r>
      <w:r>
        <w:t>Se ovenfor</w:t>
      </w:r>
    </w:p>
    <w:p w14:paraId="6F115FE0" w14:textId="0897F530" w:rsidR="00D47B46" w:rsidRDefault="00D47B46">
      <w:pPr>
        <w:pStyle w:val="Kommentartekst"/>
      </w:pPr>
    </w:p>
  </w:comment>
  <w:comment w:id="677" w:author="Rikke Lise Simested" w:date="2024-10-21T10:59:00Z" w:initials="RLS">
    <w:p w14:paraId="380427EB" w14:textId="77777777" w:rsidR="00D47B46" w:rsidRDefault="00D47B46" w:rsidP="00743E4D">
      <w:pPr>
        <w:pStyle w:val="Kommentartekst"/>
      </w:pPr>
      <w:r>
        <w:rPr>
          <w:rStyle w:val="Kommentarhenvisning"/>
        </w:rPr>
        <w:annotationRef/>
      </w:r>
      <w:r>
        <w:t>Se ovenfor</w:t>
      </w:r>
    </w:p>
    <w:p w14:paraId="1D9AA8E4" w14:textId="514DFD88" w:rsidR="00D47B46" w:rsidRDefault="00D47B46">
      <w:pPr>
        <w:pStyle w:val="Kommentartekst"/>
      </w:pPr>
    </w:p>
  </w:comment>
  <w:comment w:id="682" w:author="Rikke Lise Simested" w:date="2024-10-21T10:59:00Z" w:initials="RLS">
    <w:p w14:paraId="196189F8" w14:textId="158E03CE" w:rsidR="00D47B46" w:rsidRDefault="00D47B46" w:rsidP="00743E4D">
      <w:pPr>
        <w:pStyle w:val="Kommentartekst"/>
      </w:pPr>
      <w:r>
        <w:rPr>
          <w:rStyle w:val="Kommentarhenvisning"/>
        </w:rPr>
        <w:annotationRef/>
      </w:r>
      <w:r>
        <w:t>Engelsk A er OK som specifikt adgangskrav – ellers se ovenfor</w:t>
      </w:r>
    </w:p>
    <w:p w14:paraId="5A747836" w14:textId="413495BF" w:rsidR="00D47B46" w:rsidRDefault="00D47B46">
      <w:pPr>
        <w:pStyle w:val="Kommentartekst"/>
      </w:pPr>
    </w:p>
  </w:comment>
  <w:comment w:id="687" w:author="Rikke Lise Simested" w:date="2024-10-21T10:59:00Z" w:initials="RLS">
    <w:p w14:paraId="201B82C5" w14:textId="77777777" w:rsidR="00D47B46" w:rsidRDefault="00D47B46" w:rsidP="00743E4D">
      <w:pPr>
        <w:pStyle w:val="Kommentartekst"/>
      </w:pPr>
      <w:r>
        <w:rPr>
          <w:rStyle w:val="Kommentarhenvisning"/>
        </w:rPr>
        <w:annotationRef/>
      </w:r>
      <w:r>
        <w:t>Se ovenfor</w:t>
      </w:r>
    </w:p>
    <w:p w14:paraId="127C303A" w14:textId="4152C9FB" w:rsidR="00D47B46" w:rsidRDefault="00D47B46">
      <w:pPr>
        <w:pStyle w:val="Kommentartekst"/>
      </w:pPr>
    </w:p>
  </w:comment>
  <w:comment w:id="690" w:author="Rikke Lise Simested" w:date="2024-11-05T09:34:00Z" w:initials="RLS">
    <w:p w14:paraId="06CC3126" w14:textId="55D6F95A" w:rsidR="00D47B46" w:rsidRDefault="00D47B46">
      <w:pPr>
        <w:pStyle w:val="Kommentartekst"/>
      </w:pPr>
      <w:r>
        <w:rPr>
          <w:rStyle w:val="Kommentarhenvisning"/>
        </w:rPr>
        <w:annotationRef/>
      </w:r>
      <w:r>
        <w:t>Enten angive ”relevante” eller alle ”3-årige” – spørg uddannelsen!</w:t>
      </w:r>
    </w:p>
  </w:comment>
  <w:comment w:id="694" w:author="Rikke Lise Simested" w:date="2024-10-21T12:45:00Z" w:initials="RLS">
    <w:p w14:paraId="25E9E4D8" w14:textId="77777777" w:rsidR="00D47B46" w:rsidRDefault="00D47B46">
      <w:pPr>
        <w:pStyle w:val="Kommentartekst"/>
      </w:pPr>
      <w:r>
        <w:rPr>
          <w:rStyle w:val="Kommentarhenvisning"/>
        </w:rPr>
        <w:annotationRef/>
      </w:r>
      <w:r>
        <w:t>Adgangskurset har følgende obligatoriske fag:</w:t>
      </w:r>
    </w:p>
    <w:p w14:paraId="1F18EF74" w14:textId="77777777" w:rsidR="00D47B46" w:rsidRDefault="00D47B46">
      <w:pPr>
        <w:pStyle w:val="Kommentartekst"/>
      </w:pPr>
      <w:r>
        <w:t>Matematik A</w:t>
      </w:r>
    </w:p>
    <w:p w14:paraId="39D2D3A4" w14:textId="77777777" w:rsidR="00D47B46" w:rsidRDefault="00D47B46">
      <w:pPr>
        <w:pStyle w:val="Kommentartekst"/>
      </w:pPr>
      <w:r>
        <w:t>Fysik B</w:t>
      </w:r>
    </w:p>
    <w:p w14:paraId="329092BF" w14:textId="77777777" w:rsidR="00D47B46" w:rsidRDefault="00D47B46">
      <w:pPr>
        <w:pStyle w:val="Kommentartekst"/>
      </w:pPr>
      <w:r>
        <w:t>Dansk C</w:t>
      </w:r>
    </w:p>
    <w:p w14:paraId="0341F7ED" w14:textId="77777777" w:rsidR="00D47B46" w:rsidRDefault="00D47B46">
      <w:pPr>
        <w:pStyle w:val="Kommentartekst"/>
      </w:pPr>
      <w:r>
        <w:t>Engelsk C</w:t>
      </w:r>
    </w:p>
    <w:p w14:paraId="0696334D" w14:textId="77777777" w:rsidR="00D47B46" w:rsidRDefault="00D47B46">
      <w:pPr>
        <w:pStyle w:val="Kommentartekst"/>
      </w:pPr>
      <w:r>
        <w:t>Alle fag skal være bestået med mindst 2,0, jf. § 10, stk. 2, i adgangskursusbekendtgørelsen.</w:t>
      </w:r>
    </w:p>
    <w:p w14:paraId="7F686359" w14:textId="7A1C9FEE" w:rsidR="00D47B46" w:rsidRDefault="00D47B46">
      <w:pPr>
        <w:pStyle w:val="Kommentartekst"/>
      </w:pPr>
      <w:r>
        <w:t>De specifikke adgangskrav kan ikke fastsættes på lavere eller samme niveau.</w:t>
      </w:r>
    </w:p>
  </w:comment>
  <w:comment w:id="702" w:author="Rikke Lise Simested" w:date="2024-11-05T09:35:00Z" w:initials="RLS">
    <w:p w14:paraId="3328E23E" w14:textId="7962EA91" w:rsidR="00D47B46" w:rsidRDefault="00D47B46">
      <w:pPr>
        <w:pStyle w:val="Kommentartekst"/>
      </w:pPr>
      <w:r>
        <w:rPr>
          <w:rStyle w:val="Kommentarhenvisning"/>
        </w:rPr>
        <w:annotationRef/>
      </w:r>
      <w:r>
        <w:t>Relevant eller 3-årig?</w:t>
      </w:r>
    </w:p>
  </w:comment>
  <w:comment w:id="708" w:author="Rikke Lise Simested" w:date="2024-10-21T12:47:00Z" w:initials="RLS">
    <w:p w14:paraId="3A77E365" w14:textId="26FCC5C4" w:rsidR="00D47B46" w:rsidRPr="009C7189" w:rsidRDefault="00D47B46" w:rsidP="00465BDA">
      <w:pPr>
        <w:rPr>
          <w:lang w:eastAsia="da-DK"/>
        </w:rPr>
      </w:pPr>
      <w:r>
        <w:rPr>
          <w:rStyle w:val="Kommentarhenvisning"/>
        </w:rPr>
        <w:annotationRef/>
      </w:r>
      <w:r w:rsidRPr="009C7189">
        <w:rPr>
          <w:lang w:eastAsia="da-DK"/>
        </w:rPr>
        <w:t>Se ovenfor</w:t>
      </w:r>
    </w:p>
    <w:p w14:paraId="504E45F8" w14:textId="65DF16BB" w:rsidR="00D47B46" w:rsidRDefault="00D47B46">
      <w:pPr>
        <w:pStyle w:val="Kommentartekst"/>
      </w:pPr>
    </w:p>
  </w:comment>
  <w:comment w:id="714" w:author="Rikke Lise Simested" w:date="2024-11-05T09:35:00Z" w:initials="RLS">
    <w:p w14:paraId="62CDBF33" w14:textId="1DA78333" w:rsidR="00D47B46" w:rsidRDefault="00D47B46">
      <w:pPr>
        <w:pStyle w:val="Kommentartekst"/>
      </w:pPr>
      <w:r>
        <w:rPr>
          <w:rStyle w:val="Kommentarhenvisning"/>
        </w:rPr>
        <w:annotationRef/>
      </w:r>
      <w:r>
        <w:t>Relevant eller 3-årig?</w:t>
      </w:r>
    </w:p>
  </w:comment>
  <w:comment w:id="718" w:author="Rikke Lise Simested" w:date="2024-10-21T12:48:00Z" w:initials="RLS">
    <w:p w14:paraId="6964CDB9" w14:textId="77777777" w:rsidR="00D47B46" w:rsidRDefault="00D47B46" w:rsidP="00465BDA">
      <w:pPr>
        <w:pStyle w:val="Kommentartekst"/>
      </w:pPr>
      <w:r>
        <w:rPr>
          <w:rStyle w:val="Kommentarhenvisning"/>
        </w:rPr>
        <w:annotationRef/>
      </w:r>
      <w:r>
        <w:t>Se ovenfor</w:t>
      </w:r>
    </w:p>
    <w:p w14:paraId="0F46A73C" w14:textId="248A517C" w:rsidR="00D47B46" w:rsidRDefault="00D47B46">
      <w:pPr>
        <w:pStyle w:val="Kommentartekst"/>
      </w:pPr>
    </w:p>
  </w:comment>
  <w:comment w:id="724" w:author="Rikke Lise Simested" w:date="2024-11-05T09:36:00Z" w:initials="RLS">
    <w:p w14:paraId="3E610841" w14:textId="315ABD6F" w:rsidR="00D47B46" w:rsidRDefault="00D47B46">
      <w:pPr>
        <w:pStyle w:val="Kommentartekst"/>
      </w:pPr>
      <w:r>
        <w:rPr>
          <w:rStyle w:val="Kommentarhenvisning"/>
        </w:rPr>
        <w:annotationRef/>
      </w:r>
      <w:r>
        <w:t>Relevant eller 3-årig?</w:t>
      </w:r>
    </w:p>
  </w:comment>
  <w:comment w:id="727" w:author="Rikke Lise Simested" w:date="2024-10-21T12:49:00Z" w:initials="RLS">
    <w:p w14:paraId="0C0523EF" w14:textId="2A4FB993" w:rsidR="00D47B46" w:rsidRDefault="00D47B46">
      <w:pPr>
        <w:pStyle w:val="Kommentartekst"/>
      </w:pPr>
      <w:r>
        <w:rPr>
          <w:rStyle w:val="Kommentarhenvisning"/>
        </w:rPr>
        <w:annotationRef/>
      </w:r>
      <w:r>
        <w:t>Se ovenfor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326A987" w15:done="0"/>
  <w15:commentEx w15:paraId="13988EB7" w15:done="0"/>
  <w15:commentEx w15:paraId="3767E18E" w15:done="0"/>
  <w15:commentEx w15:paraId="2744E266" w15:done="0"/>
  <w15:commentEx w15:paraId="18AE266B" w15:done="0"/>
  <w15:commentEx w15:paraId="06EE567B" w15:done="0"/>
  <w15:commentEx w15:paraId="00785752" w15:done="0"/>
  <w15:commentEx w15:paraId="137C91B2" w15:done="0"/>
  <w15:commentEx w15:paraId="23BAA5D4" w15:done="0"/>
  <w15:commentEx w15:paraId="5B9FA7EC" w15:done="0"/>
  <w15:commentEx w15:paraId="568145BD" w15:done="0"/>
  <w15:commentEx w15:paraId="5B519C98" w15:done="0"/>
  <w15:commentEx w15:paraId="64F156B9" w15:done="0"/>
  <w15:commentEx w15:paraId="1998D971" w15:done="0"/>
  <w15:commentEx w15:paraId="17DA7C8D" w15:done="0"/>
  <w15:commentEx w15:paraId="33E8DF0D" w15:done="0"/>
  <w15:commentEx w15:paraId="07C1C78C" w15:done="0"/>
  <w15:commentEx w15:paraId="381D64B2" w15:done="0"/>
  <w15:commentEx w15:paraId="69504CB7" w15:done="0"/>
  <w15:commentEx w15:paraId="0AA387AA" w15:done="0"/>
  <w15:commentEx w15:paraId="200864BA" w15:done="0"/>
  <w15:commentEx w15:paraId="71DA0D21" w15:done="0"/>
  <w15:commentEx w15:paraId="28AE49B9" w15:done="0"/>
  <w15:commentEx w15:paraId="375A6ADC" w15:done="0"/>
  <w15:commentEx w15:paraId="1033964B" w15:done="0"/>
  <w15:commentEx w15:paraId="79E6517D" w15:done="0"/>
  <w15:commentEx w15:paraId="38839458" w15:done="0"/>
  <w15:commentEx w15:paraId="3F5F4230" w15:done="0"/>
  <w15:commentEx w15:paraId="73E312F4" w15:done="0"/>
  <w15:commentEx w15:paraId="13DCFBD9" w15:done="0"/>
  <w15:commentEx w15:paraId="101B0B10" w15:done="0"/>
  <w15:commentEx w15:paraId="2A6D7328" w15:done="0"/>
  <w15:commentEx w15:paraId="538C4332" w15:done="0"/>
  <w15:commentEx w15:paraId="454CD1D3" w15:done="0"/>
  <w15:commentEx w15:paraId="5F4E8991" w15:done="0"/>
  <w15:commentEx w15:paraId="2437E118" w15:done="0"/>
  <w15:commentEx w15:paraId="0A879FB4" w15:done="0"/>
  <w15:commentEx w15:paraId="50D3BF5E" w15:done="0"/>
  <w15:commentEx w15:paraId="3D3B36C8" w15:done="0"/>
  <w15:commentEx w15:paraId="6ACAD792" w15:done="0"/>
  <w15:commentEx w15:paraId="263CD2D3" w15:done="0"/>
  <w15:commentEx w15:paraId="4BD41429" w15:done="0"/>
  <w15:commentEx w15:paraId="1BAC7805" w15:done="0"/>
  <w15:commentEx w15:paraId="545A49AE" w15:done="0"/>
  <w15:commentEx w15:paraId="329EBC91" w15:done="0"/>
  <w15:commentEx w15:paraId="6F115FE0" w15:done="0"/>
  <w15:commentEx w15:paraId="1D9AA8E4" w15:done="0"/>
  <w15:commentEx w15:paraId="5A747836" w15:done="0"/>
  <w15:commentEx w15:paraId="127C303A" w15:done="0"/>
  <w15:commentEx w15:paraId="06CC3126" w15:done="0"/>
  <w15:commentEx w15:paraId="7F686359" w15:done="0"/>
  <w15:commentEx w15:paraId="3328E23E" w15:done="0"/>
  <w15:commentEx w15:paraId="504E45F8" w15:done="0"/>
  <w15:commentEx w15:paraId="62CDBF33" w15:done="0"/>
  <w15:commentEx w15:paraId="0F46A73C" w15:done="0"/>
  <w15:commentEx w15:paraId="3E610841" w15:done="0"/>
  <w15:commentEx w15:paraId="0C0523E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26A987" w16cid:durableId="2AC08F85"/>
  <w16cid:commentId w16cid:paraId="13988EB7" w16cid:durableId="2AD885F2"/>
  <w16cid:commentId w16cid:paraId="3767E18E" w16cid:durableId="2AC09126"/>
  <w16cid:commentId w16cid:paraId="2744E266" w16cid:durableId="2AC09193"/>
  <w16cid:commentId w16cid:paraId="18AE266B" w16cid:durableId="2AC091A9"/>
  <w16cid:commentId w16cid:paraId="06EE567B" w16cid:durableId="2AC09298"/>
  <w16cid:commentId w16cid:paraId="00785752" w16cid:durableId="2AC09300"/>
  <w16cid:commentId w16cid:paraId="137C91B2" w16cid:durableId="2AD45FF5"/>
  <w16cid:commentId w16cid:paraId="23BAA5D4" w16cid:durableId="2AC093D4"/>
  <w16cid:commentId w16cid:paraId="5B9FA7EC" w16cid:durableId="2AD460E4"/>
  <w16cid:commentId w16cid:paraId="568145BD" w16cid:durableId="2AC09E8D"/>
  <w16cid:commentId w16cid:paraId="5B519C98" w16cid:durableId="2AC098E2"/>
  <w16cid:commentId w16cid:paraId="64F156B9" w16cid:durableId="2AC097E6"/>
  <w16cid:commentId w16cid:paraId="1998D971" w16cid:durableId="2AC0991D"/>
  <w16cid:commentId w16cid:paraId="17DA7C8D" w16cid:durableId="2AC09933"/>
  <w16cid:commentId w16cid:paraId="33E8DF0D" w16cid:durableId="2AC09950"/>
  <w16cid:commentId w16cid:paraId="07C1C78C" w16cid:durableId="2AC0A194"/>
  <w16cid:commentId w16cid:paraId="381D64B2" w16cid:durableId="2AC0A4EE"/>
  <w16cid:commentId w16cid:paraId="69504CB7" w16cid:durableId="2AC0E196"/>
  <w16cid:commentId w16cid:paraId="0AA387AA" w16cid:durableId="2AC0A884"/>
  <w16cid:commentId w16cid:paraId="200864BA" w16cid:durableId="2AD89DCB"/>
  <w16cid:commentId w16cid:paraId="28AE49B9" w16cid:durableId="2AD89DAA"/>
  <w16cid:commentId w16cid:paraId="375A6ADC" w16cid:durableId="2AC0ACDC"/>
  <w16cid:commentId w16cid:paraId="1033964B" w16cid:durableId="2AC0AFA1"/>
  <w16cid:commentId w16cid:paraId="79E6517D" w16cid:durableId="2AC0B00D"/>
  <w16cid:commentId w16cid:paraId="38839458" w16cid:durableId="2AD464C1"/>
  <w16cid:commentId w16cid:paraId="3F5F4230" w16cid:durableId="2AC0B09E"/>
  <w16cid:commentId w16cid:paraId="73E312F4" w16cid:durableId="2AC0B0E8"/>
  <w16cid:commentId w16cid:paraId="13DCFBD9" w16cid:durableId="2AC0B111"/>
  <w16cid:commentId w16cid:paraId="101B0B10" w16cid:durableId="2AC0B13F"/>
  <w16cid:commentId w16cid:paraId="2A6D7328" w16cid:durableId="2AC0B15C"/>
  <w16cid:commentId w16cid:paraId="538C4332" w16cid:durableId="2AC0B192"/>
  <w16cid:commentId w16cid:paraId="454CD1D3" w16cid:durableId="2AC0B1AA"/>
  <w16cid:commentId w16cid:paraId="5F4E8991" w16cid:durableId="2AC0B1C7"/>
  <w16cid:commentId w16cid:paraId="2437E118" w16cid:durableId="2AC0B21F"/>
  <w16cid:commentId w16cid:paraId="0A879FB4" w16cid:durableId="2AEB1067"/>
  <w16cid:commentId w16cid:paraId="50D3BF5E" w16cid:durableId="2AC0B229"/>
  <w16cid:commentId w16cid:paraId="3D3B36C8" w16cid:durableId="2AC0B22F"/>
  <w16cid:commentId w16cid:paraId="6ACAD792" w16cid:durableId="2AC0B235"/>
  <w16cid:commentId w16cid:paraId="263CD2D3" w16cid:durableId="2AC0B23B"/>
  <w16cid:commentId w16cid:paraId="4BD41429" w16cid:durableId="2AC0B24A"/>
  <w16cid:commentId w16cid:paraId="1BAC7805" w16cid:durableId="2AC0B252"/>
  <w16cid:commentId w16cid:paraId="545A49AE" w16cid:durableId="2AC0B25F"/>
  <w16cid:commentId w16cid:paraId="329EBC91" w16cid:durableId="2AC0B268"/>
  <w16cid:commentId w16cid:paraId="6F115FE0" w16cid:durableId="2AC0B271"/>
  <w16cid:commentId w16cid:paraId="1D9AA8E4" w16cid:durableId="2AC0B27C"/>
  <w16cid:commentId w16cid:paraId="5A747836" w16cid:durableId="2AC0B28F"/>
  <w16cid:commentId w16cid:paraId="127C303A" w16cid:durableId="2AC0B287"/>
  <w16cid:commentId w16cid:paraId="06CC3126" w16cid:durableId="2AD46538"/>
  <w16cid:commentId w16cid:paraId="7F686359" w16cid:durableId="2AC0CB4E"/>
  <w16cid:commentId w16cid:paraId="3328E23E" w16cid:durableId="2AD46561"/>
  <w16cid:commentId w16cid:paraId="504E45F8" w16cid:durableId="2AC0CBFD"/>
  <w16cid:commentId w16cid:paraId="62CDBF33" w16cid:durableId="2AD46571"/>
  <w16cid:commentId w16cid:paraId="0F46A73C" w16cid:durableId="2AC0CC31"/>
  <w16cid:commentId w16cid:paraId="3E610841" w16cid:durableId="2AD46580"/>
  <w16cid:commentId w16cid:paraId="0C0523EF" w16cid:durableId="2AC0CC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351E6A" w14:textId="77777777" w:rsidR="00E30B28" w:rsidRDefault="00E30B28" w:rsidP="00345E3B">
      <w:pPr>
        <w:spacing w:after="0" w:line="240" w:lineRule="auto"/>
      </w:pPr>
      <w:r>
        <w:separator/>
      </w:r>
    </w:p>
  </w:endnote>
  <w:endnote w:type="continuationSeparator" w:id="0">
    <w:p w14:paraId="05C158EB" w14:textId="77777777" w:rsidR="00E30B28" w:rsidRDefault="00E30B28" w:rsidP="00345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Apto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Questa-Regular">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123DE0" w14:textId="77777777" w:rsidR="00E30B28" w:rsidRDefault="00E30B28" w:rsidP="00345E3B">
      <w:pPr>
        <w:spacing w:after="0" w:line="240" w:lineRule="auto"/>
      </w:pPr>
      <w:r>
        <w:separator/>
      </w:r>
    </w:p>
  </w:footnote>
  <w:footnote w:type="continuationSeparator" w:id="0">
    <w:p w14:paraId="6E0FE31D" w14:textId="77777777" w:rsidR="00E30B28" w:rsidRDefault="00E30B28" w:rsidP="00345E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4F799A"/>
    <w:multiLevelType w:val="hybridMultilevel"/>
    <w:tmpl w:val="9E024816"/>
    <w:lvl w:ilvl="0" w:tplc="96FE3D42">
      <w:numFmt w:val="bullet"/>
      <w:lvlText w:val="-"/>
      <w:lvlJc w:val="left"/>
      <w:pPr>
        <w:ind w:left="720" w:hanging="360"/>
      </w:pPr>
      <w:rPr>
        <w:rFonts w:ascii="Arial" w:eastAsia="Aptos"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ikke Lise Simested">
    <w15:presenceInfo w15:providerId="AD" w15:userId="S-1-5-21-2100284113-1573851820-878952375-39977"/>
  </w15:person>
  <w15:person w15:author="Lisbeth Østerby">
    <w15:presenceInfo w15:providerId="AD" w15:userId="S-1-5-21-2100284113-1573851820-878952375-39824"/>
  </w15:person>
  <w15:person w15:author="Sally Barkholt">
    <w15:presenceInfo w15:providerId="AD" w15:userId="S-1-5-21-2100284113-1573851820-878952375-537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E3B"/>
    <w:rsid w:val="0000794D"/>
    <w:rsid w:val="0001101E"/>
    <w:rsid w:val="000115E4"/>
    <w:rsid w:val="00017526"/>
    <w:rsid w:val="00021DE7"/>
    <w:rsid w:val="000547F5"/>
    <w:rsid w:val="000A2C6A"/>
    <w:rsid w:val="000B7C2D"/>
    <w:rsid w:val="000D359B"/>
    <w:rsid w:val="000F654E"/>
    <w:rsid w:val="0010416E"/>
    <w:rsid w:val="00115F44"/>
    <w:rsid w:val="00134CCE"/>
    <w:rsid w:val="00150081"/>
    <w:rsid w:val="00170A86"/>
    <w:rsid w:val="00184763"/>
    <w:rsid w:val="00193C21"/>
    <w:rsid w:val="001A3739"/>
    <w:rsid w:val="001B362B"/>
    <w:rsid w:val="001C3593"/>
    <w:rsid w:val="001D7C77"/>
    <w:rsid w:val="002113B5"/>
    <w:rsid w:val="002207CD"/>
    <w:rsid w:val="00256587"/>
    <w:rsid w:val="00257804"/>
    <w:rsid w:val="00275893"/>
    <w:rsid w:val="00290AD4"/>
    <w:rsid w:val="002B0B43"/>
    <w:rsid w:val="002B76E4"/>
    <w:rsid w:val="002D6B84"/>
    <w:rsid w:val="002E29E6"/>
    <w:rsid w:val="002F3731"/>
    <w:rsid w:val="002F64DA"/>
    <w:rsid w:val="003049E6"/>
    <w:rsid w:val="00305CE6"/>
    <w:rsid w:val="00322FCA"/>
    <w:rsid w:val="003338AF"/>
    <w:rsid w:val="00343D09"/>
    <w:rsid w:val="00343E1A"/>
    <w:rsid w:val="003447BC"/>
    <w:rsid w:val="00345E3B"/>
    <w:rsid w:val="00350690"/>
    <w:rsid w:val="003525E5"/>
    <w:rsid w:val="003564FC"/>
    <w:rsid w:val="0036766E"/>
    <w:rsid w:val="0037582D"/>
    <w:rsid w:val="00377B88"/>
    <w:rsid w:val="003A6E0F"/>
    <w:rsid w:val="003B4C2E"/>
    <w:rsid w:val="003C0949"/>
    <w:rsid w:val="003D109A"/>
    <w:rsid w:val="003E55B6"/>
    <w:rsid w:val="003F0451"/>
    <w:rsid w:val="0043334B"/>
    <w:rsid w:val="004403E8"/>
    <w:rsid w:val="00450249"/>
    <w:rsid w:val="00465BDA"/>
    <w:rsid w:val="004C4852"/>
    <w:rsid w:val="004F48DE"/>
    <w:rsid w:val="00532953"/>
    <w:rsid w:val="00543C2C"/>
    <w:rsid w:val="00555686"/>
    <w:rsid w:val="00560C6F"/>
    <w:rsid w:val="00564C1D"/>
    <w:rsid w:val="00567808"/>
    <w:rsid w:val="00570882"/>
    <w:rsid w:val="005741AF"/>
    <w:rsid w:val="005842A4"/>
    <w:rsid w:val="005A4C85"/>
    <w:rsid w:val="005C1151"/>
    <w:rsid w:val="005E3B9A"/>
    <w:rsid w:val="005F55B4"/>
    <w:rsid w:val="00617EA9"/>
    <w:rsid w:val="00623626"/>
    <w:rsid w:val="00647F91"/>
    <w:rsid w:val="006676D3"/>
    <w:rsid w:val="006759E8"/>
    <w:rsid w:val="006A5346"/>
    <w:rsid w:val="006B0B6E"/>
    <w:rsid w:val="006F463A"/>
    <w:rsid w:val="00703FE0"/>
    <w:rsid w:val="00706186"/>
    <w:rsid w:val="00743E4D"/>
    <w:rsid w:val="00756CFC"/>
    <w:rsid w:val="00763276"/>
    <w:rsid w:val="00776DDC"/>
    <w:rsid w:val="0078176F"/>
    <w:rsid w:val="007C4EAA"/>
    <w:rsid w:val="007E41C1"/>
    <w:rsid w:val="00810C77"/>
    <w:rsid w:val="00810CCE"/>
    <w:rsid w:val="00814894"/>
    <w:rsid w:val="0081670C"/>
    <w:rsid w:val="008208A6"/>
    <w:rsid w:val="00827874"/>
    <w:rsid w:val="00845D2B"/>
    <w:rsid w:val="00845FC0"/>
    <w:rsid w:val="00852217"/>
    <w:rsid w:val="00857BC5"/>
    <w:rsid w:val="008C0AA3"/>
    <w:rsid w:val="008C75A8"/>
    <w:rsid w:val="008D051D"/>
    <w:rsid w:val="008E57F6"/>
    <w:rsid w:val="008F117E"/>
    <w:rsid w:val="0090519D"/>
    <w:rsid w:val="00936595"/>
    <w:rsid w:val="00962FE2"/>
    <w:rsid w:val="00985A0A"/>
    <w:rsid w:val="00987A6A"/>
    <w:rsid w:val="009B1226"/>
    <w:rsid w:val="009B5AE0"/>
    <w:rsid w:val="009B71BD"/>
    <w:rsid w:val="009C7189"/>
    <w:rsid w:val="009D3CF4"/>
    <w:rsid w:val="009F7340"/>
    <w:rsid w:val="00A02CE1"/>
    <w:rsid w:val="00A30EDC"/>
    <w:rsid w:val="00A32F84"/>
    <w:rsid w:val="00A40BC7"/>
    <w:rsid w:val="00A41B41"/>
    <w:rsid w:val="00A62335"/>
    <w:rsid w:val="00AA3FA6"/>
    <w:rsid w:val="00AA48C0"/>
    <w:rsid w:val="00AB483A"/>
    <w:rsid w:val="00AC7719"/>
    <w:rsid w:val="00B02C12"/>
    <w:rsid w:val="00B2748D"/>
    <w:rsid w:val="00B276B3"/>
    <w:rsid w:val="00B62850"/>
    <w:rsid w:val="00B87461"/>
    <w:rsid w:val="00BA07C3"/>
    <w:rsid w:val="00BA6117"/>
    <w:rsid w:val="00BF4DF9"/>
    <w:rsid w:val="00C27FBE"/>
    <w:rsid w:val="00C54DD0"/>
    <w:rsid w:val="00C613AC"/>
    <w:rsid w:val="00C748A0"/>
    <w:rsid w:val="00C84A62"/>
    <w:rsid w:val="00C85056"/>
    <w:rsid w:val="00C8566E"/>
    <w:rsid w:val="00C95C09"/>
    <w:rsid w:val="00CB0E64"/>
    <w:rsid w:val="00CB589B"/>
    <w:rsid w:val="00CB73F6"/>
    <w:rsid w:val="00CC6CCE"/>
    <w:rsid w:val="00CE5B12"/>
    <w:rsid w:val="00CF0CE3"/>
    <w:rsid w:val="00D02BA0"/>
    <w:rsid w:val="00D03EE8"/>
    <w:rsid w:val="00D06283"/>
    <w:rsid w:val="00D369BF"/>
    <w:rsid w:val="00D41D6A"/>
    <w:rsid w:val="00D421B2"/>
    <w:rsid w:val="00D47B46"/>
    <w:rsid w:val="00D84627"/>
    <w:rsid w:val="00D9105F"/>
    <w:rsid w:val="00DA04C3"/>
    <w:rsid w:val="00DE28D2"/>
    <w:rsid w:val="00E02D57"/>
    <w:rsid w:val="00E30B28"/>
    <w:rsid w:val="00E53B80"/>
    <w:rsid w:val="00E8057F"/>
    <w:rsid w:val="00E8685B"/>
    <w:rsid w:val="00E9791D"/>
    <w:rsid w:val="00EA5156"/>
    <w:rsid w:val="00ED1094"/>
    <w:rsid w:val="00ED35DB"/>
    <w:rsid w:val="00F07725"/>
    <w:rsid w:val="00F1191F"/>
    <w:rsid w:val="00F278D3"/>
    <w:rsid w:val="00F446AE"/>
    <w:rsid w:val="00F50356"/>
    <w:rsid w:val="00F61BCC"/>
    <w:rsid w:val="00F71ACD"/>
    <w:rsid w:val="00F742F7"/>
    <w:rsid w:val="00FA389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BBBD8"/>
  <w15:chartTrackingRefBased/>
  <w15:docId w15:val="{C6CBAF8D-0597-4D42-9D91-04F4E80D3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unhideWhenUsed/>
    <w:rsid w:val="000F654E"/>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F654E"/>
    <w:rPr>
      <w:rFonts w:ascii="Segoe UI" w:hAnsi="Segoe UI" w:cs="Segoe UI"/>
      <w:sz w:val="18"/>
      <w:szCs w:val="18"/>
    </w:rPr>
  </w:style>
  <w:style w:type="paragraph" w:styleId="Sidehoved">
    <w:name w:val="header"/>
    <w:basedOn w:val="Normal"/>
    <w:link w:val="SidehovedTegn"/>
    <w:uiPriority w:val="99"/>
    <w:unhideWhenUsed/>
    <w:rsid w:val="00345E3B"/>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345E3B"/>
  </w:style>
  <w:style w:type="paragraph" w:styleId="Sidefod">
    <w:name w:val="footer"/>
    <w:basedOn w:val="Normal"/>
    <w:link w:val="SidefodTegn"/>
    <w:uiPriority w:val="99"/>
    <w:unhideWhenUsed/>
    <w:rsid w:val="00345E3B"/>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345E3B"/>
  </w:style>
  <w:style w:type="character" w:styleId="Kommentarhenvisning">
    <w:name w:val="annotation reference"/>
    <w:basedOn w:val="Standardskrifttypeiafsnit"/>
    <w:uiPriority w:val="99"/>
    <w:semiHidden/>
    <w:unhideWhenUsed/>
    <w:rsid w:val="00DE28D2"/>
    <w:rPr>
      <w:sz w:val="16"/>
      <w:szCs w:val="16"/>
    </w:rPr>
  </w:style>
  <w:style w:type="paragraph" w:styleId="Kommentartekst">
    <w:name w:val="annotation text"/>
    <w:basedOn w:val="Normal"/>
    <w:link w:val="KommentartekstTegn"/>
    <w:uiPriority w:val="99"/>
    <w:unhideWhenUsed/>
    <w:rsid w:val="00DE28D2"/>
    <w:pPr>
      <w:spacing w:line="240" w:lineRule="auto"/>
    </w:pPr>
    <w:rPr>
      <w:sz w:val="20"/>
      <w:szCs w:val="20"/>
    </w:rPr>
  </w:style>
  <w:style w:type="character" w:customStyle="1" w:styleId="KommentartekstTegn">
    <w:name w:val="Kommentartekst Tegn"/>
    <w:basedOn w:val="Standardskrifttypeiafsnit"/>
    <w:link w:val="Kommentartekst"/>
    <w:uiPriority w:val="99"/>
    <w:rsid w:val="00DE28D2"/>
    <w:rPr>
      <w:sz w:val="20"/>
      <w:szCs w:val="20"/>
    </w:rPr>
  </w:style>
  <w:style w:type="paragraph" w:styleId="Kommentaremne">
    <w:name w:val="annotation subject"/>
    <w:basedOn w:val="Kommentartekst"/>
    <w:next w:val="Kommentartekst"/>
    <w:link w:val="KommentaremneTegn"/>
    <w:uiPriority w:val="99"/>
    <w:semiHidden/>
    <w:unhideWhenUsed/>
    <w:rsid w:val="00DE28D2"/>
    <w:rPr>
      <w:b/>
      <w:bCs/>
    </w:rPr>
  </w:style>
  <w:style w:type="character" w:customStyle="1" w:styleId="KommentaremneTegn">
    <w:name w:val="Kommentaremne Tegn"/>
    <w:basedOn w:val="KommentartekstTegn"/>
    <w:link w:val="Kommentaremne"/>
    <w:uiPriority w:val="99"/>
    <w:semiHidden/>
    <w:rsid w:val="00DE28D2"/>
    <w:rPr>
      <w:b/>
      <w:bCs/>
      <w:sz w:val="20"/>
      <w:szCs w:val="20"/>
    </w:rPr>
  </w:style>
  <w:style w:type="character" w:styleId="Hyperlink">
    <w:name w:val="Hyperlink"/>
    <w:basedOn w:val="Standardskrifttypeiafsnit"/>
    <w:uiPriority w:val="99"/>
    <w:semiHidden/>
    <w:unhideWhenUsed/>
    <w:rsid w:val="00A40BC7"/>
    <w:rPr>
      <w:color w:val="0000FF"/>
      <w:u w:val="single"/>
    </w:rPr>
  </w:style>
  <w:style w:type="paragraph" w:styleId="Listeafsnit">
    <w:name w:val="List Paragraph"/>
    <w:basedOn w:val="Normal"/>
    <w:uiPriority w:val="34"/>
    <w:qFormat/>
    <w:rsid w:val="005741AF"/>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44288">
      <w:bodyDiv w:val="1"/>
      <w:marLeft w:val="0"/>
      <w:marRight w:val="0"/>
      <w:marTop w:val="0"/>
      <w:marBottom w:val="0"/>
      <w:divBdr>
        <w:top w:val="none" w:sz="0" w:space="0" w:color="auto"/>
        <w:left w:val="none" w:sz="0" w:space="0" w:color="auto"/>
        <w:bottom w:val="none" w:sz="0" w:space="0" w:color="auto"/>
        <w:right w:val="none" w:sz="0" w:space="0" w:color="auto"/>
      </w:divBdr>
      <w:divsChild>
        <w:div w:id="88015806">
          <w:marLeft w:val="0"/>
          <w:marRight w:val="0"/>
          <w:marTop w:val="0"/>
          <w:marBottom w:val="0"/>
          <w:divBdr>
            <w:top w:val="none" w:sz="0" w:space="0" w:color="auto"/>
            <w:left w:val="none" w:sz="0" w:space="0" w:color="auto"/>
            <w:bottom w:val="none" w:sz="0" w:space="0" w:color="auto"/>
            <w:right w:val="none" w:sz="0" w:space="0" w:color="auto"/>
          </w:divBdr>
        </w:div>
        <w:div w:id="660620641">
          <w:marLeft w:val="0"/>
          <w:marRight w:val="0"/>
          <w:marTop w:val="0"/>
          <w:marBottom w:val="0"/>
          <w:divBdr>
            <w:top w:val="none" w:sz="0" w:space="0" w:color="auto"/>
            <w:left w:val="none" w:sz="0" w:space="0" w:color="auto"/>
            <w:bottom w:val="none" w:sz="0" w:space="0" w:color="auto"/>
            <w:right w:val="none" w:sz="0" w:space="0" w:color="auto"/>
          </w:divBdr>
        </w:div>
        <w:div w:id="1199858543">
          <w:marLeft w:val="0"/>
          <w:marRight w:val="0"/>
          <w:marTop w:val="0"/>
          <w:marBottom w:val="0"/>
          <w:divBdr>
            <w:top w:val="none" w:sz="0" w:space="0" w:color="auto"/>
            <w:left w:val="none" w:sz="0" w:space="0" w:color="auto"/>
            <w:bottom w:val="none" w:sz="0" w:space="0" w:color="auto"/>
            <w:right w:val="none" w:sz="0" w:space="0" w:color="auto"/>
          </w:divBdr>
        </w:div>
        <w:div w:id="936520907">
          <w:marLeft w:val="0"/>
          <w:marRight w:val="0"/>
          <w:marTop w:val="0"/>
          <w:marBottom w:val="0"/>
          <w:divBdr>
            <w:top w:val="none" w:sz="0" w:space="0" w:color="auto"/>
            <w:left w:val="none" w:sz="0" w:space="0" w:color="auto"/>
            <w:bottom w:val="none" w:sz="0" w:space="0" w:color="auto"/>
            <w:right w:val="none" w:sz="0" w:space="0" w:color="auto"/>
          </w:divBdr>
        </w:div>
        <w:div w:id="72557326">
          <w:marLeft w:val="0"/>
          <w:marRight w:val="0"/>
          <w:marTop w:val="0"/>
          <w:marBottom w:val="0"/>
          <w:divBdr>
            <w:top w:val="none" w:sz="0" w:space="0" w:color="auto"/>
            <w:left w:val="none" w:sz="0" w:space="0" w:color="auto"/>
            <w:bottom w:val="none" w:sz="0" w:space="0" w:color="auto"/>
            <w:right w:val="none" w:sz="0" w:space="0" w:color="auto"/>
          </w:divBdr>
        </w:div>
        <w:div w:id="1804272798">
          <w:marLeft w:val="0"/>
          <w:marRight w:val="0"/>
          <w:marTop w:val="0"/>
          <w:marBottom w:val="0"/>
          <w:divBdr>
            <w:top w:val="none" w:sz="0" w:space="0" w:color="auto"/>
            <w:left w:val="none" w:sz="0" w:space="0" w:color="auto"/>
            <w:bottom w:val="none" w:sz="0" w:space="0" w:color="auto"/>
            <w:right w:val="none" w:sz="0" w:space="0" w:color="auto"/>
          </w:divBdr>
        </w:div>
        <w:div w:id="564797157">
          <w:marLeft w:val="0"/>
          <w:marRight w:val="0"/>
          <w:marTop w:val="0"/>
          <w:marBottom w:val="0"/>
          <w:divBdr>
            <w:top w:val="none" w:sz="0" w:space="0" w:color="auto"/>
            <w:left w:val="none" w:sz="0" w:space="0" w:color="auto"/>
            <w:bottom w:val="none" w:sz="0" w:space="0" w:color="auto"/>
            <w:right w:val="none" w:sz="0" w:space="0" w:color="auto"/>
          </w:divBdr>
        </w:div>
        <w:div w:id="1009068059">
          <w:marLeft w:val="0"/>
          <w:marRight w:val="0"/>
          <w:marTop w:val="0"/>
          <w:marBottom w:val="0"/>
          <w:divBdr>
            <w:top w:val="none" w:sz="0" w:space="0" w:color="auto"/>
            <w:left w:val="none" w:sz="0" w:space="0" w:color="auto"/>
            <w:bottom w:val="none" w:sz="0" w:space="0" w:color="auto"/>
            <w:right w:val="none" w:sz="0" w:space="0" w:color="auto"/>
          </w:divBdr>
        </w:div>
        <w:div w:id="886719597">
          <w:marLeft w:val="0"/>
          <w:marRight w:val="0"/>
          <w:marTop w:val="0"/>
          <w:marBottom w:val="0"/>
          <w:divBdr>
            <w:top w:val="none" w:sz="0" w:space="0" w:color="auto"/>
            <w:left w:val="none" w:sz="0" w:space="0" w:color="auto"/>
            <w:bottom w:val="none" w:sz="0" w:space="0" w:color="auto"/>
            <w:right w:val="none" w:sz="0" w:space="0" w:color="auto"/>
          </w:divBdr>
        </w:div>
        <w:div w:id="941910767">
          <w:marLeft w:val="0"/>
          <w:marRight w:val="0"/>
          <w:marTop w:val="0"/>
          <w:marBottom w:val="0"/>
          <w:divBdr>
            <w:top w:val="none" w:sz="0" w:space="0" w:color="auto"/>
            <w:left w:val="none" w:sz="0" w:space="0" w:color="auto"/>
            <w:bottom w:val="none" w:sz="0" w:space="0" w:color="auto"/>
            <w:right w:val="none" w:sz="0" w:space="0" w:color="auto"/>
          </w:divBdr>
        </w:div>
        <w:div w:id="49966172">
          <w:marLeft w:val="0"/>
          <w:marRight w:val="0"/>
          <w:marTop w:val="0"/>
          <w:marBottom w:val="0"/>
          <w:divBdr>
            <w:top w:val="none" w:sz="0" w:space="0" w:color="auto"/>
            <w:left w:val="none" w:sz="0" w:space="0" w:color="auto"/>
            <w:bottom w:val="none" w:sz="0" w:space="0" w:color="auto"/>
            <w:right w:val="none" w:sz="0" w:space="0" w:color="auto"/>
          </w:divBdr>
        </w:div>
        <w:div w:id="914633125">
          <w:marLeft w:val="0"/>
          <w:marRight w:val="0"/>
          <w:marTop w:val="0"/>
          <w:marBottom w:val="0"/>
          <w:divBdr>
            <w:top w:val="none" w:sz="0" w:space="0" w:color="auto"/>
            <w:left w:val="none" w:sz="0" w:space="0" w:color="auto"/>
            <w:bottom w:val="none" w:sz="0" w:space="0" w:color="auto"/>
            <w:right w:val="none" w:sz="0" w:space="0" w:color="auto"/>
          </w:divBdr>
        </w:div>
        <w:div w:id="633406871">
          <w:marLeft w:val="0"/>
          <w:marRight w:val="0"/>
          <w:marTop w:val="0"/>
          <w:marBottom w:val="0"/>
          <w:divBdr>
            <w:top w:val="none" w:sz="0" w:space="0" w:color="auto"/>
            <w:left w:val="none" w:sz="0" w:space="0" w:color="auto"/>
            <w:bottom w:val="none" w:sz="0" w:space="0" w:color="auto"/>
            <w:right w:val="none" w:sz="0" w:space="0" w:color="auto"/>
          </w:divBdr>
        </w:div>
        <w:div w:id="2042431559">
          <w:marLeft w:val="0"/>
          <w:marRight w:val="0"/>
          <w:marTop w:val="0"/>
          <w:marBottom w:val="0"/>
          <w:divBdr>
            <w:top w:val="none" w:sz="0" w:space="0" w:color="auto"/>
            <w:left w:val="none" w:sz="0" w:space="0" w:color="auto"/>
            <w:bottom w:val="none" w:sz="0" w:space="0" w:color="auto"/>
            <w:right w:val="none" w:sz="0" w:space="0" w:color="auto"/>
          </w:divBdr>
        </w:div>
        <w:div w:id="495148554">
          <w:marLeft w:val="0"/>
          <w:marRight w:val="0"/>
          <w:marTop w:val="0"/>
          <w:marBottom w:val="0"/>
          <w:divBdr>
            <w:top w:val="none" w:sz="0" w:space="0" w:color="auto"/>
            <w:left w:val="none" w:sz="0" w:space="0" w:color="auto"/>
            <w:bottom w:val="none" w:sz="0" w:space="0" w:color="auto"/>
            <w:right w:val="none" w:sz="0" w:space="0" w:color="auto"/>
          </w:divBdr>
        </w:div>
        <w:div w:id="1032415999">
          <w:marLeft w:val="0"/>
          <w:marRight w:val="0"/>
          <w:marTop w:val="0"/>
          <w:marBottom w:val="0"/>
          <w:divBdr>
            <w:top w:val="none" w:sz="0" w:space="0" w:color="auto"/>
            <w:left w:val="none" w:sz="0" w:space="0" w:color="auto"/>
            <w:bottom w:val="none" w:sz="0" w:space="0" w:color="auto"/>
            <w:right w:val="none" w:sz="0" w:space="0" w:color="auto"/>
          </w:divBdr>
        </w:div>
        <w:div w:id="1476340489">
          <w:marLeft w:val="0"/>
          <w:marRight w:val="0"/>
          <w:marTop w:val="0"/>
          <w:marBottom w:val="0"/>
          <w:divBdr>
            <w:top w:val="none" w:sz="0" w:space="0" w:color="auto"/>
            <w:left w:val="none" w:sz="0" w:space="0" w:color="auto"/>
            <w:bottom w:val="none" w:sz="0" w:space="0" w:color="auto"/>
            <w:right w:val="none" w:sz="0" w:space="0" w:color="auto"/>
          </w:divBdr>
        </w:div>
        <w:div w:id="25065639">
          <w:marLeft w:val="0"/>
          <w:marRight w:val="0"/>
          <w:marTop w:val="0"/>
          <w:marBottom w:val="0"/>
          <w:divBdr>
            <w:top w:val="none" w:sz="0" w:space="0" w:color="auto"/>
            <w:left w:val="none" w:sz="0" w:space="0" w:color="auto"/>
            <w:bottom w:val="none" w:sz="0" w:space="0" w:color="auto"/>
            <w:right w:val="none" w:sz="0" w:space="0" w:color="auto"/>
          </w:divBdr>
        </w:div>
        <w:div w:id="1157189998">
          <w:marLeft w:val="0"/>
          <w:marRight w:val="0"/>
          <w:marTop w:val="0"/>
          <w:marBottom w:val="0"/>
          <w:divBdr>
            <w:top w:val="none" w:sz="0" w:space="0" w:color="auto"/>
            <w:left w:val="none" w:sz="0" w:space="0" w:color="auto"/>
            <w:bottom w:val="none" w:sz="0" w:space="0" w:color="auto"/>
            <w:right w:val="none" w:sz="0" w:space="0" w:color="auto"/>
          </w:divBdr>
        </w:div>
        <w:div w:id="192422254">
          <w:marLeft w:val="0"/>
          <w:marRight w:val="0"/>
          <w:marTop w:val="0"/>
          <w:marBottom w:val="0"/>
          <w:divBdr>
            <w:top w:val="none" w:sz="0" w:space="0" w:color="auto"/>
            <w:left w:val="none" w:sz="0" w:space="0" w:color="auto"/>
            <w:bottom w:val="none" w:sz="0" w:space="0" w:color="auto"/>
            <w:right w:val="none" w:sz="0" w:space="0" w:color="auto"/>
          </w:divBdr>
        </w:div>
        <w:div w:id="356732714">
          <w:marLeft w:val="0"/>
          <w:marRight w:val="0"/>
          <w:marTop w:val="0"/>
          <w:marBottom w:val="0"/>
          <w:divBdr>
            <w:top w:val="none" w:sz="0" w:space="0" w:color="auto"/>
            <w:left w:val="none" w:sz="0" w:space="0" w:color="auto"/>
            <w:bottom w:val="none" w:sz="0" w:space="0" w:color="auto"/>
            <w:right w:val="none" w:sz="0" w:space="0" w:color="auto"/>
          </w:divBdr>
        </w:div>
        <w:div w:id="762188151">
          <w:marLeft w:val="0"/>
          <w:marRight w:val="0"/>
          <w:marTop w:val="0"/>
          <w:marBottom w:val="0"/>
          <w:divBdr>
            <w:top w:val="none" w:sz="0" w:space="0" w:color="auto"/>
            <w:left w:val="none" w:sz="0" w:space="0" w:color="auto"/>
            <w:bottom w:val="none" w:sz="0" w:space="0" w:color="auto"/>
            <w:right w:val="none" w:sz="0" w:space="0" w:color="auto"/>
          </w:divBdr>
        </w:div>
        <w:div w:id="414595964">
          <w:marLeft w:val="0"/>
          <w:marRight w:val="0"/>
          <w:marTop w:val="0"/>
          <w:marBottom w:val="0"/>
          <w:divBdr>
            <w:top w:val="none" w:sz="0" w:space="0" w:color="auto"/>
            <w:left w:val="none" w:sz="0" w:space="0" w:color="auto"/>
            <w:bottom w:val="none" w:sz="0" w:space="0" w:color="auto"/>
            <w:right w:val="none" w:sz="0" w:space="0" w:color="auto"/>
          </w:divBdr>
        </w:div>
        <w:div w:id="269747202">
          <w:marLeft w:val="0"/>
          <w:marRight w:val="0"/>
          <w:marTop w:val="0"/>
          <w:marBottom w:val="0"/>
          <w:divBdr>
            <w:top w:val="none" w:sz="0" w:space="0" w:color="auto"/>
            <w:left w:val="none" w:sz="0" w:space="0" w:color="auto"/>
            <w:bottom w:val="none" w:sz="0" w:space="0" w:color="auto"/>
            <w:right w:val="none" w:sz="0" w:space="0" w:color="auto"/>
          </w:divBdr>
        </w:div>
        <w:div w:id="1400711223">
          <w:marLeft w:val="0"/>
          <w:marRight w:val="0"/>
          <w:marTop w:val="0"/>
          <w:marBottom w:val="0"/>
          <w:divBdr>
            <w:top w:val="none" w:sz="0" w:space="0" w:color="auto"/>
            <w:left w:val="none" w:sz="0" w:space="0" w:color="auto"/>
            <w:bottom w:val="none" w:sz="0" w:space="0" w:color="auto"/>
            <w:right w:val="none" w:sz="0" w:space="0" w:color="auto"/>
          </w:divBdr>
        </w:div>
        <w:div w:id="1548301137">
          <w:marLeft w:val="0"/>
          <w:marRight w:val="0"/>
          <w:marTop w:val="0"/>
          <w:marBottom w:val="0"/>
          <w:divBdr>
            <w:top w:val="none" w:sz="0" w:space="0" w:color="auto"/>
            <w:left w:val="none" w:sz="0" w:space="0" w:color="auto"/>
            <w:bottom w:val="none" w:sz="0" w:space="0" w:color="auto"/>
            <w:right w:val="none" w:sz="0" w:space="0" w:color="auto"/>
          </w:divBdr>
        </w:div>
        <w:div w:id="1412777000">
          <w:marLeft w:val="0"/>
          <w:marRight w:val="0"/>
          <w:marTop w:val="0"/>
          <w:marBottom w:val="0"/>
          <w:divBdr>
            <w:top w:val="none" w:sz="0" w:space="0" w:color="auto"/>
            <w:left w:val="none" w:sz="0" w:space="0" w:color="auto"/>
            <w:bottom w:val="none" w:sz="0" w:space="0" w:color="auto"/>
            <w:right w:val="none" w:sz="0" w:space="0" w:color="auto"/>
          </w:divBdr>
        </w:div>
        <w:div w:id="1093546549">
          <w:marLeft w:val="0"/>
          <w:marRight w:val="0"/>
          <w:marTop w:val="0"/>
          <w:marBottom w:val="0"/>
          <w:divBdr>
            <w:top w:val="none" w:sz="0" w:space="0" w:color="auto"/>
            <w:left w:val="none" w:sz="0" w:space="0" w:color="auto"/>
            <w:bottom w:val="none" w:sz="0" w:space="0" w:color="auto"/>
            <w:right w:val="none" w:sz="0" w:space="0" w:color="auto"/>
          </w:divBdr>
        </w:div>
        <w:div w:id="626739320">
          <w:marLeft w:val="0"/>
          <w:marRight w:val="0"/>
          <w:marTop w:val="0"/>
          <w:marBottom w:val="0"/>
          <w:divBdr>
            <w:top w:val="none" w:sz="0" w:space="0" w:color="auto"/>
            <w:left w:val="none" w:sz="0" w:space="0" w:color="auto"/>
            <w:bottom w:val="none" w:sz="0" w:space="0" w:color="auto"/>
            <w:right w:val="none" w:sz="0" w:space="0" w:color="auto"/>
          </w:divBdr>
        </w:div>
        <w:div w:id="1173642792">
          <w:marLeft w:val="0"/>
          <w:marRight w:val="0"/>
          <w:marTop w:val="0"/>
          <w:marBottom w:val="0"/>
          <w:divBdr>
            <w:top w:val="none" w:sz="0" w:space="0" w:color="auto"/>
            <w:left w:val="none" w:sz="0" w:space="0" w:color="auto"/>
            <w:bottom w:val="none" w:sz="0" w:space="0" w:color="auto"/>
            <w:right w:val="none" w:sz="0" w:space="0" w:color="auto"/>
          </w:divBdr>
        </w:div>
        <w:div w:id="1160003966">
          <w:marLeft w:val="0"/>
          <w:marRight w:val="0"/>
          <w:marTop w:val="0"/>
          <w:marBottom w:val="0"/>
          <w:divBdr>
            <w:top w:val="none" w:sz="0" w:space="0" w:color="auto"/>
            <w:left w:val="none" w:sz="0" w:space="0" w:color="auto"/>
            <w:bottom w:val="none" w:sz="0" w:space="0" w:color="auto"/>
            <w:right w:val="none" w:sz="0" w:space="0" w:color="auto"/>
          </w:divBdr>
        </w:div>
        <w:div w:id="736124598">
          <w:marLeft w:val="0"/>
          <w:marRight w:val="0"/>
          <w:marTop w:val="0"/>
          <w:marBottom w:val="0"/>
          <w:divBdr>
            <w:top w:val="none" w:sz="0" w:space="0" w:color="auto"/>
            <w:left w:val="none" w:sz="0" w:space="0" w:color="auto"/>
            <w:bottom w:val="none" w:sz="0" w:space="0" w:color="auto"/>
            <w:right w:val="none" w:sz="0" w:space="0" w:color="auto"/>
          </w:divBdr>
        </w:div>
        <w:div w:id="2136292648">
          <w:marLeft w:val="0"/>
          <w:marRight w:val="0"/>
          <w:marTop w:val="0"/>
          <w:marBottom w:val="0"/>
          <w:divBdr>
            <w:top w:val="none" w:sz="0" w:space="0" w:color="auto"/>
            <w:left w:val="none" w:sz="0" w:space="0" w:color="auto"/>
            <w:bottom w:val="none" w:sz="0" w:space="0" w:color="auto"/>
            <w:right w:val="none" w:sz="0" w:space="0" w:color="auto"/>
          </w:divBdr>
        </w:div>
        <w:div w:id="862784413">
          <w:marLeft w:val="0"/>
          <w:marRight w:val="0"/>
          <w:marTop w:val="0"/>
          <w:marBottom w:val="0"/>
          <w:divBdr>
            <w:top w:val="none" w:sz="0" w:space="0" w:color="auto"/>
            <w:left w:val="none" w:sz="0" w:space="0" w:color="auto"/>
            <w:bottom w:val="none" w:sz="0" w:space="0" w:color="auto"/>
            <w:right w:val="none" w:sz="0" w:space="0" w:color="auto"/>
          </w:divBdr>
        </w:div>
        <w:div w:id="443421096">
          <w:marLeft w:val="0"/>
          <w:marRight w:val="0"/>
          <w:marTop w:val="0"/>
          <w:marBottom w:val="0"/>
          <w:divBdr>
            <w:top w:val="none" w:sz="0" w:space="0" w:color="auto"/>
            <w:left w:val="none" w:sz="0" w:space="0" w:color="auto"/>
            <w:bottom w:val="none" w:sz="0" w:space="0" w:color="auto"/>
            <w:right w:val="none" w:sz="0" w:space="0" w:color="auto"/>
          </w:divBdr>
        </w:div>
        <w:div w:id="1526669761">
          <w:marLeft w:val="0"/>
          <w:marRight w:val="0"/>
          <w:marTop w:val="0"/>
          <w:marBottom w:val="0"/>
          <w:divBdr>
            <w:top w:val="none" w:sz="0" w:space="0" w:color="auto"/>
            <w:left w:val="none" w:sz="0" w:space="0" w:color="auto"/>
            <w:bottom w:val="none" w:sz="0" w:space="0" w:color="auto"/>
            <w:right w:val="none" w:sz="0" w:space="0" w:color="auto"/>
          </w:divBdr>
        </w:div>
        <w:div w:id="202985183">
          <w:marLeft w:val="0"/>
          <w:marRight w:val="0"/>
          <w:marTop w:val="0"/>
          <w:marBottom w:val="0"/>
          <w:divBdr>
            <w:top w:val="none" w:sz="0" w:space="0" w:color="auto"/>
            <w:left w:val="none" w:sz="0" w:space="0" w:color="auto"/>
            <w:bottom w:val="none" w:sz="0" w:space="0" w:color="auto"/>
            <w:right w:val="none" w:sz="0" w:space="0" w:color="auto"/>
          </w:divBdr>
        </w:div>
        <w:div w:id="1868443639">
          <w:marLeft w:val="0"/>
          <w:marRight w:val="0"/>
          <w:marTop w:val="0"/>
          <w:marBottom w:val="0"/>
          <w:divBdr>
            <w:top w:val="none" w:sz="0" w:space="0" w:color="auto"/>
            <w:left w:val="none" w:sz="0" w:space="0" w:color="auto"/>
            <w:bottom w:val="none" w:sz="0" w:space="0" w:color="auto"/>
            <w:right w:val="none" w:sz="0" w:space="0" w:color="auto"/>
          </w:divBdr>
        </w:div>
        <w:div w:id="851191500">
          <w:marLeft w:val="0"/>
          <w:marRight w:val="0"/>
          <w:marTop w:val="0"/>
          <w:marBottom w:val="0"/>
          <w:divBdr>
            <w:top w:val="none" w:sz="0" w:space="0" w:color="auto"/>
            <w:left w:val="none" w:sz="0" w:space="0" w:color="auto"/>
            <w:bottom w:val="none" w:sz="0" w:space="0" w:color="auto"/>
            <w:right w:val="none" w:sz="0" w:space="0" w:color="auto"/>
          </w:divBdr>
        </w:div>
        <w:div w:id="2108230277">
          <w:marLeft w:val="0"/>
          <w:marRight w:val="0"/>
          <w:marTop w:val="0"/>
          <w:marBottom w:val="0"/>
          <w:divBdr>
            <w:top w:val="none" w:sz="0" w:space="0" w:color="auto"/>
            <w:left w:val="none" w:sz="0" w:space="0" w:color="auto"/>
            <w:bottom w:val="none" w:sz="0" w:space="0" w:color="auto"/>
            <w:right w:val="none" w:sz="0" w:space="0" w:color="auto"/>
          </w:divBdr>
        </w:div>
        <w:div w:id="359475235">
          <w:marLeft w:val="0"/>
          <w:marRight w:val="0"/>
          <w:marTop w:val="0"/>
          <w:marBottom w:val="0"/>
          <w:divBdr>
            <w:top w:val="none" w:sz="0" w:space="0" w:color="auto"/>
            <w:left w:val="none" w:sz="0" w:space="0" w:color="auto"/>
            <w:bottom w:val="none" w:sz="0" w:space="0" w:color="auto"/>
            <w:right w:val="none" w:sz="0" w:space="0" w:color="auto"/>
          </w:divBdr>
        </w:div>
        <w:div w:id="1651013400">
          <w:marLeft w:val="0"/>
          <w:marRight w:val="0"/>
          <w:marTop w:val="0"/>
          <w:marBottom w:val="0"/>
          <w:divBdr>
            <w:top w:val="none" w:sz="0" w:space="0" w:color="auto"/>
            <w:left w:val="none" w:sz="0" w:space="0" w:color="auto"/>
            <w:bottom w:val="none" w:sz="0" w:space="0" w:color="auto"/>
            <w:right w:val="none" w:sz="0" w:space="0" w:color="auto"/>
          </w:divBdr>
        </w:div>
        <w:div w:id="231045592">
          <w:marLeft w:val="0"/>
          <w:marRight w:val="0"/>
          <w:marTop w:val="0"/>
          <w:marBottom w:val="0"/>
          <w:divBdr>
            <w:top w:val="none" w:sz="0" w:space="0" w:color="auto"/>
            <w:left w:val="none" w:sz="0" w:space="0" w:color="auto"/>
            <w:bottom w:val="none" w:sz="0" w:space="0" w:color="auto"/>
            <w:right w:val="none" w:sz="0" w:space="0" w:color="auto"/>
          </w:divBdr>
        </w:div>
        <w:div w:id="134298824">
          <w:marLeft w:val="0"/>
          <w:marRight w:val="0"/>
          <w:marTop w:val="0"/>
          <w:marBottom w:val="0"/>
          <w:divBdr>
            <w:top w:val="none" w:sz="0" w:space="0" w:color="auto"/>
            <w:left w:val="none" w:sz="0" w:space="0" w:color="auto"/>
            <w:bottom w:val="none" w:sz="0" w:space="0" w:color="auto"/>
            <w:right w:val="none" w:sz="0" w:space="0" w:color="auto"/>
          </w:divBdr>
        </w:div>
        <w:div w:id="1910457688">
          <w:marLeft w:val="0"/>
          <w:marRight w:val="0"/>
          <w:marTop w:val="0"/>
          <w:marBottom w:val="0"/>
          <w:divBdr>
            <w:top w:val="none" w:sz="0" w:space="0" w:color="auto"/>
            <w:left w:val="none" w:sz="0" w:space="0" w:color="auto"/>
            <w:bottom w:val="none" w:sz="0" w:space="0" w:color="auto"/>
            <w:right w:val="none" w:sz="0" w:space="0" w:color="auto"/>
          </w:divBdr>
        </w:div>
        <w:div w:id="1606498191">
          <w:marLeft w:val="0"/>
          <w:marRight w:val="0"/>
          <w:marTop w:val="0"/>
          <w:marBottom w:val="0"/>
          <w:divBdr>
            <w:top w:val="none" w:sz="0" w:space="0" w:color="auto"/>
            <w:left w:val="none" w:sz="0" w:space="0" w:color="auto"/>
            <w:bottom w:val="none" w:sz="0" w:space="0" w:color="auto"/>
            <w:right w:val="none" w:sz="0" w:space="0" w:color="auto"/>
          </w:divBdr>
        </w:div>
        <w:div w:id="2065904325">
          <w:marLeft w:val="0"/>
          <w:marRight w:val="0"/>
          <w:marTop w:val="0"/>
          <w:marBottom w:val="0"/>
          <w:divBdr>
            <w:top w:val="none" w:sz="0" w:space="0" w:color="auto"/>
            <w:left w:val="none" w:sz="0" w:space="0" w:color="auto"/>
            <w:bottom w:val="none" w:sz="0" w:space="0" w:color="auto"/>
            <w:right w:val="none" w:sz="0" w:space="0" w:color="auto"/>
          </w:divBdr>
        </w:div>
        <w:div w:id="1256010327">
          <w:marLeft w:val="0"/>
          <w:marRight w:val="0"/>
          <w:marTop w:val="0"/>
          <w:marBottom w:val="0"/>
          <w:divBdr>
            <w:top w:val="none" w:sz="0" w:space="0" w:color="auto"/>
            <w:left w:val="none" w:sz="0" w:space="0" w:color="auto"/>
            <w:bottom w:val="none" w:sz="0" w:space="0" w:color="auto"/>
            <w:right w:val="none" w:sz="0" w:space="0" w:color="auto"/>
          </w:divBdr>
        </w:div>
        <w:div w:id="1538539716">
          <w:marLeft w:val="0"/>
          <w:marRight w:val="0"/>
          <w:marTop w:val="0"/>
          <w:marBottom w:val="0"/>
          <w:divBdr>
            <w:top w:val="none" w:sz="0" w:space="0" w:color="auto"/>
            <w:left w:val="none" w:sz="0" w:space="0" w:color="auto"/>
            <w:bottom w:val="none" w:sz="0" w:space="0" w:color="auto"/>
            <w:right w:val="none" w:sz="0" w:space="0" w:color="auto"/>
          </w:divBdr>
        </w:div>
        <w:div w:id="796606526">
          <w:marLeft w:val="0"/>
          <w:marRight w:val="0"/>
          <w:marTop w:val="0"/>
          <w:marBottom w:val="0"/>
          <w:divBdr>
            <w:top w:val="none" w:sz="0" w:space="0" w:color="auto"/>
            <w:left w:val="none" w:sz="0" w:space="0" w:color="auto"/>
            <w:bottom w:val="none" w:sz="0" w:space="0" w:color="auto"/>
            <w:right w:val="none" w:sz="0" w:space="0" w:color="auto"/>
          </w:divBdr>
        </w:div>
        <w:div w:id="830170691">
          <w:marLeft w:val="0"/>
          <w:marRight w:val="0"/>
          <w:marTop w:val="0"/>
          <w:marBottom w:val="0"/>
          <w:divBdr>
            <w:top w:val="none" w:sz="0" w:space="0" w:color="auto"/>
            <w:left w:val="none" w:sz="0" w:space="0" w:color="auto"/>
            <w:bottom w:val="none" w:sz="0" w:space="0" w:color="auto"/>
            <w:right w:val="none" w:sz="0" w:space="0" w:color="auto"/>
          </w:divBdr>
        </w:div>
        <w:div w:id="753160985">
          <w:marLeft w:val="0"/>
          <w:marRight w:val="0"/>
          <w:marTop w:val="0"/>
          <w:marBottom w:val="0"/>
          <w:divBdr>
            <w:top w:val="none" w:sz="0" w:space="0" w:color="auto"/>
            <w:left w:val="none" w:sz="0" w:space="0" w:color="auto"/>
            <w:bottom w:val="none" w:sz="0" w:space="0" w:color="auto"/>
            <w:right w:val="none" w:sz="0" w:space="0" w:color="auto"/>
          </w:divBdr>
        </w:div>
        <w:div w:id="272789606">
          <w:marLeft w:val="0"/>
          <w:marRight w:val="0"/>
          <w:marTop w:val="0"/>
          <w:marBottom w:val="0"/>
          <w:divBdr>
            <w:top w:val="none" w:sz="0" w:space="0" w:color="auto"/>
            <w:left w:val="none" w:sz="0" w:space="0" w:color="auto"/>
            <w:bottom w:val="none" w:sz="0" w:space="0" w:color="auto"/>
            <w:right w:val="none" w:sz="0" w:space="0" w:color="auto"/>
          </w:divBdr>
        </w:div>
        <w:div w:id="535239131">
          <w:marLeft w:val="0"/>
          <w:marRight w:val="0"/>
          <w:marTop w:val="0"/>
          <w:marBottom w:val="0"/>
          <w:divBdr>
            <w:top w:val="none" w:sz="0" w:space="0" w:color="auto"/>
            <w:left w:val="none" w:sz="0" w:space="0" w:color="auto"/>
            <w:bottom w:val="none" w:sz="0" w:space="0" w:color="auto"/>
            <w:right w:val="none" w:sz="0" w:space="0" w:color="auto"/>
          </w:divBdr>
        </w:div>
        <w:div w:id="2021665710">
          <w:marLeft w:val="0"/>
          <w:marRight w:val="0"/>
          <w:marTop w:val="0"/>
          <w:marBottom w:val="0"/>
          <w:divBdr>
            <w:top w:val="none" w:sz="0" w:space="0" w:color="auto"/>
            <w:left w:val="none" w:sz="0" w:space="0" w:color="auto"/>
            <w:bottom w:val="none" w:sz="0" w:space="0" w:color="auto"/>
            <w:right w:val="none" w:sz="0" w:space="0" w:color="auto"/>
          </w:divBdr>
        </w:div>
        <w:div w:id="925455274">
          <w:marLeft w:val="0"/>
          <w:marRight w:val="0"/>
          <w:marTop w:val="0"/>
          <w:marBottom w:val="0"/>
          <w:divBdr>
            <w:top w:val="none" w:sz="0" w:space="0" w:color="auto"/>
            <w:left w:val="none" w:sz="0" w:space="0" w:color="auto"/>
            <w:bottom w:val="none" w:sz="0" w:space="0" w:color="auto"/>
            <w:right w:val="none" w:sz="0" w:space="0" w:color="auto"/>
          </w:divBdr>
        </w:div>
        <w:div w:id="959801322">
          <w:marLeft w:val="0"/>
          <w:marRight w:val="0"/>
          <w:marTop w:val="0"/>
          <w:marBottom w:val="0"/>
          <w:divBdr>
            <w:top w:val="none" w:sz="0" w:space="0" w:color="auto"/>
            <w:left w:val="none" w:sz="0" w:space="0" w:color="auto"/>
            <w:bottom w:val="none" w:sz="0" w:space="0" w:color="auto"/>
            <w:right w:val="none" w:sz="0" w:space="0" w:color="auto"/>
          </w:divBdr>
        </w:div>
        <w:div w:id="315257295">
          <w:marLeft w:val="0"/>
          <w:marRight w:val="0"/>
          <w:marTop w:val="0"/>
          <w:marBottom w:val="0"/>
          <w:divBdr>
            <w:top w:val="none" w:sz="0" w:space="0" w:color="auto"/>
            <w:left w:val="none" w:sz="0" w:space="0" w:color="auto"/>
            <w:bottom w:val="none" w:sz="0" w:space="0" w:color="auto"/>
            <w:right w:val="none" w:sz="0" w:space="0" w:color="auto"/>
          </w:divBdr>
        </w:div>
        <w:div w:id="787430909">
          <w:marLeft w:val="0"/>
          <w:marRight w:val="0"/>
          <w:marTop w:val="0"/>
          <w:marBottom w:val="0"/>
          <w:divBdr>
            <w:top w:val="none" w:sz="0" w:space="0" w:color="auto"/>
            <w:left w:val="none" w:sz="0" w:space="0" w:color="auto"/>
            <w:bottom w:val="none" w:sz="0" w:space="0" w:color="auto"/>
            <w:right w:val="none" w:sz="0" w:space="0" w:color="auto"/>
          </w:divBdr>
        </w:div>
        <w:div w:id="1056977444">
          <w:marLeft w:val="0"/>
          <w:marRight w:val="0"/>
          <w:marTop w:val="0"/>
          <w:marBottom w:val="0"/>
          <w:divBdr>
            <w:top w:val="none" w:sz="0" w:space="0" w:color="auto"/>
            <w:left w:val="none" w:sz="0" w:space="0" w:color="auto"/>
            <w:bottom w:val="none" w:sz="0" w:space="0" w:color="auto"/>
            <w:right w:val="none" w:sz="0" w:space="0" w:color="auto"/>
          </w:divBdr>
        </w:div>
        <w:div w:id="451168066">
          <w:marLeft w:val="0"/>
          <w:marRight w:val="0"/>
          <w:marTop w:val="0"/>
          <w:marBottom w:val="0"/>
          <w:divBdr>
            <w:top w:val="none" w:sz="0" w:space="0" w:color="auto"/>
            <w:left w:val="none" w:sz="0" w:space="0" w:color="auto"/>
            <w:bottom w:val="none" w:sz="0" w:space="0" w:color="auto"/>
            <w:right w:val="none" w:sz="0" w:space="0" w:color="auto"/>
          </w:divBdr>
        </w:div>
        <w:div w:id="1179933305">
          <w:marLeft w:val="0"/>
          <w:marRight w:val="0"/>
          <w:marTop w:val="0"/>
          <w:marBottom w:val="0"/>
          <w:divBdr>
            <w:top w:val="none" w:sz="0" w:space="0" w:color="auto"/>
            <w:left w:val="none" w:sz="0" w:space="0" w:color="auto"/>
            <w:bottom w:val="none" w:sz="0" w:space="0" w:color="auto"/>
            <w:right w:val="none" w:sz="0" w:space="0" w:color="auto"/>
          </w:divBdr>
        </w:div>
        <w:div w:id="1930038949">
          <w:marLeft w:val="0"/>
          <w:marRight w:val="0"/>
          <w:marTop w:val="0"/>
          <w:marBottom w:val="0"/>
          <w:divBdr>
            <w:top w:val="none" w:sz="0" w:space="0" w:color="auto"/>
            <w:left w:val="none" w:sz="0" w:space="0" w:color="auto"/>
            <w:bottom w:val="none" w:sz="0" w:space="0" w:color="auto"/>
            <w:right w:val="none" w:sz="0" w:space="0" w:color="auto"/>
          </w:divBdr>
        </w:div>
        <w:div w:id="1626275847">
          <w:marLeft w:val="0"/>
          <w:marRight w:val="0"/>
          <w:marTop w:val="0"/>
          <w:marBottom w:val="0"/>
          <w:divBdr>
            <w:top w:val="none" w:sz="0" w:space="0" w:color="auto"/>
            <w:left w:val="none" w:sz="0" w:space="0" w:color="auto"/>
            <w:bottom w:val="none" w:sz="0" w:space="0" w:color="auto"/>
            <w:right w:val="none" w:sz="0" w:space="0" w:color="auto"/>
          </w:divBdr>
        </w:div>
        <w:div w:id="474032750">
          <w:marLeft w:val="0"/>
          <w:marRight w:val="0"/>
          <w:marTop w:val="0"/>
          <w:marBottom w:val="0"/>
          <w:divBdr>
            <w:top w:val="none" w:sz="0" w:space="0" w:color="auto"/>
            <w:left w:val="none" w:sz="0" w:space="0" w:color="auto"/>
            <w:bottom w:val="none" w:sz="0" w:space="0" w:color="auto"/>
            <w:right w:val="none" w:sz="0" w:space="0" w:color="auto"/>
          </w:divBdr>
        </w:div>
        <w:div w:id="794373666">
          <w:marLeft w:val="0"/>
          <w:marRight w:val="0"/>
          <w:marTop w:val="0"/>
          <w:marBottom w:val="0"/>
          <w:divBdr>
            <w:top w:val="none" w:sz="0" w:space="0" w:color="auto"/>
            <w:left w:val="none" w:sz="0" w:space="0" w:color="auto"/>
            <w:bottom w:val="none" w:sz="0" w:space="0" w:color="auto"/>
            <w:right w:val="none" w:sz="0" w:space="0" w:color="auto"/>
          </w:divBdr>
        </w:div>
        <w:div w:id="1692730233">
          <w:marLeft w:val="0"/>
          <w:marRight w:val="0"/>
          <w:marTop w:val="0"/>
          <w:marBottom w:val="0"/>
          <w:divBdr>
            <w:top w:val="none" w:sz="0" w:space="0" w:color="auto"/>
            <w:left w:val="none" w:sz="0" w:space="0" w:color="auto"/>
            <w:bottom w:val="none" w:sz="0" w:space="0" w:color="auto"/>
            <w:right w:val="none" w:sz="0" w:space="0" w:color="auto"/>
          </w:divBdr>
        </w:div>
        <w:div w:id="1336492341">
          <w:marLeft w:val="0"/>
          <w:marRight w:val="0"/>
          <w:marTop w:val="0"/>
          <w:marBottom w:val="0"/>
          <w:divBdr>
            <w:top w:val="none" w:sz="0" w:space="0" w:color="auto"/>
            <w:left w:val="none" w:sz="0" w:space="0" w:color="auto"/>
            <w:bottom w:val="none" w:sz="0" w:space="0" w:color="auto"/>
            <w:right w:val="none" w:sz="0" w:space="0" w:color="auto"/>
          </w:divBdr>
        </w:div>
        <w:div w:id="993291397">
          <w:marLeft w:val="0"/>
          <w:marRight w:val="0"/>
          <w:marTop w:val="0"/>
          <w:marBottom w:val="0"/>
          <w:divBdr>
            <w:top w:val="none" w:sz="0" w:space="0" w:color="auto"/>
            <w:left w:val="none" w:sz="0" w:space="0" w:color="auto"/>
            <w:bottom w:val="none" w:sz="0" w:space="0" w:color="auto"/>
            <w:right w:val="none" w:sz="0" w:space="0" w:color="auto"/>
          </w:divBdr>
        </w:div>
        <w:div w:id="1190488233">
          <w:marLeft w:val="0"/>
          <w:marRight w:val="0"/>
          <w:marTop w:val="0"/>
          <w:marBottom w:val="0"/>
          <w:divBdr>
            <w:top w:val="none" w:sz="0" w:space="0" w:color="auto"/>
            <w:left w:val="none" w:sz="0" w:space="0" w:color="auto"/>
            <w:bottom w:val="none" w:sz="0" w:space="0" w:color="auto"/>
            <w:right w:val="none" w:sz="0" w:space="0" w:color="auto"/>
          </w:divBdr>
        </w:div>
        <w:div w:id="949553333">
          <w:marLeft w:val="0"/>
          <w:marRight w:val="0"/>
          <w:marTop w:val="0"/>
          <w:marBottom w:val="0"/>
          <w:divBdr>
            <w:top w:val="none" w:sz="0" w:space="0" w:color="auto"/>
            <w:left w:val="none" w:sz="0" w:space="0" w:color="auto"/>
            <w:bottom w:val="none" w:sz="0" w:space="0" w:color="auto"/>
            <w:right w:val="none" w:sz="0" w:space="0" w:color="auto"/>
          </w:divBdr>
        </w:div>
        <w:div w:id="366099568">
          <w:marLeft w:val="0"/>
          <w:marRight w:val="0"/>
          <w:marTop w:val="0"/>
          <w:marBottom w:val="0"/>
          <w:divBdr>
            <w:top w:val="none" w:sz="0" w:space="0" w:color="auto"/>
            <w:left w:val="none" w:sz="0" w:space="0" w:color="auto"/>
            <w:bottom w:val="none" w:sz="0" w:space="0" w:color="auto"/>
            <w:right w:val="none" w:sz="0" w:space="0" w:color="auto"/>
          </w:divBdr>
        </w:div>
        <w:div w:id="853617688">
          <w:marLeft w:val="0"/>
          <w:marRight w:val="0"/>
          <w:marTop w:val="0"/>
          <w:marBottom w:val="0"/>
          <w:divBdr>
            <w:top w:val="none" w:sz="0" w:space="0" w:color="auto"/>
            <w:left w:val="none" w:sz="0" w:space="0" w:color="auto"/>
            <w:bottom w:val="none" w:sz="0" w:space="0" w:color="auto"/>
            <w:right w:val="none" w:sz="0" w:space="0" w:color="auto"/>
          </w:divBdr>
        </w:div>
        <w:div w:id="903953275">
          <w:marLeft w:val="0"/>
          <w:marRight w:val="0"/>
          <w:marTop w:val="0"/>
          <w:marBottom w:val="0"/>
          <w:divBdr>
            <w:top w:val="none" w:sz="0" w:space="0" w:color="auto"/>
            <w:left w:val="none" w:sz="0" w:space="0" w:color="auto"/>
            <w:bottom w:val="none" w:sz="0" w:space="0" w:color="auto"/>
            <w:right w:val="none" w:sz="0" w:space="0" w:color="auto"/>
          </w:divBdr>
        </w:div>
        <w:div w:id="1700886433">
          <w:marLeft w:val="0"/>
          <w:marRight w:val="0"/>
          <w:marTop w:val="0"/>
          <w:marBottom w:val="0"/>
          <w:divBdr>
            <w:top w:val="none" w:sz="0" w:space="0" w:color="auto"/>
            <w:left w:val="none" w:sz="0" w:space="0" w:color="auto"/>
            <w:bottom w:val="none" w:sz="0" w:space="0" w:color="auto"/>
            <w:right w:val="none" w:sz="0" w:space="0" w:color="auto"/>
          </w:divBdr>
        </w:div>
        <w:div w:id="1906766">
          <w:marLeft w:val="0"/>
          <w:marRight w:val="0"/>
          <w:marTop w:val="0"/>
          <w:marBottom w:val="0"/>
          <w:divBdr>
            <w:top w:val="none" w:sz="0" w:space="0" w:color="auto"/>
            <w:left w:val="none" w:sz="0" w:space="0" w:color="auto"/>
            <w:bottom w:val="none" w:sz="0" w:space="0" w:color="auto"/>
            <w:right w:val="none" w:sz="0" w:space="0" w:color="auto"/>
          </w:divBdr>
        </w:div>
        <w:div w:id="167448292">
          <w:marLeft w:val="0"/>
          <w:marRight w:val="0"/>
          <w:marTop w:val="0"/>
          <w:marBottom w:val="0"/>
          <w:divBdr>
            <w:top w:val="none" w:sz="0" w:space="0" w:color="auto"/>
            <w:left w:val="none" w:sz="0" w:space="0" w:color="auto"/>
            <w:bottom w:val="none" w:sz="0" w:space="0" w:color="auto"/>
            <w:right w:val="none" w:sz="0" w:space="0" w:color="auto"/>
          </w:divBdr>
        </w:div>
        <w:div w:id="1232236039">
          <w:marLeft w:val="0"/>
          <w:marRight w:val="0"/>
          <w:marTop w:val="0"/>
          <w:marBottom w:val="0"/>
          <w:divBdr>
            <w:top w:val="none" w:sz="0" w:space="0" w:color="auto"/>
            <w:left w:val="none" w:sz="0" w:space="0" w:color="auto"/>
            <w:bottom w:val="none" w:sz="0" w:space="0" w:color="auto"/>
            <w:right w:val="none" w:sz="0" w:space="0" w:color="auto"/>
          </w:divBdr>
        </w:div>
        <w:div w:id="542327442">
          <w:marLeft w:val="0"/>
          <w:marRight w:val="0"/>
          <w:marTop w:val="0"/>
          <w:marBottom w:val="0"/>
          <w:divBdr>
            <w:top w:val="none" w:sz="0" w:space="0" w:color="auto"/>
            <w:left w:val="none" w:sz="0" w:space="0" w:color="auto"/>
            <w:bottom w:val="none" w:sz="0" w:space="0" w:color="auto"/>
            <w:right w:val="none" w:sz="0" w:space="0" w:color="auto"/>
          </w:divBdr>
        </w:div>
        <w:div w:id="1878928801">
          <w:marLeft w:val="0"/>
          <w:marRight w:val="0"/>
          <w:marTop w:val="0"/>
          <w:marBottom w:val="0"/>
          <w:divBdr>
            <w:top w:val="none" w:sz="0" w:space="0" w:color="auto"/>
            <w:left w:val="none" w:sz="0" w:space="0" w:color="auto"/>
            <w:bottom w:val="none" w:sz="0" w:space="0" w:color="auto"/>
            <w:right w:val="none" w:sz="0" w:space="0" w:color="auto"/>
          </w:divBdr>
        </w:div>
        <w:div w:id="111825782">
          <w:marLeft w:val="0"/>
          <w:marRight w:val="0"/>
          <w:marTop w:val="0"/>
          <w:marBottom w:val="0"/>
          <w:divBdr>
            <w:top w:val="none" w:sz="0" w:space="0" w:color="auto"/>
            <w:left w:val="none" w:sz="0" w:space="0" w:color="auto"/>
            <w:bottom w:val="none" w:sz="0" w:space="0" w:color="auto"/>
            <w:right w:val="none" w:sz="0" w:space="0" w:color="auto"/>
          </w:divBdr>
        </w:div>
        <w:div w:id="1958102125">
          <w:marLeft w:val="0"/>
          <w:marRight w:val="0"/>
          <w:marTop w:val="0"/>
          <w:marBottom w:val="0"/>
          <w:divBdr>
            <w:top w:val="none" w:sz="0" w:space="0" w:color="auto"/>
            <w:left w:val="none" w:sz="0" w:space="0" w:color="auto"/>
            <w:bottom w:val="none" w:sz="0" w:space="0" w:color="auto"/>
            <w:right w:val="none" w:sz="0" w:space="0" w:color="auto"/>
          </w:divBdr>
        </w:div>
        <w:div w:id="663358158">
          <w:marLeft w:val="0"/>
          <w:marRight w:val="0"/>
          <w:marTop w:val="0"/>
          <w:marBottom w:val="0"/>
          <w:divBdr>
            <w:top w:val="none" w:sz="0" w:space="0" w:color="auto"/>
            <w:left w:val="none" w:sz="0" w:space="0" w:color="auto"/>
            <w:bottom w:val="none" w:sz="0" w:space="0" w:color="auto"/>
            <w:right w:val="none" w:sz="0" w:space="0" w:color="auto"/>
          </w:divBdr>
        </w:div>
        <w:div w:id="55125666">
          <w:marLeft w:val="0"/>
          <w:marRight w:val="0"/>
          <w:marTop w:val="0"/>
          <w:marBottom w:val="0"/>
          <w:divBdr>
            <w:top w:val="none" w:sz="0" w:space="0" w:color="auto"/>
            <w:left w:val="none" w:sz="0" w:space="0" w:color="auto"/>
            <w:bottom w:val="none" w:sz="0" w:space="0" w:color="auto"/>
            <w:right w:val="none" w:sz="0" w:space="0" w:color="auto"/>
          </w:divBdr>
        </w:div>
        <w:div w:id="480970382">
          <w:marLeft w:val="0"/>
          <w:marRight w:val="0"/>
          <w:marTop w:val="0"/>
          <w:marBottom w:val="0"/>
          <w:divBdr>
            <w:top w:val="none" w:sz="0" w:space="0" w:color="auto"/>
            <w:left w:val="none" w:sz="0" w:space="0" w:color="auto"/>
            <w:bottom w:val="none" w:sz="0" w:space="0" w:color="auto"/>
            <w:right w:val="none" w:sz="0" w:space="0" w:color="auto"/>
          </w:divBdr>
        </w:div>
        <w:div w:id="16392710">
          <w:marLeft w:val="0"/>
          <w:marRight w:val="0"/>
          <w:marTop w:val="0"/>
          <w:marBottom w:val="0"/>
          <w:divBdr>
            <w:top w:val="none" w:sz="0" w:space="0" w:color="auto"/>
            <w:left w:val="none" w:sz="0" w:space="0" w:color="auto"/>
            <w:bottom w:val="none" w:sz="0" w:space="0" w:color="auto"/>
            <w:right w:val="none" w:sz="0" w:space="0" w:color="auto"/>
          </w:divBdr>
        </w:div>
        <w:div w:id="1386643254">
          <w:marLeft w:val="0"/>
          <w:marRight w:val="0"/>
          <w:marTop w:val="0"/>
          <w:marBottom w:val="0"/>
          <w:divBdr>
            <w:top w:val="none" w:sz="0" w:space="0" w:color="auto"/>
            <w:left w:val="none" w:sz="0" w:space="0" w:color="auto"/>
            <w:bottom w:val="none" w:sz="0" w:space="0" w:color="auto"/>
            <w:right w:val="none" w:sz="0" w:space="0" w:color="auto"/>
          </w:divBdr>
        </w:div>
        <w:div w:id="1560478318">
          <w:marLeft w:val="0"/>
          <w:marRight w:val="0"/>
          <w:marTop w:val="0"/>
          <w:marBottom w:val="0"/>
          <w:divBdr>
            <w:top w:val="none" w:sz="0" w:space="0" w:color="auto"/>
            <w:left w:val="none" w:sz="0" w:space="0" w:color="auto"/>
            <w:bottom w:val="none" w:sz="0" w:space="0" w:color="auto"/>
            <w:right w:val="none" w:sz="0" w:space="0" w:color="auto"/>
          </w:divBdr>
        </w:div>
        <w:div w:id="824397744">
          <w:marLeft w:val="0"/>
          <w:marRight w:val="0"/>
          <w:marTop w:val="0"/>
          <w:marBottom w:val="0"/>
          <w:divBdr>
            <w:top w:val="none" w:sz="0" w:space="0" w:color="auto"/>
            <w:left w:val="none" w:sz="0" w:space="0" w:color="auto"/>
            <w:bottom w:val="none" w:sz="0" w:space="0" w:color="auto"/>
            <w:right w:val="none" w:sz="0" w:space="0" w:color="auto"/>
          </w:divBdr>
        </w:div>
        <w:div w:id="783495983">
          <w:marLeft w:val="0"/>
          <w:marRight w:val="0"/>
          <w:marTop w:val="0"/>
          <w:marBottom w:val="0"/>
          <w:divBdr>
            <w:top w:val="none" w:sz="0" w:space="0" w:color="auto"/>
            <w:left w:val="none" w:sz="0" w:space="0" w:color="auto"/>
            <w:bottom w:val="none" w:sz="0" w:space="0" w:color="auto"/>
            <w:right w:val="none" w:sz="0" w:space="0" w:color="auto"/>
          </w:divBdr>
        </w:div>
        <w:div w:id="951474067">
          <w:marLeft w:val="0"/>
          <w:marRight w:val="0"/>
          <w:marTop w:val="0"/>
          <w:marBottom w:val="0"/>
          <w:divBdr>
            <w:top w:val="none" w:sz="0" w:space="0" w:color="auto"/>
            <w:left w:val="none" w:sz="0" w:space="0" w:color="auto"/>
            <w:bottom w:val="none" w:sz="0" w:space="0" w:color="auto"/>
            <w:right w:val="none" w:sz="0" w:space="0" w:color="auto"/>
          </w:divBdr>
        </w:div>
        <w:div w:id="1155028013">
          <w:marLeft w:val="0"/>
          <w:marRight w:val="0"/>
          <w:marTop w:val="0"/>
          <w:marBottom w:val="0"/>
          <w:divBdr>
            <w:top w:val="none" w:sz="0" w:space="0" w:color="auto"/>
            <w:left w:val="none" w:sz="0" w:space="0" w:color="auto"/>
            <w:bottom w:val="none" w:sz="0" w:space="0" w:color="auto"/>
            <w:right w:val="none" w:sz="0" w:space="0" w:color="auto"/>
          </w:divBdr>
        </w:div>
        <w:div w:id="1753891469">
          <w:marLeft w:val="0"/>
          <w:marRight w:val="0"/>
          <w:marTop w:val="0"/>
          <w:marBottom w:val="0"/>
          <w:divBdr>
            <w:top w:val="none" w:sz="0" w:space="0" w:color="auto"/>
            <w:left w:val="none" w:sz="0" w:space="0" w:color="auto"/>
            <w:bottom w:val="none" w:sz="0" w:space="0" w:color="auto"/>
            <w:right w:val="none" w:sz="0" w:space="0" w:color="auto"/>
          </w:divBdr>
        </w:div>
        <w:div w:id="655183267">
          <w:marLeft w:val="0"/>
          <w:marRight w:val="0"/>
          <w:marTop w:val="0"/>
          <w:marBottom w:val="0"/>
          <w:divBdr>
            <w:top w:val="none" w:sz="0" w:space="0" w:color="auto"/>
            <w:left w:val="none" w:sz="0" w:space="0" w:color="auto"/>
            <w:bottom w:val="none" w:sz="0" w:space="0" w:color="auto"/>
            <w:right w:val="none" w:sz="0" w:space="0" w:color="auto"/>
          </w:divBdr>
        </w:div>
        <w:div w:id="264461257">
          <w:marLeft w:val="0"/>
          <w:marRight w:val="0"/>
          <w:marTop w:val="0"/>
          <w:marBottom w:val="0"/>
          <w:divBdr>
            <w:top w:val="none" w:sz="0" w:space="0" w:color="auto"/>
            <w:left w:val="none" w:sz="0" w:space="0" w:color="auto"/>
            <w:bottom w:val="none" w:sz="0" w:space="0" w:color="auto"/>
            <w:right w:val="none" w:sz="0" w:space="0" w:color="auto"/>
          </w:divBdr>
        </w:div>
        <w:div w:id="1067722555">
          <w:marLeft w:val="0"/>
          <w:marRight w:val="0"/>
          <w:marTop w:val="0"/>
          <w:marBottom w:val="0"/>
          <w:divBdr>
            <w:top w:val="none" w:sz="0" w:space="0" w:color="auto"/>
            <w:left w:val="none" w:sz="0" w:space="0" w:color="auto"/>
            <w:bottom w:val="none" w:sz="0" w:space="0" w:color="auto"/>
            <w:right w:val="none" w:sz="0" w:space="0" w:color="auto"/>
          </w:divBdr>
        </w:div>
        <w:div w:id="619267531">
          <w:marLeft w:val="0"/>
          <w:marRight w:val="0"/>
          <w:marTop w:val="0"/>
          <w:marBottom w:val="0"/>
          <w:divBdr>
            <w:top w:val="none" w:sz="0" w:space="0" w:color="auto"/>
            <w:left w:val="none" w:sz="0" w:space="0" w:color="auto"/>
            <w:bottom w:val="none" w:sz="0" w:space="0" w:color="auto"/>
            <w:right w:val="none" w:sz="0" w:space="0" w:color="auto"/>
          </w:divBdr>
        </w:div>
        <w:div w:id="567691142">
          <w:marLeft w:val="0"/>
          <w:marRight w:val="0"/>
          <w:marTop w:val="0"/>
          <w:marBottom w:val="0"/>
          <w:divBdr>
            <w:top w:val="none" w:sz="0" w:space="0" w:color="auto"/>
            <w:left w:val="none" w:sz="0" w:space="0" w:color="auto"/>
            <w:bottom w:val="none" w:sz="0" w:space="0" w:color="auto"/>
            <w:right w:val="none" w:sz="0" w:space="0" w:color="auto"/>
          </w:divBdr>
        </w:div>
        <w:div w:id="2037998010">
          <w:marLeft w:val="0"/>
          <w:marRight w:val="0"/>
          <w:marTop w:val="0"/>
          <w:marBottom w:val="0"/>
          <w:divBdr>
            <w:top w:val="none" w:sz="0" w:space="0" w:color="auto"/>
            <w:left w:val="none" w:sz="0" w:space="0" w:color="auto"/>
            <w:bottom w:val="none" w:sz="0" w:space="0" w:color="auto"/>
            <w:right w:val="none" w:sz="0" w:space="0" w:color="auto"/>
          </w:divBdr>
        </w:div>
        <w:div w:id="1246184185">
          <w:marLeft w:val="0"/>
          <w:marRight w:val="0"/>
          <w:marTop w:val="0"/>
          <w:marBottom w:val="0"/>
          <w:divBdr>
            <w:top w:val="none" w:sz="0" w:space="0" w:color="auto"/>
            <w:left w:val="none" w:sz="0" w:space="0" w:color="auto"/>
            <w:bottom w:val="none" w:sz="0" w:space="0" w:color="auto"/>
            <w:right w:val="none" w:sz="0" w:space="0" w:color="auto"/>
          </w:divBdr>
        </w:div>
        <w:div w:id="1525174861">
          <w:marLeft w:val="0"/>
          <w:marRight w:val="0"/>
          <w:marTop w:val="0"/>
          <w:marBottom w:val="0"/>
          <w:divBdr>
            <w:top w:val="none" w:sz="0" w:space="0" w:color="auto"/>
            <w:left w:val="none" w:sz="0" w:space="0" w:color="auto"/>
            <w:bottom w:val="none" w:sz="0" w:space="0" w:color="auto"/>
            <w:right w:val="none" w:sz="0" w:space="0" w:color="auto"/>
          </w:divBdr>
        </w:div>
        <w:div w:id="1728188399">
          <w:marLeft w:val="0"/>
          <w:marRight w:val="0"/>
          <w:marTop w:val="0"/>
          <w:marBottom w:val="0"/>
          <w:divBdr>
            <w:top w:val="none" w:sz="0" w:space="0" w:color="auto"/>
            <w:left w:val="none" w:sz="0" w:space="0" w:color="auto"/>
            <w:bottom w:val="none" w:sz="0" w:space="0" w:color="auto"/>
            <w:right w:val="none" w:sz="0" w:space="0" w:color="auto"/>
          </w:divBdr>
        </w:div>
        <w:div w:id="1658459402">
          <w:marLeft w:val="0"/>
          <w:marRight w:val="0"/>
          <w:marTop w:val="0"/>
          <w:marBottom w:val="0"/>
          <w:divBdr>
            <w:top w:val="none" w:sz="0" w:space="0" w:color="auto"/>
            <w:left w:val="none" w:sz="0" w:space="0" w:color="auto"/>
            <w:bottom w:val="none" w:sz="0" w:space="0" w:color="auto"/>
            <w:right w:val="none" w:sz="0" w:space="0" w:color="auto"/>
          </w:divBdr>
        </w:div>
        <w:div w:id="630939511">
          <w:marLeft w:val="0"/>
          <w:marRight w:val="0"/>
          <w:marTop w:val="0"/>
          <w:marBottom w:val="0"/>
          <w:divBdr>
            <w:top w:val="none" w:sz="0" w:space="0" w:color="auto"/>
            <w:left w:val="none" w:sz="0" w:space="0" w:color="auto"/>
            <w:bottom w:val="none" w:sz="0" w:space="0" w:color="auto"/>
            <w:right w:val="none" w:sz="0" w:space="0" w:color="auto"/>
          </w:divBdr>
        </w:div>
        <w:div w:id="1811053359">
          <w:marLeft w:val="0"/>
          <w:marRight w:val="0"/>
          <w:marTop w:val="0"/>
          <w:marBottom w:val="0"/>
          <w:divBdr>
            <w:top w:val="none" w:sz="0" w:space="0" w:color="auto"/>
            <w:left w:val="none" w:sz="0" w:space="0" w:color="auto"/>
            <w:bottom w:val="none" w:sz="0" w:space="0" w:color="auto"/>
            <w:right w:val="none" w:sz="0" w:space="0" w:color="auto"/>
          </w:divBdr>
        </w:div>
        <w:div w:id="1446000198">
          <w:marLeft w:val="0"/>
          <w:marRight w:val="0"/>
          <w:marTop w:val="0"/>
          <w:marBottom w:val="0"/>
          <w:divBdr>
            <w:top w:val="none" w:sz="0" w:space="0" w:color="auto"/>
            <w:left w:val="none" w:sz="0" w:space="0" w:color="auto"/>
            <w:bottom w:val="none" w:sz="0" w:space="0" w:color="auto"/>
            <w:right w:val="none" w:sz="0" w:space="0" w:color="auto"/>
          </w:divBdr>
        </w:div>
        <w:div w:id="703285880">
          <w:marLeft w:val="0"/>
          <w:marRight w:val="0"/>
          <w:marTop w:val="0"/>
          <w:marBottom w:val="0"/>
          <w:divBdr>
            <w:top w:val="none" w:sz="0" w:space="0" w:color="auto"/>
            <w:left w:val="none" w:sz="0" w:space="0" w:color="auto"/>
            <w:bottom w:val="none" w:sz="0" w:space="0" w:color="auto"/>
            <w:right w:val="none" w:sz="0" w:space="0" w:color="auto"/>
          </w:divBdr>
        </w:div>
        <w:div w:id="2141066622">
          <w:marLeft w:val="0"/>
          <w:marRight w:val="0"/>
          <w:marTop w:val="0"/>
          <w:marBottom w:val="0"/>
          <w:divBdr>
            <w:top w:val="none" w:sz="0" w:space="0" w:color="auto"/>
            <w:left w:val="none" w:sz="0" w:space="0" w:color="auto"/>
            <w:bottom w:val="none" w:sz="0" w:space="0" w:color="auto"/>
            <w:right w:val="none" w:sz="0" w:space="0" w:color="auto"/>
          </w:divBdr>
        </w:div>
        <w:div w:id="2129545595">
          <w:marLeft w:val="0"/>
          <w:marRight w:val="0"/>
          <w:marTop w:val="0"/>
          <w:marBottom w:val="0"/>
          <w:divBdr>
            <w:top w:val="none" w:sz="0" w:space="0" w:color="auto"/>
            <w:left w:val="none" w:sz="0" w:space="0" w:color="auto"/>
            <w:bottom w:val="none" w:sz="0" w:space="0" w:color="auto"/>
            <w:right w:val="none" w:sz="0" w:space="0" w:color="auto"/>
          </w:divBdr>
        </w:div>
        <w:div w:id="68159783">
          <w:marLeft w:val="0"/>
          <w:marRight w:val="0"/>
          <w:marTop w:val="0"/>
          <w:marBottom w:val="0"/>
          <w:divBdr>
            <w:top w:val="none" w:sz="0" w:space="0" w:color="auto"/>
            <w:left w:val="none" w:sz="0" w:space="0" w:color="auto"/>
            <w:bottom w:val="none" w:sz="0" w:space="0" w:color="auto"/>
            <w:right w:val="none" w:sz="0" w:space="0" w:color="auto"/>
          </w:divBdr>
        </w:div>
        <w:div w:id="698162472">
          <w:marLeft w:val="0"/>
          <w:marRight w:val="0"/>
          <w:marTop w:val="0"/>
          <w:marBottom w:val="0"/>
          <w:divBdr>
            <w:top w:val="none" w:sz="0" w:space="0" w:color="auto"/>
            <w:left w:val="none" w:sz="0" w:space="0" w:color="auto"/>
            <w:bottom w:val="none" w:sz="0" w:space="0" w:color="auto"/>
            <w:right w:val="none" w:sz="0" w:space="0" w:color="auto"/>
          </w:divBdr>
        </w:div>
        <w:div w:id="1253854601">
          <w:marLeft w:val="0"/>
          <w:marRight w:val="0"/>
          <w:marTop w:val="0"/>
          <w:marBottom w:val="0"/>
          <w:divBdr>
            <w:top w:val="none" w:sz="0" w:space="0" w:color="auto"/>
            <w:left w:val="none" w:sz="0" w:space="0" w:color="auto"/>
            <w:bottom w:val="none" w:sz="0" w:space="0" w:color="auto"/>
            <w:right w:val="none" w:sz="0" w:space="0" w:color="auto"/>
          </w:divBdr>
        </w:div>
        <w:div w:id="242952211">
          <w:marLeft w:val="0"/>
          <w:marRight w:val="0"/>
          <w:marTop w:val="0"/>
          <w:marBottom w:val="0"/>
          <w:divBdr>
            <w:top w:val="none" w:sz="0" w:space="0" w:color="auto"/>
            <w:left w:val="none" w:sz="0" w:space="0" w:color="auto"/>
            <w:bottom w:val="none" w:sz="0" w:space="0" w:color="auto"/>
            <w:right w:val="none" w:sz="0" w:space="0" w:color="auto"/>
          </w:divBdr>
        </w:div>
        <w:div w:id="100493961">
          <w:marLeft w:val="0"/>
          <w:marRight w:val="0"/>
          <w:marTop w:val="0"/>
          <w:marBottom w:val="0"/>
          <w:divBdr>
            <w:top w:val="none" w:sz="0" w:space="0" w:color="auto"/>
            <w:left w:val="none" w:sz="0" w:space="0" w:color="auto"/>
            <w:bottom w:val="none" w:sz="0" w:space="0" w:color="auto"/>
            <w:right w:val="none" w:sz="0" w:space="0" w:color="auto"/>
          </w:divBdr>
        </w:div>
        <w:div w:id="685445365">
          <w:marLeft w:val="0"/>
          <w:marRight w:val="0"/>
          <w:marTop w:val="0"/>
          <w:marBottom w:val="0"/>
          <w:divBdr>
            <w:top w:val="none" w:sz="0" w:space="0" w:color="auto"/>
            <w:left w:val="none" w:sz="0" w:space="0" w:color="auto"/>
            <w:bottom w:val="none" w:sz="0" w:space="0" w:color="auto"/>
            <w:right w:val="none" w:sz="0" w:space="0" w:color="auto"/>
          </w:divBdr>
        </w:div>
        <w:div w:id="336003455">
          <w:marLeft w:val="0"/>
          <w:marRight w:val="0"/>
          <w:marTop w:val="0"/>
          <w:marBottom w:val="0"/>
          <w:divBdr>
            <w:top w:val="none" w:sz="0" w:space="0" w:color="auto"/>
            <w:left w:val="none" w:sz="0" w:space="0" w:color="auto"/>
            <w:bottom w:val="none" w:sz="0" w:space="0" w:color="auto"/>
            <w:right w:val="none" w:sz="0" w:space="0" w:color="auto"/>
          </w:divBdr>
        </w:div>
        <w:div w:id="1942488691">
          <w:marLeft w:val="0"/>
          <w:marRight w:val="0"/>
          <w:marTop w:val="0"/>
          <w:marBottom w:val="0"/>
          <w:divBdr>
            <w:top w:val="none" w:sz="0" w:space="0" w:color="auto"/>
            <w:left w:val="none" w:sz="0" w:space="0" w:color="auto"/>
            <w:bottom w:val="none" w:sz="0" w:space="0" w:color="auto"/>
            <w:right w:val="none" w:sz="0" w:space="0" w:color="auto"/>
          </w:divBdr>
        </w:div>
        <w:div w:id="1685352357">
          <w:marLeft w:val="0"/>
          <w:marRight w:val="0"/>
          <w:marTop w:val="0"/>
          <w:marBottom w:val="0"/>
          <w:divBdr>
            <w:top w:val="none" w:sz="0" w:space="0" w:color="auto"/>
            <w:left w:val="none" w:sz="0" w:space="0" w:color="auto"/>
            <w:bottom w:val="none" w:sz="0" w:space="0" w:color="auto"/>
            <w:right w:val="none" w:sz="0" w:space="0" w:color="auto"/>
          </w:divBdr>
        </w:div>
        <w:div w:id="1019696111">
          <w:marLeft w:val="0"/>
          <w:marRight w:val="0"/>
          <w:marTop w:val="0"/>
          <w:marBottom w:val="0"/>
          <w:divBdr>
            <w:top w:val="none" w:sz="0" w:space="0" w:color="auto"/>
            <w:left w:val="none" w:sz="0" w:space="0" w:color="auto"/>
            <w:bottom w:val="none" w:sz="0" w:space="0" w:color="auto"/>
            <w:right w:val="none" w:sz="0" w:space="0" w:color="auto"/>
          </w:divBdr>
        </w:div>
        <w:div w:id="571352161">
          <w:marLeft w:val="0"/>
          <w:marRight w:val="0"/>
          <w:marTop w:val="0"/>
          <w:marBottom w:val="0"/>
          <w:divBdr>
            <w:top w:val="none" w:sz="0" w:space="0" w:color="auto"/>
            <w:left w:val="none" w:sz="0" w:space="0" w:color="auto"/>
            <w:bottom w:val="none" w:sz="0" w:space="0" w:color="auto"/>
            <w:right w:val="none" w:sz="0" w:space="0" w:color="auto"/>
          </w:divBdr>
        </w:div>
        <w:div w:id="635066575">
          <w:marLeft w:val="0"/>
          <w:marRight w:val="0"/>
          <w:marTop w:val="0"/>
          <w:marBottom w:val="0"/>
          <w:divBdr>
            <w:top w:val="none" w:sz="0" w:space="0" w:color="auto"/>
            <w:left w:val="none" w:sz="0" w:space="0" w:color="auto"/>
            <w:bottom w:val="none" w:sz="0" w:space="0" w:color="auto"/>
            <w:right w:val="none" w:sz="0" w:space="0" w:color="auto"/>
          </w:divBdr>
        </w:div>
        <w:div w:id="841699669">
          <w:marLeft w:val="0"/>
          <w:marRight w:val="0"/>
          <w:marTop w:val="0"/>
          <w:marBottom w:val="0"/>
          <w:divBdr>
            <w:top w:val="none" w:sz="0" w:space="0" w:color="auto"/>
            <w:left w:val="none" w:sz="0" w:space="0" w:color="auto"/>
            <w:bottom w:val="none" w:sz="0" w:space="0" w:color="auto"/>
            <w:right w:val="none" w:sz="0" w:space="0" w:color="auto"/>
          </w:divBdr>
        </w:div>
        <w:div w:id="1194658508">
          <w:marLeft w:val="0"/>
          <w:marRight w:val="0"/>
          <w:marTop w:val="0"/>
          <w:marBottom w:val="0"/>
          <w:divBdr>
            <w:top w:val="none" w:sz="0" w:space="0" w:color="auto"/>
            <w:left w:val="none" w:sz="0" w:space="0" w:color="auto"/>
            <w:bottom w:val="none" w:sz="0" w:space="0" w:color="auto"/>
            <w:right w:val="none" w:sz="0" w:space="0" w:color="auto"/>
          </w:divBdr>
        </w:div>
        <w:div w:id="952174456">
          <w:marLeft w:val="0"/>
          <w:marRight w:val="0"/>
          <w:marTop w:val="0"/>
          <w:marBottom w:val="0"/>
          <w:divBdr>
            <w:top w:val="none" w:sz="0" w:space="0" w:color="auto"/>
            <w:left w:val="none" w:sz="0" w:space="0" w:color="auto"/>
            <w:bottom w:val="none" w:sz="0" w:space="0" w:color="auto"/>
            <w:right w:val="none" w:sz="0" w:space="0" w:color="auto"/>
          </w:divBdr>
        </w:div>
        <w:div w:id="71316564">
          <w:marLeft w:val="0"/>
          <w:marRight w:val="0"/>
          <w:marTop w:val="0"/>
          <w:marBottom w:val="0"/>
          <w:divBdr>
            <w:top w:val="none" w:sz="0" w:space="0" w:color="auto"/>
            <w:left w:val="none" w:sz="0" w:space="0" w:color="auto"/>
            <w:bottom w:val="none" w:sz="0" w:space="0" w:color="auto"/>
            <w:right w:val="none" w:sz="0" w:space="0" w:color="auto"/>
          </w:divBdr>
        </w:div>
        <w:div w:id="343480453">
          <w:marLeft w:val="0"/>
          <w:marRight w:val="0"/>
          <w:marTop w:val="0"/>
          <w:marBottom w:val="0"/>
          <w:divBdr>
            <w:top w:val="none" w:sz="0" w:space="0" w:color="auto"/>
            <w:left w:val="none" w:sz="0" w:space="0" w:color="auto"/>
            <w:bottom w:val="none" w:sz="0" w:space="0" w:color="auto"/>
            <w:right w:val="none" w:sz="0" w:space="0" w:color="auto"/>
          </w:divBdr>
        </w:div>
        <w:div w:id="748381627">
          <w:marLeft w:val="0"/>
          <w:marRight w:val="0"/>
          <w:marTop w:val="0"/>
          <w:marBottom w:val="0"/>
          <w:divBdr>
            <w:top w:val="none" w:sz="0" w:space="0" w:color="auto"/>
            <w:left w:val="none" w:sz="0" w:space="0" w:color="auto"/>
            <w:bottom w:val="none" w:sz="0" w:space="0" w:color="auto"/>
            <w:right w:val="none" w:sz="0" w:space="0" w:color="auto"/>
          </w:divBdr>
        </w:div>
        <w:div w:id="1849296453">
          <w:marLeft w:val="0"/>
          <w:marRight w:val="0"/>
          <w:marTop w:val="0"/>
          <w:marBottom w:val="0"/>
          <w:divBdr>
            <w:top w:val="none" w:sz="0" w:space="0" w:color="auto"/>
            <w:left w:val="none" w:sz="0" w:space="0" w:color="auto"/>
            <w:bottom w:val="none" w:sz="0" w:space="0" w:color="auto"/>
            <w:right w:val="none" w:sz="0" w:space="0" w:color="auto"/>
          </w:divBdr>
        </w:div>
        <w:div w:id="362289956">
          <w:marLeft w:val="0"/>
          <w:marRight w:val="0"/>
          <w:marTop w:val="0"/>
          <w:marBottom w:val="0"/>
          <w:divBdr>
            <w:top w:val="none" w:sz="0" w:space="0" w:color="auto"/>
            <w:left w:val="none" w:sz="0" w:space="0" w:color="auto"/>
            <w:bottom w:val="none" w:sz="0" w:space="0" w:color="auto"/>
            <w:right w:val="none" w:sz="0" w:space="0" w:color="auto"/>
          </w:divBdr>
        </w:div>
        <w:div w:id="1404912544">
          <w:marLeft w:val="0"/>
          <w:marRight w:val="0"/>
          <w:marTop w:val="0"/>
          <w:marBottom w:val="0"/>
          <w:divBdr>
            <w:top w:val="none" w:sz="0" w:space="0" w:color="auto"/>
            <w:left w:val="none" w:sz="0" w:space="0" w:color="auto"/>
            <w:bottom w:val="none" w:sz="0" w:space="0" w:color="auto"/>
            <w:right w:val="none" w:sz="0" w:space="0" w:color="auto"/>
          </w:divBdr>
        </w:div>
        <w:div w:id="2025738556">
          <w:marLeft w:val="0"/>
          <w:marRight w:val="0"/>
          <w:marTop w:val="0"/>
          <w:marBottom w:val="0"/>
          <w:divBdr>
            <w:top w:val="none" w:sz="0" w:space="0" w:color="auto"/>
            <w:left w:val="none" w:sz="0" w:space="0" w:color="auto"/>
            <w:bottom w:val="none" w:sz="0" w:space="0" w:color="auto"/>
            <w:right w:val="none" w:sz="0" w:space="0" w:color="auto"/>
          </w:divBdr>
        </w:div>
        <w:div w:id="2029333064">
          <w:marLeft w:val="0"/>
          <w:marRight w:val="0"/>
          <w:marTop w:val="0"/>
          <w:marBottom w:val="0"/>
          <w:divBdr>
            <w:top w:val="none" w:sz="0" w:space="0" w:color="auto"/>
            <w:left w:val="none" w:sz="0" w:space="0" w:color="auto"/>
            <w:bottom w:val="none" w:sz="0" w:space="0" w:color="auto"/>
            <w:right w:val="none" w:sz="0" w:space="0" w:color="auto"/>
          </w:divBdr>
        </w:div>
        <w:div w:id="341049353">
          <w:marLeft w:val="0"/>
          <w:marRight w:val="0"/>
          <w:marTop w:val="0"/>
          <w:marBottom w:val="0"/>
          <w:divBdr>
            <w:top w:val="none" w:sz="0" w:space="0" w:color="auto"/>
            <w:left w:val="none" w:sz="0" w:space="0" w:color="auto"/>
            <w:bottom w:val="none" w:sz="0" w:space="0" w:color="auto"/>
            <w:right w:val="none" w:sz="0" w:space="0" w:color="auto"/>
          </w:divBdr>
        </w:div>
        <w:div w:id="1550724849">
          <w:marLeft w:val="0"/>
          <w:marRight w:val="0"/>
          <w:marTop w:val="0"/>
          <w:marBottom w:val="0"/>
          <w:divBdr>
            <w:top w:val="none" w:sz="0" w:space="0" w:color="auto"/>
            <w:left w:val="none" w:sz="0" w:space="0" w:color="auto"/>
            <w:bottom w:val="none" w:sz="0" w:space="0" w:color="auto"/>
            <w:right w:val="none" w:sz="0" w:space="0" w:color="auto"/>
          </w:divBdr>
        </w:div>
        <w:div w:id="1902986600">
          <w:marLeft w:val="0"/>
          <w:marRight w:val="0"/>
          <w:marTop w:val="0"/>
          <w:marBottom w:val="0"/>
          <w:divBdr>
            <w:top w:val="none" w:sz="0" w:space="0" w:color="auto"/>
            <w:left w:val="none" w:sz="0" w:space="0" w:color="auto"/>
            <w:bottom w:val="none" w:sz="0" w:space="0" w:color="auto"/>
            <w:right w:val="none" w:sz="0" w:space="0" w:color="auto"/>
          </w:divBdr>
        </w:div>
        <w:div w:id="936988852">
          <w:marLeft w:val="0"/>
          <w:marRight w:val="0"/>
          <w:marTop w:val="0"/>
          <w:marBottom w:val="0"/>
          <w:divBdr>
            <w:top w:val="none" w:sz="0" w:space="0" w:color="auto"/>
            <w:left w:val="none" w:sz="0" w:space="0" w:color="auto"/>
            <w:bottom w:val="none" w:sz="0" w:space="0" w:color="auto"/>
            <w:right w:val="none" w:sz="0" w:space="0" w:color="auto"/>
          </w:divBdr>
        </w:div>
        <w:div w:id="505483298">
          <w:marLeft w:val="0"/>
          <w:marRight w:val="0"/>
          <w:marTop w:val="0"/>
          <w:marBottom w:val="0"/>
          <w:divBdr>
            <w:top w:val="none" w:sz="0" w:space="0" w:color="auto"/>
            <w:left w:val="none" w:sz="0" w:space="0" w:color="auto"/>
            <w:bottom w:val="none" w:sz="0" w:space="0" w:color="auto"/>
            <w:right w:val="none" w:sz="0" w:space="0" w:color="auto"/>
          </w:divBdr>
        </w:div>
        <w:div w:id="1729837581">
          <w:marLeft w:val="0"/>
          <w:marRight w:val="0"/>
          <w:marTop w:val="0"/>
          <w:marBottom w:val="0"/>
          <w:divBdr>
            <w:top w:val="none" w:sz="0" w:space="0" w:color="auto"/>
            <w:left w:val="none" w:sz="0" w:space="0" w:color="auto"/>
            <w:bottom w:val="none" w:sz="0" w:space="0" w:color="auto"/>
            <w:right w:val="none" w:sz="0" w:space="0" w:color="auto"/>
          </w:divBdr>
        </w:div>
        <w:div w:id="799886105">
          <w:marLeft w:val="0"/>
          <w:marRight w:val="0"/>
          <w:marTop w:val="0"/>
          <w:marBottom w:val="0"/>
          <w:divBdr>
            <w:top w:val="none" w:sz="0" w:space="0" w:color="auto"/>
            <w:left w:val="none" w:sz="0" w:space="0" w:color="auto"/>
            <w:bottom w:val="none" w:sz="0" w:space="0" w:color="auto"/>
            <w:right w:val="none" w:sz="0" w:space="0" w:color="auto"/>
          </w:divBdr>
        </w:div>
        <w:div w:id="529345309">
          <w:marLeft w:val="0"/>
          <w:marRight w:val="0"/>
          <w:marTop w:val="0"/>
          <w:marBottom w:val="0"/>
          <w:divBdr>
            <w:top w:val="none" w:sz="0" w:space="0" w:color="auto"/>
            <w:left w:val="none" w:sz="0" w:space="0" w:color="auto"/>
            <w:bottom w:val="none" w:sz="0" w:space="0" w:color="auto"/>
            <w:right w:val="none" w:sz="0" w:space="0" w:color="auto"/>
          </w:divBdr>
        </w:div>
        <w:div w:id="202523619">
          <w:marLeft w:val="0"/>
          <w:marRight w:val="0"/>
          <w:marTop w:val="0"/>
          <w:marBottom w:val="0"/>
          <w:divBdr>
            <w:top w:val="none" w:sz="0" w:space="0" w:color="auto"/>
            <w:left w:val="none" w:sz="0" w:space="0" w:color="auto"/>
            <w:bottom w:val="none" w:sz="0" w:space="0" w:color="auto"/>
            <w:right w:val="none" w:sz="0" w:space="0" w:color="auto"/>
          </w:divBdr>
        </w:div>
        <w:div w:id="2078356844">
          <w:marLeft w:val="0"/>
          <w:marRight w:val="0"/>
          <w:marTop w:val="0"/>
          <w:marBottom w:val="0"/>
          <w:divBdr>
            <w:top w:val="none" w:sz="0" w:space="0" w:color="auto"/>
            <w:left w:val="none" w:sz="0" w:space="0" w:color="auto"/>
            <w:bottom w:val="none" w:sz="0" w:space="0" w:color="auto"/>
            <w:right w:val="none" w:sz="0" w:space="0" w:color="auto"/>
          </w:divBdr>
        </w:div>
        <w:div w:id="188224238">
          <w:marLeft w:val="0"/>
          <w:marRight w:val="0"/>
          <w:marTop w:val="0"/>
          <w:marBottom w:val="0"/>
          <w:divBdr>
            <w:top w:val="none" w:sz="0" w:space="0" w:color="auto"/>
            <w:left w:val="none" w:sz="0" w:space="0" w:color="auto"/>
            <w:bottom w:val="none" w:sz="0" w:space="0" w:color="auto"/>
            <w:right w:val="none" w:sz="0" w:space="0" w:color="auto"/>
          </w:divBdr>
        </w:div>
        <w:div w:id="1353805766">
          <w:marLeft w:val="0"/>
          <w:marRight w:val="0"/>
          <w:marTop w:val="0"/>
          <w:marBottom w:val="0"/>
          <w:divBdr>
            <w:top w:val="none" w:sz="0" w:space="0" w:color="auto"/>
            <w:left w:val="none" w:sz="0" w:space="0" w:color="auto"/>
            <w:bottom w:val="none" w:sz="0" w:space="0" w:color="auto"/>
            <w:right w:val="none" w:sz="0" w:space="0" w:color="auto"/>
          </w:divBdr>
        </w:div>
        <w:div w:id="631405440">
          <w:marLeft w:val="0"/>
          <w:marRight w:val="0"/>
          <w:marTop w:val="0"/>
          <w:marBottom w:val="0"/>
          <w:divBdr>
            <w:top w:val="none" w:sz="0" w:space="0" w:color="auto"/>
            <w:left w:val="none" w:sz="0" w:space="0" w:color="auto"/>
            <w:bottom w:val="none" w:sz="0" w:space="0" w:color="auto"/>
            <w:right w:val="none" w:sz="0" w:space="0" w:color="auto"/>
          </w:divBdr>
        </w:div>
        <w:div w:id="288585107">
          <w:marLeft w:val="0"/>
          <w:marRight w:val="0"/>
          <w:marTop w:val="0"/>
          <w:marBottom w:val="0"/>
          <w:divBdr>
            <w:top w:val="none" w:sz="0" w:space="0" w:color="auto"/>
            <w:left w:val="none" w:sz="0" w:space="0" w:color="auto"/>
            <w:bottom w:val="none" w:sz="0" w:space="0" w:color="auto"/>
            <w:right w:val="none" w:sz="0" w:space="0" w:color="auto"/>
          </w:divBdr>
        </w:div>
        <w:div w:id="1111702663">
          <w:marLeft w:val="0"/>
          <w:marRight w:val="0"/>
          <w:marTop w:val="0"/>
          <w:marBottom w:val="0"/>
          <w:divBdr>
            <w:top w:val="none" w:sz="0" w:space="0" w:color="auto"/>
            <w:left w:val="none" w:sz="0" w:space="0" w:color="auto"/>
            <w:bottom w:val="none" w:sz="0" w:space="0" w:color="auto"/>
            <w:right w:val="none" w:sz="0" w:space="0" w:color="auto"/>
          </w:divBdr>
        </w:div>
        <w:div w:id="251857815">
          <w:marLeft w:val="0"/>
          <w:marRight w:val="0"/>
          <w:marTop w:val="0"/>
          <w:marBottom w:val="0"/>
          <w:divBdr>
            <w:top w:val="none" w:sz="0" w:space="0" w:color="auto"/>
            <w:left w:val="none" w:sz="0" w:space="0" w:color="auto"/>
            <w:bottom w:val="none" w:sz="0" w:space="0" w:color="auto"/>
            <w:right w:val="none" w:sz="0" w:space="0" w:color="auto"/>
          </w:divBdr>
        </w:div>
        <w:div w:id="508758183">
          <w:marLeft w:val="0"/>
          <w:marRight w:val="0"/>
          <w:marTop w:val="0"/>
          <w:marBottom w:val="0"/>
          <w:divBdr>
            <w:top w:val="none" w:sz="0" w:space="0" w:color="auto"/>
            <w:left w:val="none" w:sz="0" w:space="0" w:color="auto"/>
            <w:bottom w:val="none" w:sz="0" w:space="0" w:color="auto"/>
            <w:right w:val="none" w:sz="0" w:space="0" w:color="auto"/>
          </w:divBdr>
        </w:div>
        <w:div w:id="189151676">
          <w:marLeft w:val="0"/>
          <w:marRight w:val="0"/>
          <w:marTop w:val="0"/>
          <w:marBottom w:val="0"/>
          <w:divBdr>
            <w:top w:val="none" w:sz="0" w:space="0" w:color="auto"/>
            <w:left w:val="none" w:sz="0" w:space="0" w:color="auto"/>
            <w:bottom w:val="none" w:sz="0" w:space="0" w:color="auto"/>
            <w:right w:val="none" w:sz="0" w:space="0" w:color="auto"/>
          </w:divBdr>
        </w:div>
        <w:div w:id="100028473">
          <w:marLeft w:val="0"/>
          <w:marRight w:val="0"/>
          <w:marTop w:val="0"/>
          <w:marBottom w:val="0"/>
          <w:divBdr>
            <w:top w:val="none" w:sz="0" w:space="0" w:color="auto"/>
            <w:left w:val="none" w:sz="0" w:space="0" w:color="auto"/>
            <w:bottom w:val="none" w:sz="0" w:space="0" w:color="auto"/>
            <w:right w:val="none" w:sz="0" w:space="0" w:color="auto"/>
          </w:divBdr>
        </w:div>
        <w:div w:id="1228300311">
          <w:marLeft w:val="0"/>
          <w:marRight w:val="0"/>
          <w:marTop w:val="0"/>
          <w:marBottom w:val="0"/>
          <w:divBdr>
            <w:top w:val="none" w:sz="0" w:space="0" w:color="auto"/>
            <w:left w:val="none" w:sz="0" w:space="0" w:color="auto"/>
            <w:bottom w:val="none" w:sz="0" w:space="0" w:color="auto"/>
            <w:right w:val="none" w:sz="0" w:space="0" w:color="auto"/>
          </w:divBdr>
        </w:div>
        <w:div w:id="1811366888">
          <w:marLeft w:val="0"/>
          <w:marRight w:val="0"/>
          <w:marTop w:val="0"/>
          <w:marBottom w:val="0"/>
          <w:divBdr>
            <w:top w:val="none" w:sz="0" w:space="0" w:color="auto"/>
            <w:left w:val="none" w:sz="0" w:space="0" w:color="auto"/>
            <w:bottom w:val="none" w:sz="0" w:space="0" w:color="auto"/>
            <w:right w:val="none" w:sz="0" w:space="0" w:color="auto"/>
          </w:divBdr>
        </w:div>
        <w:div w:id="734663518">
          <w:marLeft w:val="0"/>
          <w:marRight w:val="0"/>
          <w:marTop w:val="0"/>
          <w:marBottom w:val="0"/>
          <w:divBdr>
            <w:top w:val="none" w:sz="0" w:space="0" w:color="auto"/>
            <w:left w:val="none" w:sz="0" w:space="0" w:color="auto"/>
            <w:bottom w:val="none" w:sz="0" w:space="0" w:color="auto"/>
            <w:right w:val="none" w:sz="0" w:space="0" w:color="auto"/>
          </w:divBdr>
        </w:div>
        <w:div w:id="2024017830">
          <w:marLeft w:val="0"/>
          <w:marRight w:val="0"/>
          <w:marTop w:val="0"/>
          <w:marBottom w:val="0"/>
          <w:divBdr>
            <w:top w:val="none" w:sz="0" w:space="0" w:color="auto"/>
            <w:left w:val="none" w:sz="0" w:space="0" w:color="auto"/>
            <w:bottom w:val="none" w:sz="0" w:space="0" w:color="auto"/>
            <w:right w:val="none" w:sz="0" w:space="0" w:color="auto"/>
          </w:divBdr>
        </w:div>
        <w:div w:id="1461338622">
          <w:marLeft w:val="0"/>
          <w:marRight w:val="0"/>
          <w:marTop w:val="0"/>
          <w:marBottom w:val="0"/>
          <w:divBdr>
            <w:top w:val="none" w:sz="0" w:space="0" w:color="auto"/>
            <w:left w:val="none" w:sz="0" w:space="0" w:color="auto"/>
            <w:bottom w:val="none" w:sz="0" w:space="0" w:color="auto"/>
            <w:right w:val="none" w:sz="0" w:space="0" w:color="auto"/>
          </w:divBdr>
        </w:div>
        <w:div w:id="1362046020">
          <w:marLeft w:val="0"/>
          <w:marRight w:val="0"/>
          <w:marTop w:val="0"/>
          <w:marBottom w:val="0"/>
          <w:divBdr>
            <w:top w:val="none" w:sz="0" w:space="0" w:color="auto"/>
            <w:left w:val="none" w:sz="0" w:space="0" w:color="auto"/>
            <w:bottom w:val="none" w:sz="0" w:space="0" w:color="auto"/>
            <w:right w:val="none" w:sz="0" w:space="0" w:color="auto"/>
          </w:divBdr>
        </w:div>
        <w:div w:id="1316059706">
          <w:marLeft w:val="0"/>
          <w:marRight w:val="0"/>
          <w:marTop w:val="0"/>
          <w:marBottom w:val="0"/>
          <w:divBdr>
            <w:top w:val="none" w:sz="0" w:space="0" w:color="auto"/>
            <w:left w:val="none" w:sz="0" w:space="0" w:color="auto"/>
            <w:bottom w:val="none" w:sz="0" w:space="0" w:color="auto"/>
            <w:right w:val="none" w:sz="0" w:space="0" w:color="auto"/>
          </w:divBdr>
        </w:div>
        <w:div w:id="848640561">
          <w:marLeft w:val="0"/>
          <w:marRight w:val="0"/>
          <w:marTop w:val="0"/>
          <w:marBottom w:val="0"/>
          <w:divBdr>
            <w:top w:val="none" w:sz="0" w:space="0" w:color="auto"/>
            <w:left w:val="none" w:sz="0" w:space="0" w:color="auto"/>
            <w:bottom w:val="none" w:sz="0" w:space="0" w:color="auto"/>
            <w:right w:val="none" w:sz="0" w:space="0" w:color="auto"/>
          </w:divBdr>
        </w:div>
        <w:div w:id="155071814">
          <w:marLeft w:val="0"/>
          <w:marRight w:val="0"/>
          <w:marTop w:val="0"/>
          <w:marBottom w:val="0"/>
          <w:divBdr>
            <w:top w:val="none" w:sz="0" w:space="0" w:color="auto"/>
            <w:left w:val="none" w:sz="0" w:space="0" w:color="auto"/>
            <w:bottom w:val="none" w:sz="0" w:space="0" w:color="auto"/>
            <w:right w:val="none" w:sz="0" w:space="0" w:color="auto"/>
          </w:divBdr>
        </w:div>
        <w:div w:id="1493329980">
          <w:marLeft w:val="0"/>
          <w:marRight w:val="0"/>
          <w:marTop w:val="0"/>
          <w:marBottom w:val="0"/>
          <w:divBdr>
            <w:top w:val="none" w:sz="0" w:space="0" w:color="auto"/>
            <w:left w:val="none" w:sz="0" w:space="0" w:color="auto"/>
            <w:bottom w:val="none" w:sz="0" w:space="0" w:color="auto"/>
            <w:right w:val="none" w:sz="0" w:space="0" w:color="auto"/>
          </w:divBdr>
        </w:div>
        <w:div w:id="1707218411">
          <w:marLeft w:val="0"/>
          <w:marRight w:val="0"/>
          <w:marTop w:val="0"/>
          <w:marBottom w:val="0"/>
          <w:divBdr>
            <w:top w:val="none" w:sz="0" w:space="0" w:color="auto"/>
            <w:left w:val="none" w:sz="0" w:space="0" w:color="auto"/>
            <w:bottom w:val="none" w:sz="0" w:space="0" w:color="auto"/>
            <w:right w:val="none" w:sz="0" w:space="0" w:color="auto"/>
          </w:divBdr>
        </w:div>
        <w:div w:id="1884712224">
          <w:marLeft w:val="0"/>
          <w:marRight w:val="0"/>
          <w:marTop w:val="0"/>
          <w:marBottom w:val="0"/>
          <w:divBdr>
            <w:top w:val="none" w:sz="0" w:space="0" w:color="auto"/>
            <w:left w:val="none" w:sz="0" w:space="0" w:color="auto"/>
            <w:bottom w:val="none" w:sz="0" w:space="0" w:color="auto"/>
            <w:right w:val="none" w:sz="0" w:space="0" w:color="auto"/>
          </w:divBdr>
        </w:div>
        <w:div w:id="1117791559">
          <w:marLeft w:val="0"/>
          <w:marRight w:val="0"/>
          <w:marTop w:val="0"/>
          <w:marBottom w:val="0"/>
          <w:divBdr>
            <w:top w:val="none" w:sz="0" w:space="0" w:color="auto"/>
            <w:left w:val="none" w:sz="0" w:space="0" w:color="auto"/>
            <w:bottom w:val="none" w:sz="0" w:space="0" w:color="auto"/>
            <w:right w:val="none" w:sz="0" w:space="0" w:color="auto"/>
          </w:divBdr>
        </w:div>
        <w:div w:id="434906981">
          <w:marLeft w:val="0"/>
          <w:marRight w:val="0"/>
          <w:marTop w:val="0"/>
          <w:marBottom w:val="0"/>
          <w:divBdr>
            <w:top w:val="none" w:sz="0" w:space="0" w:color="auto"/>
            <w:left w:val="none" w:sz="0" w:space="0" w:color="auto"/>
            <w:bottom w:val="none" w:sz="0" w:space="0" w:color="auto"/>
            <w:right w:val="none" w:sz="0" w:space="0" w:color="auto"/>
          </w:divBdr>
        </w:div>
        <w:div w:id="1835337670">
          <w:marLeft w:val="0"/>
          <w:marRight w:val="0"/>
          <w:marTop w:val="0"/>
          <w:marBottom w:val="0"/>
          <w:divBdr>
            <w:top w:val="none" w:sz="0" w:space="0" w:color="auto"/>
            <w:left w:val="none" w:sz="0" w:space="0" w:color="auto"/>
            <w:bottom w:val="none" w:sz="0" w:space="0" w:color="auto"/>
            <w:right w:val="none" w:sz="0" w:space="0" w:color="auto"/>
          </w:divBdr>
        </w:div>
        <w:div w:id="1292637645">
          <w:marLeft w:val="0"/>
          <w:marRight w:val="0"/>
          <w:marTop w:val="0"/>
          <w:marBottom w:val="0"/>
          <w:divBdr>
            <w:top w:val="none" w:sz="0" w:space="0" w:color="auto"/>
            <w:left w:val="none" w:sz="0" w:space="0" w:color="auto"/>
            <w:bottom w:val="none" w:sz="0" w:space="0" w:color="auto"/>
            <w:right w:val="none" w:sz="0" w:space="0" w:color="auto"/>
          </w:divBdr>
        </w:div>
        <w:div w:id="1885943774">
          <w:marLeft w:val="0"/>
          <w:marRight w:val="0"/>
          <w:marTop w:val="0"/>
          <w:marBottom w:val="0"/>
          <w:divBdr>
            <w:top w:val="none" w:sz="0" w:space="0" w:color="auto"/>
            <w:left w:val="none" w:sz="0" w:space="0" w:color="auto"/>
            <w:bottom w:val="none" w:sz="0" w:space="0" w:color="auto"/>
            <w:right w:val="none" w:sz="0" w:space="0" w:color="auto"/>
          </w:divBdr>
        </w:div>
        <w:div w:id="1776555807">
          <w:marLeft w:val="0"/>
          <w:marRight w:val="0"/>
          <w:marTop w:val="0"/>
          <w:marBottom w:val="0"/>
          <w:divBdr>
            <w:top w:val="none" w:sz="0" w:space="0" w:color="auto"/>
            <w:left w:val="none" w:sz="0" w:space="0" w:color="auto"/>
            <w:bottom w:val="none" w:sz="0" w:space="0" w:color="auto"/>
            <w:right w:val="none" w:sz="0" w:space="0" w:color="auto"/>
          </w:divBdr>
        </w:div>
        <w:div w:id="2107925099">
          <w:marLeft w:val="0"/>
          <w:marRight w:val="0"/>
          <w:marTop w:val="0"/>
          <w:marBottom w:val="0"/>
          <w:divBdr>
            <w:top w:val="none" w:sz="0" w:space="0" w:color="auto"/>
            <w:left w:val="none" w:sz="0" w:space="0" w:color="auto"/>
            <w:bottom w:val="none" w:sz="0" w:space="0" w:color="auto"/>
            <w:right w:val="none" w:sz="0" w:space="0" w:color="auto"/>
          </w:divBdr>
        </w:div>
        <w:div w:id="1462573225">
          <w:marLeft w:val="0"/>
          <w:marRight w:val="0"/>
          <w:marTop w:val="0"/>
          <w:marBottom w:val="0"/>
          <w:divBdr>
            <w:top w:val="none" w:sz="0" w:space="0" w:color="auto"/>
            <w:left w:val="none" w:sz="0" w:space="0" w:color="auto"/>
            <w:bottom w:val="none" w:sz="0" w:space="0" w:color="auto"/>
            <w:right w:val="none" w:sz="0" w:space="0" w:color="auto"/>
          </w:divBdr>
        </w:div>
        <w:div w:id="594629296">
          <w:marLeft w:val="0"/>
          <w:marRight w:val="0"/>
          <w:marTop w:val="0"/>
          <w:marBottom w:val="0"/>
          <w:divBdr>
            <w:top w:val="none" w:sz="0" w:space="0" w:color="auto"/>
            <w:left w:val="none" w:sz="0" w:space="0" w:color="auto"/>
            <w:bottom w:val="none" w:sz="0" w:space="0" w:color="auto"/>
            <w:right w:val="none" w:sz="0" w:space="0" w:color="auto"/>
          </w:divBdr>
        </w:div>
        <w:div w:id="1390348033">
          <w:marLeft w:val="0"/>
          <w:marRight w:val="0"/>
          <w:marTop w:val="0"/>
          <w:marBottom w:val="0"/>
          <w:divBdr>
            <w:top w:val="none" w:sz="0" w:space="0" w:color="auto"/>
            <w:left w:val="none" w:sz="0" w:space="0" w:color="auto"/>
            <w:bottom w:val="none" w:sz="0" w:space="0" w:color="auto"/>
            <w:right w:val="none" w:sz="0" w:space="0" w:color="auto"/>
          </w:divBdr>
        </w:div>
        <w:div w:id="1252159922">
          <w:marLeft w:val="0"/>
          <w:marRight w:val="0"/>
          <w:marTop w:val="0"/>
          <w:marBottom w:val="0"/>
          <w:divBdr>
            <w:top w:val="none" w:sz="0" w:space="0" w:color="auto"/>
            <w:left w:val="none" w:sz="0" w:space="0" w:color="auto"/>
            <w:bottom w:val="none" w:sz="0" w:space="0" w:color="auto"/>
            <w:right w:val="none" w:sz="0" w:space="0" w:color="auto"/>
          </w:divBdr>
        </w:div>
        <w:div w:id="1650597717">
          <w:marLeft w:val="0"/>
          <w:marRight w:val="0"/>
          <w:marTop w:val="0"/>
          <w:marBottom w:val="0"/>
          <w:divBdr>
            <w:top w:val="none" w:sz="0" w:space="0" w:color="auto"/>
            <w:left w:val="none" w:sz="0" w:space="0" w:color="auto"/>
            <w:bottom w:val="none" w:sz="0" w:space="0" w:color="auto"/>
            <w:right w:val="none" w:sz="0" w:space="0" w:color="auto"/>
          </w:divBdr>
        </w:div>
        <w:div w:id="590503227">
          <w:marLeft w:val="0"/>
          <w:marRight w:val="0"/>
          <w:marTop w:val="0"/>
          <w:marBottom w:val="0"/>
          <w:divBdr>
            <w:top w:val="none" w:sz="0" w:space="0" w:color="auto"/>
            <w:left w:val="none" w:sz="0" w:space="0" w:color="auto"/>
            <w:bottom w:val="none" w:sz="0" w:space="0" w:color="auto"/>
            <w:right w:val="none" w:sz="0" w:space="0" w:color="auto"/>
          </w:divBdr>
        </w:div>
        <w:div w:id="1285044927">
          <w:marLeft w:val="0"/>
          <w:marRight w:val="0"/>
          <w:marTop w:val="0"/>
          <w:marBottom w:val="0"/>
          <w:divBdr>
            <w:top w:val="none" w:sz="0" w:space="0" w:color="auto"/>
            <w:left w:val="none" w:sz="0" w:space="0" w:color="auto"/>
            <w:bottom w:val="none" w:sz="0" w:space="0" w:color="auto"/>
            <w:right w:val="none" w:sz="0" w:space="0" w:color="auto"/>
          </w:divBdr>
        </w:div>
        <w:div w:id="1544562773">
          <w:marLeft w:val="0"/>
          <w:marRight w:val="0"/>
          <w:marTop w:val="0"/>
          <w:marBottom w:val="0"/>
          <w:divBdr>
            <w:top w:val="none" w:sz="0" w:space="0" w:color="auto"/>
            <w:left w:val="none" w:sz="0" w:space="0" w:color="auto"/>
            <w:bottom w:val="none" w:sz="0" w:space="0" w:color="auto"/>
            <w:right w:val="none" w:sz="0" w:space="0" w:color="auto"/>
          </w:divBdr>
        </w:div>
        <w:div w:id="1661540408">
          <w:marLeft w:val="0"/>
          <w:marRight w:val="0"/>
          <w:marTop w:val="0"/>
          <w:marBottom w:val="0"/>
          <w:divBdr>
            <w:top w:val="none" w:sz="0" w:space="0" w:color="auto"/>
            <w:left w:val="none" w:sz="0" w:space="0" w:color="auto"/>
            <w:bottom w:val="none" w:sz="0" w:space="0" w:color="auto"/>
            <w:right w:val="none" w:sz="0" w:space="0" w:color="auto"/>
          </w:divBdr>
        </w:div>
        <w:div w:id="479922715">
          <w:marLeft w:val="0"/>
          <w:marRight w:val="0"/>
          <w:marTop w:val="0"/>
          <w:marBottom w:val="0"/>
          <w:divBdr>
            <w:top w:val="none" w:sz="0" w:space="0" w:color="auto"/>
            <w:left w:val="none" w:sz="0" w:space="0" w:color="auto"/>
            <w:bottom w:val="none" w:sz="0" w:space="0" w:color="auto"/>
            <w:right w:val="none" w:sz="0" w:space="0" w:color="auto"/>
          </w:divBdr>
        </w:div>
        <w:div w:id="1042292778">
          <w:marLeft w:val="0"/>
          <w:marRight w:val="0"/>
          <w:marTop w:val="0"/>
          <w:marBottom w:val="0"/>
          <w:divBdr>
            <w:top w:val="none" w:sz="0" w:space="0" w:color="auto"/>
            <w:left w:val="none" w:sz="0" w:space="0" w:color="auto"/>
            <w:bottom w:val="none" w:sz="0" w:space="0" w:color="auto"/>
            <w:right w:val="none" w:sz="0" w:space="0" w:color="auto"/>
          </w:divBdr>
        </w:div>
        <w:div w:id="2064402260">
          <w:marLeft w:val="0"/>
          <w:marRight w:val="0"/>
          <w:marTop w:val="0"/>
          <w:marBottom w:val="0"/>
          <w:divBdr>
            <w:top w:val="none" w:sz="0" w:space="0" w:color="auto"/>
            <w:left w:val="none" w:sz="0" w:space="0" w:color="auto"/>
            <w:bottom w:val="none" w:sz="0" w:space="0" w:color="auto"/>
            <w:right w:val="none" w:sz="0" w:space="0" w:color="auto"/>
          </w:divBdr>
        </w:div>
        <w:div w:id="1820531951">
          <w:marLeft w:val="0"/>
          <w:marRight w:val="0"/>
          <w:marTop w:val="0"/>
          <w:marBottom w:val="0"/>
          <w:divBdr>
            <w:top w:val="none" w:sz="0" w:space="0" w:color="auto"/>
            <w:left w:val="none" w:sz="0" w:space="0" w:color="auto"/>
            <w:bottom w:val="none" w:sz="0" w:space="0" w:color="auto"/>
            <w:right w:val="none" w:sz="0" w:space="0" w:color="auto"/>
          </w:divBdr>
        </w:div>
        <w:div w:id="124351900">
          <w:marLeft w:val="0"/>
          <w:marRight w:val="0"/>
          <w:marTop w:val="0"/>
          <w:marBottom w:val="0"/>
          <w:divBdr>
            <w:top w:val="none" w:sz="0" w:space="0" w:color="auto"/>
            <w:left w:val="none" w:sz="0" w:space="0" w:color="auto"/>
            <w:bottom w:val="none" w:sz="0" w:space="0" w:color="auto"/>
            <w:right w:val="none" w:sz="0" w:space="0" w:color="auto"/>
          </w:divBdr>
        </w:div>
        <w:div w:id="319044735">
          <w:marLeft w:val="0"/>
          <w:marRight w:val="0"/>
          <w:marTop w:val="0"/>
          <w:marBottom w:val="0"/>
          <w:divBdr>
            <w:top w:val="none" w:sz="0" w:space="0" w:color="auto"/>
            <w:left w:val="none" w:sz="0" w:space="0" w:color="auto"/>
            <w:bottom w:val="none" w:sz="0" w:space="0" w:color="auto"/>
            <w:right w:val="none" w:sz="0" w:space="0" w:color="auto"/>
          </w:divBdr>
        </w:div>
        <w:div w:id="1983273162">
          <w:marLeft w:val="0"/>
          <w:marRight w:val="0"/>
          <w:marTop w:val="0"/>
          <w:marBottom w:val="0"/>
          <w:divBdr>
            <w:top w:val="none" w:sz="0" w:space="0" w:color="auto"/>
            <w:left w:val="none" w:sz="0" w:space="0" w:color="auto"/>
            <w:bottom w:val="none" w:sz="0" w:space="0" w:color="auto"/>
            <w:right w:val="none" w:sz="0" w:space="0" w:color="auto"/>
          </w:divBdr>
        </w:div>
        <w:div w:id="1823698475">
          <w:marLeft w:val="0"/>
          <w:marRight w:val="0"/>
          <w:marTop w:val="0"/>
          <w:marBottom w:val="0"/>
          <w:divBdr>
            <w:top w:val="none" w:sz="0" w:space="0" w:color="auto"/>
            <w:left w:val="none" w:sz="0" w:space="0" w:color="auto"/>
            <w:bottom w:val="none" w:sz="0" w:space="0" w:color="auto"/>
            <w:right w:val="none" w:sz="0" w:space="0" w:color="auto"/>
          </w:divBdr>
        </w:div>
        <w:div w:id="100029344">
          <w:marLeft w:val="0"/>
          <w:marRight w:val="0"/>
          <w:marTop w:val="0"/>
          <w:marBottom w:val="0"/>
          <w:divBdr>
            <w:top w:val="none" w:sz="0" w:space="0" w:color="auto"/>
            <w:left w:val="none" w:sz="0" w:space="0" w:color="auto"/>
            <w:bottom w:val="none" w:sz="0" w:space="0" w:color="auto"/>
            <w:right w:val="none" w:sz="0" w:space="0" w:color="auto"/>
          </w:divBdr>
        </w:div>
        <w:div w:id="1244992248">
          <w:marLeft w:val="0"/>
          <w:marRight w:val="0"/>
          <w:marTop w:val="0"/>
          <w:marBottom w:val="0"/>
          <w:divBdr>
            <w:top w:val="none" w:sz="0" w:space="0" w:color="auto"/>
            <w:left w:val="none" w:sz="0" w:space="0" w:color="auto"/>
            <w:bottom w:val="none" w:sz="0" w:space="0" w:color="auto"/>
            <w:right w:val="none" w:sz="0" w:space="0" w:color="auto"/>
          </w:divBdr>
        </w:div>
        <w:div w:id="1207529419">
          <w:marLeft w:val="0"/>
          <w:marRight w:val="0"/>
          <w:marTop w:val="0"/>
          <w:marBottom w:val="0"/>
          <w:divBdr>
            <w:top w:val="none" w:sz="0" w:space="0" w:color="auto"/>
            <w:left w:val="none" w:sz="0" w:space="0" w:color="auto"/>
            <w:bottom w:val="none" w:sz="0" w:space="0" w:color="auto"/>
            <w:right w:val="none" w:sz="0" w:space="0" w:color="auto"/>
          </w:divBdr>
        </w:div>
        <w:div w:id="1724013193">
          <w:marLeft w:val="0"/>
          <w:marRight w:val="0"/>
          <w:marTop w:val="0"/>
          <w:marBottom w:val="0"/>
          <w:divBdr>
            <w:top w:val="none" w:sz="0" w:space="0" w:color="auto"/>
            <w:left w:val="none" w:sz="0" w:space="0" w:color="auto"/>
            <w:bottom w:val="none" w:sz="0" w:space="0" w:color="auto"/>
            <w:right w:val="none" w:sz="0" w:space="0" w:color="auto"/>
          </w:divBdr>
        </w:div>
        <w:div w:id="1738933662">
          <w:marLeft w:val="0"/>
          <w:marRight w:val="0"/>
          <w:marTop w:val="0"/>
          <w:marBottom w:val="0"/>
          <w:divBdr>
            <w:top w:val="none" w:sz="0" w:space="0" w:color="auto"/>
            <w:left w:val="none" w:sz="0" w:space="0" w:color="auto"/>
            <w:bottom w:val="none" w:sz="0" w:space="0" w:color="auto"/>
            <w:right w:val="none" w:sz="0" w:space="0" w:color="auto"/>
          </w:divBdr>
        </w:div>
        <w:div w:id="127020665">
          <w:marLeft w:val="0"/>
          <w:marRight w:val="0"/>
          <w:marTop w:val="0"/>
          <w:marBottom w:val="0"/>
          <w:divBdr>
            <w:top w:val="none" w:sz="0" w:space="0" w:color="auto"/>
            <w:left w:val="none" w:sz="0" w:space="0" w:color="auto"/>
            <w:bottom w:val="none" w:sz="0" w:space="0" w:color="auto"/>
            <w:right w:val="none" w:sz="0" w:space="0" w:color="auto"/>
          </w:divBdr>
        </w:div>
        <w:div w:id="1991594207">
          <w:marLeft w:val="0"/>
          <w:marRight w:val="0"/>
          <w:marTop w:val="0"/>
          <w:marBottom w:val="0"/>
          <w:divBdr>
            <w:top w:val="none" w:sz="0" w:space="0" w:color="auto"/>
            <w:left w:val="none" w:sz="0" w:space="0" w:color="auto"/>
            <w:bottom w:val="none" w:sz="0" w:space="0" w:color="auto"/>
            <w:right w:val="none" w:sz="0" w:space="0" w:color="auto"/>
          </w:divBdr>
        </w:div>
        <w:div w:id="175728045">
          <w:marLeft w:val="0"/>
          <w:marRight w:val="0"/>
          <w:marTop w:val="0"/>
          <w:marBottom w:val="0"/>
          <w:divBdr>
            <w:top w:val="none" w:sz="0" w:space="0" w:color="auto"/>
            <w:left w:val="none" w:sz="0" w:space="0" w:color="auto"/>
            <w:bottom w:val="none" w:sz="0" w:space="0" w:color="auto"/>
            <w:right w:val="none" w:sz="0" w:space="0" w:color="auto"/>
          </w:divBdr>
        </w:div>
        <w:div w:id="1013142113">
          <w:marLeft w:val="0"/>
          <w:marRight w:val="0"/>
          <w:marTop w:val="0"/>
          <w:marBottom w:val="0"/>
          <w:divBdr>
            <w:top w:val="none" w:sz="0" w:space="0" w:color="auto"/>
            <w:left w:val="none" w:sz="0" w:space="0" w:color="auto"/>
            <w:bottom w:val="none" w:sz="0" w:space="0" w:color="auto"/>
            <w:right w:val="none" w:sz="0" w:space="0" w:color="auto"/>
          </w:divBdr>
        </w:div>
        <w:div w:id="1745955497">
          <w:marLeft w:val="0"/>
          <w:marRight w:val="0"/>
          <w:marTop w:val="0"/>
          <w:marBottom w:val="0"/>
          <w:divBdr>
            <w:top w:val="none" w:sz="0" w:space="0" w:color="auto"/>
            <w:left w:val="none" w:sz="0" w:space="0" w:color="auto"/>
            <w:bottom w:val="none" w:sz="0" w:space="0" w:color="auto"/>
            <w:right w:val="none" w:sz="0" w:space="0" w:color="auto"/>
          </w:divBdr>
        </w:div>
        <w:div w:id="619341300">
          <w:marLeft w:val="0"/>
          <w:marRight w:val="0"/>
          <w:marTop w:val="0"/>
          <w:marBottom w:val="0"/>
          <w:divBdr>
            <w:top w:val="none" w:sz="0" w:space="0" w:color="auto"/>
            <w:left w:val="none" w:sz="0" w:space="0" w:color="auto"/>
            <w:bottom w:val="none" w:sz="0" w:space="0" w:color="auto"/>
            <w:right w:val="none" w:sz="0" w:space="0" w:color="auto"/>
          </w:divBdr>
        </w:div>
        <w:div w:id="1584757394">
          <w:marLeft w:val="0"/>
          <w:marRight w:val="0"/>
          <w:marTop w:val="0"/>
          <w:marBottom w:val="0"/>
          <w:divBdr>
            <w:top w:val="none" w:sz="0" w:space="0" w:color="auto"/>
            <w:left w:val="none" w:sz="0" w:space="0" w:color="auto"/>
            <w:bottom w:val="none" w:sz="0" w:space="0" w:color="auto"/>
            <w:right w:val="none" w:sz="0" w:space="0" w:color="auto"/>
          </w:divBdr>
        </w:div>
        <w:div w:id="1315065376">
          <w:marLeft w:val="0"/>
          <w:marRight w:val="0"/>
          <w:marTop w:val="0"/>
          <w:marBottom w:val="0"/>
          <w:divBdr>
            <w:top w:val="none" w:sz="0" w:space="0" w:color="auto"/>
            <w:left w:val="none" w:sz="0" w:space="0" w:color="auto"/>
            <w:bottom w:val="none" w:sz="0" w:space="0" w:color="auto"/>
            <w:right w:val="none" w:sz="0" w:space="0" w:color="auto"/>
          </w:divBdr>
        </w:div>
        <w:div w:id="771900071">
          <w:marLeft w:val="0"/>
          <w:marRight w:val="0"/>
          <w:marTop w:val="0"/>
          <w:marBottom w:val="0"/>
          <w:divBdr>
            <w:top w:val="none" w:sz="0" w:space="0" w:color="auto"/>
            <w:left w:val="none" w:sz="0" w:space="0" w:color="auto"/>
            <w:bottom w:val="none" w:sz="0" w:space="0" w:color="auto"/>
            <w:right w:val="none" w:sz="0" w:space="0" w:color="auto"/>
          </w:divBdr>
        </w:div>
        <w:div w:id="266351258">
          <w:marLeft w:val="0"/>
          <w:marRight w:val="0"/>
          <w:marTop w:val="0"/>
          <w:marBottom w:val="0"/>
          <w:divBdr>
            <w:top w:val="none" w:sz="0" w:space="0" w:color="auto"/>
            <w:left w:val="none" w:sz="0" w:space="0" w:color="auto"/>
            <w:bottom w:val="none" w:sz="0" w:space="0" w:color="auto"/>
            <w:right w:val="none" w:sz="0" w:space="0" w:color="auto"/>
          </w:divBdr>
        </w:div>
        <w:div w:id="1713730114">
          <w:marLeft w:val="0"/>
          <w:marRight w:val="0"/>
          <w:marTop w:val="0"/>
          <w:marBottom w:val="0"/>
          <w:divBdr>
            <w:top w:val="none" w:sz="0" w:space="0" w:color="auto"/>
            <w:left w:val="none" w:sz="0" w:space="0" w:color="auto"/>
            <w:bottom w:val="none" w:sz="0" w:space="0" w:color="auto"/>
            <w:right w:val="none" w:sz="0" w:space="0" w:color="auto"/>
          </w:divBdr>
        </w:div>
        <w:div w:id="1928533213">
          <w:marLeft w:val="0"/>
          <w:marRight w:val="0"/>
          <w:marTop w:val="0"/>
          <w:marBottom w:val="0"/>
          <w:divBdr>
            <w:top w:val="none" w:sz="0" w:space="0" w:color="auto"/>
            <w:left w:val="none" w:sz="0" w:space="0" w:color="auto"/>
            <w:bottom w:val="none" w:sz="0" w:space="0" w:color="auto"/>
            <w:right w:val="none" w:sz="0" w:space="0" w:color="auto"/>
          </w:divBdr>
        </w:div>
        <w:div w:id="1955398539">
          <w:marLeft w:val="0"/>
          <w:marRight w:val="0"/>
          <w:marTop w:val="0"/>
          <w:marBottom w:val="0"/>
          <w:divBdr>
            <w:top w:val="none" w:sz="0" w:space="0" w:color="auto"/>
            <w:left w:val="none" w:sz="0" w:space="0" w:color="auto"/>
            <w:bottom w:val="none" w:sz="0" w:space="0" w:color="auto"/>
            <w:right w:val="none" w:sz="0" w:space="0" w:color="auto"/>
          </w:divBdr>
        </w:div>
        <w:div w:id="1800100825">
          <w:marLeft w:val="0"/>
          <w:marRight w:val="0"/>
          <w:marTop w:val="0"/>
          <w:marBottom w:val="0"/>
          <w:divBdr>
            <w:top w:val="none" w:sz="0" w:space="0" w:color="auto"/>
            <w:left w:val="none" w:sz="0" w:space="0" w:color="auto"/>
            <w:bottom w:val="none" w:sz="0" w:space="0" w:color="auto"/>
            <w:right w:val="none" w:sz="0" w:space="0" w:color="auto"/>
          </w:divBdr>
        </w:div>
        <w:div w:id="939527558">
          <w:marLeft w:val="0"/>
          <w:marRight w:val="0"/>
          <w:marTop w:val="0"/>
          <w:marBottom w:val="0"/>
          <w:divBdr>
            <w:top w:val="none" w:sz="0" w:space="0" w:color="auto"/>
            <w:left w:val="none" w:sz="0" w:space="0" w:color="auto"/>
            <w:bottom w:val="none" w:sz="0" w:space="0" w:color="auto"/>
            <w:right w:val="none" w:sz="0" w:space="0" w:color="auto"/>
          </w:divBdr>
        </w:div>
        <w:div w:id="1402295368">
          <w:marLeft w:val="0"/>
          <w:marRight w:val="0"/>
          <w:marTop w:val="0"/>
          <w:marBottom w:val="0"/>
          <w:divBdr>
            <w:top w:val="none" w:sz="0" w:space="0" w:color="auto"/>
            <w:left w:val="none" w:sz="0" w:space="0" w:color="auto"/>
            <w:bottom w:val="none" w:sz="0" w:space="0" w:color="auto"/>
            <w:right w:val="none" w:sz="0" w:space="0" w:color="auto"/>
          </w:divBdr>
        </w:div>
        <w:div w:id="8530941">
          <w:marLeft w:val="0"/>
          <w:marRight w:val="0"/>
          <w:marTop w:val="0"/>
          <w:marBottom w:val="0"/>
          <w:divBdr>
            <w:top w:val="none" w:sz="0" w:space="0" w:color="auto"/>
            <w:left w:val="none" w:sz="0" w:space="0" w:color="auto"/>
            <w:bottom w:val="none" w:sz="0" w:space="0" w:color="auto"/>
            <w:right w:val="none" w:sz="0" w:space="0" w:color="auto"/>
          </w:divBdr>
        </w:div>
        <w:div w:id="650912411">
          <w:marLeft w:val="0"/>
          <w:marRight w:val="0"/>
          <w:marTop w:val="0"/>
          <w:marBottom w:val="0"/>
          <w:divBdr>
            <w:top w:val="none" w:sz="0" w:space="0" w:color="auto"/>
            <w:left w:val="none" w:sz="0" w:space="0" w:color="auto"/>
            <w:bottom w:val="none" w:sz="0" w:space="0" w:color="auto"/>
            <w:right w:val="none" w:sz="0" w:space="0" w:color="auto"/>
          </w:divBdr>
        </w:div>
        <w:div w:id="511726670">
          <w:marLeft w:val="0"/>
          <w:marRight w:val="0"/>
          <w:marTop w:val="0"/>
          <w:marBottom w:val="0"/>
          <w:divBdr>
            <w:top w:val="none" w:sz="0" w:space="0" w:color="auto"/>
            <w:left w:val="none" w:sz="0" w:space="0" w:color="auto"/>
            <w:bottom w:val="none" w:sz="0" w:space="0" w:color="auto"/>
            <w:right w:val="none" w:sz="0" w:space="0" w:color="auto"/>
          </w:divBdr>
        </w:div>
        <w:div w:id="1278828685">
          <w:marLeft w:val="0"/>
          <w:marRight w:val="0"/>
          <w:marTop w:val="0"/>
          <w:marBottom w:val="0"/>
          <w:divBdr>
            <w:top w:val="none" w:sz="0" w:space="0" w:color="auto"/>
            <w:left w:val="none" w:sz="0" w:space="0" w:color="auto"/>
            <w:bottom w:val="none" w:sz="0" w:space="0" w:color="auto"/>
            <w:right w:val="none" w:sz="0" w:space="0" w:color="auto"/>
          </w:divBdr>
        </w:div>
        <w:div w:id="536283670">
          <w:marLeft w:val="0"/>
          <w:marRight w:val="0"/>
          <w:marTop w:val="0"/>
          <w:marBottom w:val="0"/>
          <w:divBdr>
            <w:top w:val="none" w:sz="0" w:space="0" w:color="auto"/>
            <w:left w:val="none" w:sz="0" w:space="0" w:color="auto"/>
            <w:bottom w:val="none" w:sz="0" w:space="0" w:color="auto"/>
            <w:right w:val="none" w:sz="0" w:space="0" w:color="auto"/>
          </w:divBdr>
        </w:div>
        <w:div w:id="1967076750">
          <w:marLeft w:val="0"/>
          <w:marRight w:val="0"/>
          <w:marTop w:val="0"/>
          <w:marBottom w:val="0"/>
          <w:divBdr>
            <w:top w:val="none" w:sz="0" w:space="0" w:color="auto"/>
            <w:left w:val="none" w:sz="0" w:space="0" w:color="auto"/>
            <w:bottom w:val="none" w:sz="0" w:space="0" w:color="auto"/>
            <w:right w:val="none" w:sz="0" w:space="0" w:color="auto"/>
          </w:divBdr>
        </w:div>
        <w:div w:id="359624887">
          <w:marLeft w:val="0"/>
          <w:marRight w:val="0"/>
          <w:marTop w:val="0"/>
          <w:marBottom w:val="0"/>
          <w:divBdr>
            <w:top w:val="none" w:sz="0" w:space="0" w:color="auto"/>
            <w:left w:val="none" w:sz="0" w:space="0" w:color="auto"/>
            <w:bottom w:val="none" w:sz="0" w:space="0" w:color="auto"/>
            <w:right w:val="none" w:sz="0" w:space="0" w:color="auto"/>
          </w:divBdr>
        </w:div>
        <w:div w:id="1257709584">
          <w:marLeft w:val="0"/>
          <w:marRight w:val="0"/>
          <w:marTop w:val="0"/>
          <w:marBottom w:val="0"/>
          <w:divBdr>
            <w:top w:val="none" w:sz="0" w:space="0" w:color="auto"/>
            <w:left w:val="none" w:sz="0" w:space="0" w:color="auto"/>
            <w:bottom w:val="none" w:sz="0" w:space="0" w:color="auto"/>
            <w:right w:val="none" w:sz="0" w:space="0" w:color="auto"/>
          </w:divBdr>
        </w:div>
        <w:div w:id="634411257">
          <w:marLeft w:val="0"/>
          <w:marRight w:val="0"/>
          <w:marTop w:val="0"/>
          <w:marBottom w:val="0"/>
          <w:divBdr>
            <w:top w:val="none" w:sz="0" w:space="0" w:color="auto"/>
            <w:left w:val="none" w:sz="0" w:space="0" w:color="auto"/>
            <w:bottom w:val="none" w:sz="0" w:space="0" w:color="auto"/>
            <w:right w:val="none" w:sz="0" w:space="0" w:color="auto"/>
          </w:divBdr>
        </w:div>
        <w:div w:id="1766535470">
          <w:marLeft w:val="0"/>
          <w:marRight w:val="0"/>
          <w:marTop w:val="0"/>
          <w:marBottom w:val="0"/>
          <w:divBdr>
            <w:top w:val="none" w:sz="0" w:space="0" w:color="auto"/>
            <w:left w:val="none" w:sz="0" w:space="0" w:color="auto"/>
            <w:bottom w:val="none" w:sz="0" w:space="0" w:color="auto"/>
            <w:right w:val="none" w:sz="0" w:space="0" w:color="auto"/>
          </w:divBdr>
        </w:div>
        <w:div w:id="1097677772">
          <w:marLeft w:val="0"/>
          <w:marRight w:val="0"/>
          <w:marTop w:val="0"/>
          <w:marBottom w:val="0"/>
          <w:divBdr>
            <w:top w:val="none" w:sz="0" w:space="0" w:color="auto"/>
            <w:left w:val="none" w:sz="0" w:space="0" w:color="auto"/>
            <w:bottom w:val="none" w:sz="0" w:space="0" w:color="auto"/>
            <w:right w:val="none" w:sz="0" w:space="0" w:color="auto"/>
          </w:divBdr>
        </w:div>
        <w:div w:id="311565945">
          <w:marLeft w:val="0"/>
          <w:marRight w:val="0"/>
          <w:marTop w:val="0"/>
          <w:marBottom w:val="0"/>
          <w:divBdr>
            <w:top w:val="none" w:sz="0" w:space="0" w:color="auto"/>
            <w:left w:val="none" w:sz="0" w:space="0" w:color="auto"/>
            <w:bottom w:val="none" w:sz="0" w:space="0" w:color="auto"/>
            <w:right w:val="none" w:sz="0" w:space="0" w:color="auto"/>
          </w:divBdr>
        </w:div>
        <w:div w:id="561208881">
          <w:marLeft w:val="0"/>
          <w:marRight w:val="0"/>
          <w:marTop w:val="0"/>
          <w:marBottom w:val="0"/>
          <w:divBdr>
            <w:top w:val="none" w:sz="0" w:space="0" w:color="auto"/>
            <w:left w:val="none" w:sz="0" w:space="0" w:color="auto"/>
            <w:bottom w:val="none" w:sz="0" w:space="0" w:color="auto"/>
            <w:right w:val="none" w:sz="0" w:space="0" w:color="auto"/>
          </w:divBdr>
        </w:div>
        <w:div w:id="863329881">
          <w:marLeft w:val="0"/>
          <w:marRight w:val="0"/>
          <w:marTop w:val="0"/>
          <w:marBottom w:val="0"/>
          <w:divBdr>
            <w:top w:val="none" w:sz="0" w:space="0" w:color="auto"/>
            <w:left w:val="none" w:sz="0" w:space="0" w:color="auto"/>
            <w:bottom w:val="none" w:sz="0" w:space="0" w:color="auto"/>
            <w:right w:val="none" w:sz="0" w:space="0" w:color="auto"/>
          </w:divBdr>
        </w:div>
        <w:div w:id="491071056">
          <w:marLeft w:val="0"/>
          <w:marRight w:val="0"/>
          <w:marTop w:val="0"/>
          <w:marBottom w:val="0"/>
          <w:divBdr>
            <w:top w:val="none" w:sz="0" w:space="0" w:color="auto"/>
            <w:left w:val="none" w:sz="0" w:space="0" w:color="auto"/>
            <w:bottom w:val="none" w:sz="0" w:space="0" w:color="auto"/>
            <w:right w:val="none" w:sz="0" w:space="0" w:color="auto"/>
          </w:divBdr>
        </w:div>
        <w:div w:id="1693529896">
          <w:marLeft w:val="0"/>
          <w:marRight w:val="0"/>
          <w:marTop w:val="0"/>
          <w:marBottom w:val="0"/>
          <w:divBdr>
            <w:top w:val="none" w:sz="0" w:space="0" w:color="auto"/>
            <w:left w:val="none" w:sz="0" w:space="0" w:color="auto"/>
            <w:bottom w:val="none" w:sz="0" w:space="0" w:color="auto"/>
            <w:right w:val="none" w:sz="0" w:space="0" w:color="auto"/>
          </w:divBdr>
        </w:div>
        <w:div w:id="101997659">
          <w:marLeft w:val="0"/>
          <w:marRight w:val="0"/>
          <w:marTop w:val="0"/>
          <w:marBottom w:val="0"/>
          <w:divBdr>
            <w:top w:val="none" w:sz="0" w:space="0" w:color="auto"/>
            <w:left w:val="none" w:sz="0" w:space="0" w:color="auto"/>
            <w:bottom w:val="none" w:sz="0" w:space="0" w:color="auto"/>
            <w:right w:val="none" w:sz="0" w:space="0" w:color="auto"/>
          </w:divBdr>
        </w:div>
        <w:div w:id="839585170">
          <w:marLeft w:val="0"/>
          <w:marRight w:val="0"/>
          <w:marTop w:val="0"/>
          <w:marBottom w:val="0"/>
          <w:divBdr>
            <w:top w:val="none" w:sz="0" w:space="0" w:color="auto"/>
            <w:left w:val="none" w:sz="0" w:space="0" w:color="auto"/>
            <w:bottom w:val="none" w:sz="0" w:space="0" w:color="auto"/>
            <w:right w:val="none" w:sz="0" w:space="0" w:color="auto"/>
          </w:divBdr>
        </w:div>
        <w:div w:id="368260694">
          <w:marLeft w:val="0"/>
          <w:marRight w:val="0"/>
          <w:marTop w:val="0"/>
          <w:marBottom w:val="0"/>
          <w:divBdr>
            <w:top w:val="none" w:sz="0" w:space="0" w:color="auto"/>
            <w:left w:val="none" w:sz="0" w:space="0" w:color="auto"/>
            <w:bottom w:val="none" w:sz="0" w:space="0" w:color="auto"/>
            <w:right w:val="none" w:sz="0" w:space="0" w:color="auto"/>
          </w:divBdr>
        </w:div>
        <w:div w:id="411784132">
          <w:marLeft w:val="0"/>
          <w:marRight w:val="0"/>
          <w:marTop w:val="0"/>
          <w:marBottom w:val="0"/>
          <w:divBdr>
            <w:top w:val="none" w:sz="0" w:space="0" w:color="auto"/>
            <w:left w:val="none" w:sz="0" w:space="0" w:color="auto"/>
            <w:bottom w:val="none" w:sz="0" w:space="0" w:color="auto"/>
            <w:right w:val="none" w:sz="0" w:space="0" w:color="auto"/>
          </w:divBdr>
        </w:div>
        <w:div w:id="367343540">
          <w:marLeft w:val="0"/>
          <w:marRight w:val="0"/>
          <w:marTop w:val="0"/>
          <w:marBottom w:val="0"/>
          <w:divBdr>
            <w:top w:val="none" w:sz="0" w:space="0" w:color="auto"/>
            <w:left w:val="none" w:sz="0" w:space="0" w:color="auto"/>
            <w:bottom w:val="none" w:sz="0" w:space="0" w:color="auto"/>
            <w:right w:val="none" w:sz="0" w:space="0" w:color="auto"/>
          </w:divBdr>
        </w:div>
        <w:div w:id="112287777">
          <w:marLeft w:val="0"/>
          <w:marRight w:val="0"/>
          <w:marTop w:val="0"/>
          <w:marBottom w:val="0"/>
          <w:divBdr>
            <w:top w:val="none" w:sz="0" w:space="0" w:color="auto"/>
            <w:left w:val="none" w:sz="0" w:space="0" w:color="auto"/>
            <w:bottom w:val="none" w:sz="0" w:space="0" w:color="auto"/>
            <w:right w:val="none" w:sz="0" w:space="0" w:color="auto"/>
          </w:divBdr>
        </w:div>
        <w:div w:id="140394220">
          <w:marLeft w:val="0"/>
          <w:marRight w:val="0"/>
          <w:marTop w:val="0"/>
          <w:marBottom w:val="0"/>
          <w:divBdr>
            <w:top w:val="none" w:sz="0" w:space="0" w:color="auto"/>
            <w:left w:val="none" w:sz="0" w:space="0" w:color="auto"/>
            <w:bottom w:val="none" w:sz="0" w:space="0" w:color="auto"/>
            <w:right w:val="none" w:sz="0" w:space="0" w:color="auto"/>
          </w:divBdr>
        </w:div>
        <w:div w:id="125976406">
          <w:marLeft w:val="0"/>
          <w:marRight w:val="0"/>
          <w:marTop w:val="0"/>
          <w:marBottom w:val="0"/>
          <w:divBdr>
            <w:top w:val="none" w:sz="0" w:space="0" w:color="auto"/>
            <w:left w:val="none" w:sz="0" w:space="0" w:color="auto"/>
            <w:bottom w:val="none" w:sz="0" w:space="0" w:color="auto"/>
            <w:right w:val="none" w:sz="0" w:space="0" w:color="auto"/>
          </w:divBdr>
        </w:div>
        <w:div w:id="1785415974">
          <w:marLeft w:val="0"/>
          <w:marRight w:val="0"/>
          <w:marTop w:val="0"/>
          <w:marBottom w:val="0"/>
          <w:divBdr>
            <w:top w:val="none" w:sz="0" w:space="0" w:color="auto"/>
            <w:left w:val="none" w:sz="0" w:space="0" w:color="auto"/>
            <w:bottom w:val="none" w:sz="0" w:space="0" w:color="auto"/>
            <w:right w:val="none" w:sz="0" w:space="0" w:color="auto"/>
          </w:divBdr>
        </w:div>
        <w:div w:id="1359047874">
          <w:marLeft w:val="0"/>
          <w:marRight w:val="0"/>
          <w:marTop w:val="0"/>
          <w:marBottom w:val="0"/>
          <w:divBdr>
            <w:top w:val="none" w:sz="0" w:space="0" w:color="auto"/>
            <w:left w:val="none" w:sz="0" w:space="0" w:color="auto"/>
            <w:bottom w:val="none" w:sz="0" w:space="0" w:color="auto"/>
            <w:right w:val="none" w:sz="0" w:space="0" w:color="auto"/>
          </w:divBdr>
        </w:div>
        <w:div w:id="73432133">
          <w:marLeft w:val="0"/>
          <w:marRight w:val="0"/>
          <w:marTop w:val="0"/>
          <w:marBottom w:val="0"/>
          <w:divBdr>
            <w:top w:val="none" w:sz="0" w:space="0" w:color="auto"/>
            <w:left w:val="none" w:sz="0" w:space="0" w:color="auto"/>
            <w:bottom w:val="none" w:sz="0" w:space="0" w:color="auto"/>
            <w:right w:val="none" w:sz="0" w:space="0" w:color="auto"/>
          </w:divBdr>
        </w:div>
        <w:div w:id="455368033">
          <w:marLeft w:val="0"/>
          <w:marRight w:val="0"/>
          <w:marTop w:val="0"/>
          <w:marBottom w:val="0"/>
          <w:divBdr>
            <w:top w:val="none" w:sz="0" w:space="0" w:color="auto"/>
            <w:left w:val="none" w:sz="0" w:space="0" w:color="auto"/>
            <w:bottom w:val="none" w:sz="0" w:space="0" w:color="auto"/>
            <w:right w:val="none" w:sz="0" w:space="0" w:color="auto"/>
          </w:divBdr>
        </w:div>
        <w:div w:id="1802724951">
          <w:marLeft w:val="0"/>
          <w:marRight w:val="0"/>
          <w:marTop w:val="0"/>
          <w:marBottom w:val="0"/>
          <w:divBdr>
            <w:top w:val="none" w:sz="0" w:space="0" w:color="auto"/>
            <w:left w:val="none" w:sz="0" w:space="0" w:color="auto"/>
            <w:bottom w:val="none" w:sz="0" w:space="0" w:color="auto"/>
            <w:right w:val="none" w:sz="0" w:space="0" w:color="auto"/>
          </w:divBdr>
        </w:div>
        <w:div w:id="849224088">
          <w:marLeft w:val="0"/>
          <w:marRight w:val="0"/>
          <w:marTop w:val="0"/>
          <w:marBottom w:val="0"/>
          <w:divBdr>
            <w:top w:val="none" w:sz="0" w:space="0" w:color="auto"/>
            <w:left w:val="none" w:sz="0" w:space="0" w:color="auto"/>
            <w:bottom w:val="none" w:sz="0" w:space="0" w:color="auto"/>
            <w:right w:val="none" w:sz="0" w:space="0" w:color="auto"/>
          </w:divBdr>
        </w:div>
        <w:div w:id="1599410805">
          <w:marLeft w:val="0"/>
          <w:marRight w:val="0"/>
          <w:marTop w:val="0"/>
          <w:marBottom w:val="0"/>
          <w:divBdr>
            <w:top w:val="none" w:sz="0" w:space="0" w:color="auto"/>
            <w:left w:val="none" w:sz="0" w:space="0" w:color="auto"/>
            <w:bottom w:val="none" w:sz="0" w:space="0" w:color="auto"/>
            <w:right w:val="none" w:sz="0" w:space="0" w:color="auto"/>
          </w:divBdr>
        </w:div>
        <w:div w:id="441656990">
          <w:marLeft w:val="0"/>
          <w:marRight w:val="0"/>
          <w:marTop w:val="0"/>
          <w:marBottom w:val="0"/>
          <w:divBdr>
            <w:top w:val="none" w:sz="0" w:space="0" w:color="auto"/>
            <w:left w:val="none" w:sz="0" w:space="0" w:color="auto"/>
            <w:bottom w:val="none" w:sz="0" w:space="0" w:color="auto"/>
            <w:right w:val="none" w:sz="0" w:space="0" w:color="auto"/>
          </w:divBdr>
        </w:div>
        <w:div w:id="102848166">
          <w:marLeft w:val="0"/>
          <w:marRight w:val="0"/>
          <w:marTop w:val="0"/>
          <w:marBottom w:val="0"/>
          <w:divBdr>
            <w:top w:val="none" w:sz="0" w:space="0" w:color="auto"/>
            <w:left w:val="none" w:sz="0" w:space="0" w:color="auto"/>
            <w:bottom w:val="none" w:sz="0" w:space="0" w:color="auto"/>
            <w:right w:val="none" w:sz="0" w:space="0" w:color="auto"/>
          </w:divBdr>
        </w:div>
        <w:div w:id="1013149081">
          <w:marLeft w:val="0"/>
          <w:marRight w:val="0"/>
          <w:marTop w:val="0"/>
          <w:marBottom w:val="0"/>
          <w:divBdr>
            <w:top w:val="none" w:sz="0" w:space="0" w:color="auto"/>
            <w:left w:val="none" w:sz="0" w:space="0" w:color="auto"/>
            <w:bottom w:val="none" w:sz="0" w:space="0" w:color="auto"/>
            <w:right w:val="none" w:sz="0" w:space="0" w:color="auto"/>
          </w:divBdr>
        </w:div>
        <w:div w:id="760371949">
          <w:marLeft w:val="0"/>
          <w:marRight w:val="0"/>
          <w:marTop w:val="0"/>
          <w:marBottom w:val="0"/>
          <w:divBdr>
            <w:top w:val="none" w:sz="0" w:space="0" w:color="auto"/>
            <w:left w:val="none" w:sz="0" w:space="0" w:color="auto"/>
            <w:bottom w:val="none" w:sz="0" w:space="0" w:color="auto"/>
            <w:right w:val="none" w:sz="0" w:space="0" w:color="auto"/>
          </w:divBdr>
        </w:div>
        <w:div w:id="1442841736">
          <w:marLeft w:val="0"/>
          <w:marRight w:val="0"/>
          <w:marTop w:val="0"/>
          <w:marBottom w:val="0"/>
          <w:divBdr>
            <w:top w:val="none" w:sz="0" w:space="0" w:color="auto"/>
            <w:left w:val="none" w:sz="0" w:space="0" w:color="auto"/>
            <w:bottom w:val="none" w:sz="0" w:space="0" w:color="auto"/>
            <w:right w:val="none" w:sz="0" w:space="0" w:color="auto"/>
          </w:divBdr>
        </w:div>
        <w:div w:id="1304582933">
          <w:marLeft w:val="0"/>
          <w:marRight w:val="0"/>
          <w:marTop w:val="0"/>
          <w:marBottom w:val="0"/>
          <w:divBdr>
            <w:top w:val="none" w:sz="0" w:space="0" w:color="auto"/>
            <w:left w:val="none" w:sz="0" w:space="0" w:color="auto"/>
            <w:bottom w:val="none" w:sz="0" w:space="0" w:color="auto"/>
            <w:right w:val="none" w:sz="0" w:space="0" w:color="auto"/>
          </w:divBdr>
        </w:div>
        <w:div w:id="1426725773">
          <w:marLeft w:val="0"/>
          <w:marRight w:val="0"/>
          <w:marTop w:val="0"/>
          <w:marBottom w:val="0"/>
          <w:divBdr>
            <w:top w:val="none" w:sz="0" w:space="0" w:color="auto"/>
            <w:left w:val="none" w:sz="0" w:space="0" w:color="auto"/>
            <w:bottom w:val="none" w:sz="0" w:space="0" w:color="auto"/>
            <w:right w:val="none" w:sz="0" w:space="0" w:color="auto"/>
          </w:divBdr>
        </w:div>
        <w:div w:id="20934264">
          <w:marLeft w:val="0"/>
          <w:marRight w:val="0"/>
          <w:marTop w:val="0"/>
          <w:marBottom w:val="0"/>
          <w:divBdr>
            <w:top w:val="none" w:sz="0" w:space="0" w:color="auto"/>
            <w:left w:val="none" w:sz="0" w:space="0" w:color="auto"/>
            <w:bottom w:val="none" w:sz="0" w:space="0" w:color="auto"/>
            <w:right w:val="none" w:sz="0" w:space="0" w:color="auto"/>
          </w:divBdr>
        </w:div>
        <w:div w:id="449589521">
          <w:marLeft w:val="0"/>
          <w:marRight w:val="0"/>
          <w:marTop w:val="0"/>
          <w:marBottom w:val="0"/>
          <w:divBdr>
            <w:top w:val="none" w:sz="0" w:space="0" w:color="auto"/>
            <w:left w:val="none" w:sz="0" w:space="0" w:color="auto"/>
            <w:bottom w:val="none" w:sz="0" w:space="0" w:color="auto"/>
            <w:right w:val="none" w:sz="0" w:space="0" w:color="auto"/>
          </w:divBdr>
        </w:div>
        <w:div w:id="1754470274">
          <w:marLeft w:val="0"/>
          <w:marRight w:val="0"/>
          <w:marTop w:val="0"/>
          <w:marBottom w:val="0"/>
          <w:divBdr>
            <w:top w:val="none" w:sz="0" w:space="0" w:color="auto"/>
            <w:left w:val="none" w:sz="0" w:space="0" w:color="auto"/>
            <w:bottom w:val="none" w:sz="0" w:space="0" w:color="auto"/>
            <w:right w:val="none" w:sz="0" w:space="0" w:color="auto"/>
          </w:divBdr>
        </w:div>
        <w:div w:id="1807040392">
          <w:marLeft w:val="0"/>
          <w:marRight w:val="0"/>
          <w:marTop w:val="0"/>
          <w:marBottom w:val="0"/>
          <w:divBdr>
            <w:top w:val="none" w:sz="0" w:space="0" w:color="auto"/>
            <w:left w:val="none" w:sz="0" w:space="0" w:color="auto"/>
            <w:bottom w:val="none" w:sz="0" w:space="0" w:color="auto"/>
            <w:right w:val="none" w:sz="0" w:space="0" w:color="auto"/>
          </w:divBdr>
        </w:div>
        <w:div w:id="1318191234">
          <w:marLeft w:val="0"/>
          <w:marRight w:val="0"/>
          <w:marTop w:val="0"/>
          <w:marBottom w:val="0"/>
          <w:divBdr>
            <w:top w:val="none" w:sz="0" w:space="0" w:color="auto"/>
            <w:left w:val="none" w:sz="0" w:space="0" w:color="auto"/>
            <w:bottom w:val="none" w:sz="0" w:space="0" w:color="auto"/>
            <w:right w:val="none" w:sz="0" w:space="0" w:color="auto"/>
          </w:divBdr>
        </w:div>
        <w:div w:id="375198137">
          <w:marLeft w:val="0"/>
          <w:marRight w:val="0"/>
          <w:marTop w:val="0"/>
          <w:marBottom w:val="0"/>
          <w:divBdr>
            <w:top w:val="none" w:sz="0" w:space="0" w:color="auto"/>
            <w:left w:val="none" w:sz="0" w:space="0" w:color="auto"/>
            <w:bottom w:val="none" w:sz="0" w:space="0" w:color="auto"/>
            <w:right w:val="none" w:sz="0" w:space="0" w:color="auto"/>
          </w:divBdr>
        </w:div>
        <w:div w:id="15426074">
          <w:marLeft w:val="0"/>
          <w:marRight w:val="0"/>
          <w:marTop w:val="0"/>
          <w:marBottom w:val="0"/>
          <w:divBdr>
            <w:top w:val="none" w:sz="0" w:space="0" w:color="auto"/>
            <w:left w:val="none" w:sz="0" w:space="0" w:color="auto"/>
            <w:bottom w:val="none" w:sz="0" w:space="0" w:color="auto"/>
            <w:right w:val="none" w:sz="0" w:space="0" w:color="auto"/>
          </w:divBdr>
        </w:div>
        <w:div w:id="368265038">
          <w:marLeft w:val="0"/>
          <w:marRight w:val="0"/>
          <w:marTop w:val="0"/>
          <w:marBottom w:val="0"/>
          <w:divBdr>
            <w:top w:val="none" w:sz="0" w:space="0" w:color="auto"/>
            <w:left w:val="none" w:sz="0" w:space="0" w:color="auto"/>
            <w:bottom w:val="none" w:sz="0" w:space="0" w:color="auto"/>
            <w:right w:val="none" w:sz="0" w:space="0" w:color="auto"/>
          </w:divBdr>
        </w:div>
        <w:div w:id="565534260">
          <w:marLeft w:val="0"/>
          <w:marRight w:val="0"/>
          <w:marTop w:val="0"/>
          <w:marBottom w:val="0"/>
          <w:divBdr>
            <w:top w:val="none" w:sz="0" w:space="0" w:color="auto"/>
            <w:left w:val="none" w:sz="0" w:space="0" w:color="auto"/>
            <w:bottom w:val="none" w:sz="0" w:space="0" w:color="auto"/>
            <w:right w:val="none" w:sz="0" w:space="0" w:color="auto"/>
          </w:divBdr>
        </w:div>
        <w:div w:id="410010301">
          <w:marLeft w:val="0"/>
          <w:marRight w:val="0"/>
          <w:marTop w:val="0"/>
          <w:marBottom w:val="0"/>
          <w:divBdr>
            <w:top w:val="none" w:sz="0" w:space="0" w:color="auto"/>
            <w:left w:val="none" w:sz="0" w:space="0" w:color="auto"/>
            <w:bottom w:val="none" w:sz="0" w:space="0" w:color="auto"/>
            <w:right w:val="none" w:sz="0" w:space="0" w:color="auto"/>
          </w:divBdr>
        </w:div>
        <w:div w:id="1433745464">
          <w:marLeft w:val="0"/>
          <w:marRight w:val="0"/>
          <w:marTop w:val="0"/>
          <w:marBottom w:val="0"/>
          <w:divBdr>
            <w:top w:val="none" w:sz="0" w:space="0" w:color="auto"/>
            <w:left w:val="none" w:sz="0" w:space="0" w:color="auto"/>
            <w:bottom w:val="none" w:sz="0" w:space="0" w:color="auto"/>
            <w:right w:val="none" w:sz="0" w:space="0" w:color="auto"/>
          </w:divBdr>
        </w:div>
        <w:div w:id="1298607023">
          <w:marLeft w:val="0"/>
          <w:marRight w:val="0"/>
          <w:marTop w:val="0"/>
          <w:marBottom w:val="0"/>
          <w:divBdr>
            <w:top w:val="none" w:sz="0" w:space="0" w:color="auto"/>
            <w:left w:val="none" w:sz="0" w:space="0" w:color="auto"/>
            <w:bottom w:val="none" w:sz="0" w:space="0" w:color="auto"/>
            <w:right w:val="none" w:sz="0" w:space="0" w:color="auto"/>
          </w:divBdr>
        </w:div>
        <w:div w:id="1633900221">
          <w:marLeft w:val="0"/>
          <w:marRight w:val="0"/>
          <w:marTop w:val="0"/>
          <w:marBottom w:val="0"/>
          <w:divBdr>
            <w:top w:val="none" w:sz="0" w:space="0" w:color="auto"/>
            <w:left w:val="none" w:sz="0" w:space="0" w:color="auto"/>
            <w:bottom w:val="none" w:sz="0" w:space="0" w:color="auto"/>
            <w:right w:val="none" w:sz="0" w:space="0" w:color="auto"/>
          </w:divBdr>
        </w:div>
        <w:div w:id="622541497">
          <w:marLeft w:val="0"/>
          <w:marRight w:val="0"/>
          <w:marTop w:val="0"/>
          <w:marBottom w:val="0"/>
          <w:divBdr>
            <w:top w:val="none" w:sz="0" w:space="0" w:color="auto"/>
            <w:left w:val="none" w:sz="0" w:space="0" w:color="auto"/>
            <w:bottom w:val="none" w:sz="0" w:space="0" w:color="auto"/>
            <w:right w:val="none" w:sz="0" w:space="0" w:color="auto"/>
          </w:divBdr>
        </w:div>
        <w:div w:id="1604461644">
          <w:marLeft w:val="0"/>
          <w:marRight w:val="0"/>
          <w:marTop w:val="0"/>
          <w:marBottom w:val="0"/>
          <w:divBdr>
            <w:top w:val="none" w:sz="0" w:space="0" w:color="auto"/>
            <w:left w:val="none" w:sz="0" w:space="0" w:color="auto"/>
            <w:bottom w:val="none" w:sz="0" w:space="0" w:color="auto"/>
            <w:right w:val="none" w:sz="0" w:space="0" w:color="auto"/>
          </w:divBdr>
        </w:div>
        <w:div w:id="263999508">
          <w:marLeft w:val="0"/>
          <w:marRight w:val="0"/>
          <w:marTop w:val="0"/>
          <w:marBottom w:val="0"/>
          <w:divBdr>
            <w:top w:val="none" w:sz="0" w:space="0" w:color="auto"/>
            <w:left w:val="none" w:sz="0" w:space="0" w:color="auto"/>
            <w:bottom w:val="none" w:sz="0" w:space="0" w:color="auto"/>
            <w:right w:val="none" w:sz="0" w:space="0" w:color="auto"/>
          </w:divBdr>
        </w:div>
        <w:div w:id="729690820">
          <w:marLeft w:val="0"/>
          <w:marRight w:val="0"/>
          <w:marTop w:val="0"/>
          <w:marBottom w:val="0"/>
          <w:divBdr>
            <w:top w:val="none" w:sz="0" w:space="0" w:color="auto"/>
            <w:left w:val="none" w:sz="0" w:space="0" w:color="auto"/>
            <w:bottom w:val="none" w:sz="0" w:space="0" w:color="auto"/>
            <w:right w:val="none" w:sz="0" w:space="0" w:color="auto"/>
          </w:divBdr>
        </w:div>
        <w:div w:id="242180046">
          <w:marLeft w:val="0"/>
          <w:marRight w:val="0"/>
          <w:marTop w:val="0"/>
          <w:marBottom w:val="0"/>
          <w:divBdr>
            <w:top w:val="none" w:sz="0" w:space="0" w:color="auto"/>
            <w:left w:val="none" w:sz="0" w:space="0" w:color="auto"/>
            <w:bottom w:val="none" w:sz="0" w:space="0" w:color="auto"/>
            <w:right w:val="none" w:sz="0" w:space="0" w:color="auto"/>
          </w:divBdr>
        </w:div>
        <w:div w:id="326444690">
          <w:marLeft w:val="0"/>
          <w:marRight w:val="0"/>
          <w:marTop w:val="0"/>
          <w:marBottom w:val="0"/>
          <w:divBdr>
            <w:top w:val="none" w:sz="0" w:space="0" w:color="auto"/>
            <w:left w:val="none" w:sz="0" w:space="0" w:color="auto"/>
            <w:bottom w:val="none" w:sz="0" w:space="0" w:color="auto"/>
            <w:right w:val="none" w:sz="0" w:space="0" w:color="auto"/>
          </w:divBdr>
        </w:div>
        <w:div w:id="873926329">
          <w:marLeft w:val="0"/>
          <w:marRight w:val="0"/>
          <w:marTop w:val="0"/>
          <w:marBottom w:val="0"/>
          <w:divBdr>
            <w:top w:val="none" w:sz="0" w:space="0" w:color="auto"/>
            <w:left w:val="none" w:sz="0" w:space="0" w:color="auto"/>
            <w:bottom w:val="none" w:sz="0" w:space="0" w:color="auto"/>
            <w:right w:val="none" w:sz="0" w:space="0" w:color="auto"/>
          </w:divBdr>
        </w:div>
        <w:div w:id="1605381553">
          <w:marLeft w:val="0"/>
          <w:marRight w:val="0"/>
          <w:marTop w:val="0"/>
          <w:marBottom w:val="0"/>
          <w:divBdr>
            <w:top w:val="none" w:sz="0" w:space="0" w:color="auto"/>
            <w:left w:val="none" w:sz="0" w:space="0" w:color="auto"/>
            <w:bottom w:val="none" w:sz="0" w:space="0" w:color="auto"/>
            <w:right w:val="none" w:sz="0" w:space="0" w:color="auto"/>
          </w:divBdr>
        </w:div>
        <w:div w:id="1656912420">
          <w:marLeft w:val="0"/>
          <w:marRight w:val="0"/>
          <w:marTop w:val="0"/>
          <w:marBottom w:val="0"/>
          <w:divBdr>
            <w:top w:val="none" w:sz="0" w:space="0" w:color="auto"/>
            <w:left w:val="none" w:sz="0" w:space="0" w:color="auto"/>
            <w:bottom w:val="none" w:sz="0" w:space="0" w:color="auto"/>
            <w:right w:val="none" w:sz="0" w:space="0" w:color="auto"/>
          </w:divBdr>
        </w:div>
        <w:div w:id="1681855185">
          <w:marLeft w:val="0"/>
          <w:marRight w:val="0"/>
          <w:marTop w:val="0"/>
          <w:marBottom w:val="0"/>
          <w:divBdr>
            <w:top w:val="none" w:sz="0" w:space="0" w:color="auto"/>
            <w:left w:val="none" w:sz="0" w:space="0" w:color="auto"/>
            <w:bottom w:val="none" w:sz="0" w:space="0" w:color="auto"/>
            <w:right w:val="none" w:sz="0" w:space="0" w:color="auto"/>
          </w:divBdr>
        </w:div>
        <w:div w:id="2016956340">
          <w:marLeft w:val="0"/>
          <w:marRight w:val="0"/>
          <w:marTop w:val="0"/>
          <w:marBottom w:val="0"/>
          <w:divBdr>
            <w:top w:val="none" w:sz="0" w:space="0" w:color="auto"/>
            <w:left w:val="none" w:sz="0" w:space="0" w:color="auto"/>
            <w:bottom w:val="none" w:sz="0" w:space="0" w:color="auto"/>
            <w:right w:val="none" w:sz="0" w:space="0" w:color="auto"/>
          </w:divBdr>
        </w:div>
        <w:div w:id="1094285630">
          <w:marLeft w:val="0"/>
          <w:marRight w:val="0"/>
          <w:marTop w:val="0"/>
          <w:marBottom w:val="0"/>
          <w:divBdr>
            <w:top w:val="none" w:sz="0" w:space="0" w:color="auto"/>
            <w:left w:val="none" w:sz="0" w:space="0" w:color="auto"/>
            <w:bottom w:val="none" w:sz="0" w:space="0" w:color="auto"/>
            <w:right w:val="none" w:sz="0" w:space="0" w:color="auto"/>
          </w:divBdr>
        </w:div>
        <w:div w:id="1645769435">
          <w:marLeft w:val="0"/>
          <w:marRight w:val="0"/>
          <w:marTop w:val="0"/>
          <w:marBottom w:val="0"/>
          <w:divBdr>
            <w:top w:val="none" w:sz="0" w:space="0" w:color="auto"/>
            <w:left w:val="none" w:sz="0" w:space="0" w:color="auto"/>
            <w:bottom w:val="none" w:sz="0" w:space="0" w:color="auto"/>
            <w:right w:val="none" w:sz="0" w:space="0" w:color="auto"/>
          </w:divBdr>
        </w:div>
        <w:div w:id="1712798397">
          <w:marLeft w:val="0"/>
          <w:marRight w:val="0"/>
          <w:marTop w:val="0"/>
          <w:marBottom w:val="0"/>
          <w:divBdr>
            <w:top w:val="none" w:sz="0" w:space="0" w:color="auto"/>
            <w:left w:val="none" w:sz="0" w:space="0" w:color="auto"/>
            <w:bottom w:val="none" w:sz="0" w:space="0" w:color="auto"/>
            <w:right w:val="none" w:sz="0" w:space="0" w:color="auto"/>
          </w:divBdr>
        </w:div>
        <w:div w:id="129835195">
          <w:marLeft w:val="0"/>
          <w:marRight w:val="0"/>
          <w:marTop w:val="0"/>
          <w:marBottom w:val="0"/>
          <w:divBdr>
            <w:top w:val="none" w:sz="0" w:space="0" w:color="auto"/>
            <w:left w:val="none" w:sz="0" w:space="0" w:color="auto"/>
            <w:bottom w:val="none" w:sz="0" w:space="0" w:color="auto"/>
            <w:right w:val="none" w:sz="0" w:space="0" w:color="auto"/>
          </w:divBdr>
        </w:div>
        <w:div w:id="779446250">
          <w:marLeft w:val="0"/>
          <w:marRight w:val="0"/>
          <w:marTop w:val="0"/>
          <w:marBottom w:val="0"/>
          <w:divBdr>
            <w:top w:val="none" w:sz="0" w:space="0" w:color="auto"/>
            <w:left w:val="none" w:sz="0" w:space="0" w:color="auto"/>
            <w:bottom w:val="none" w:sz="0" w:space="0" w:color="auto"/>
            <w:right w:val="none" w:sz="0" w:space="0" w:color="auto"/>
          </w:divBdr>
        </w:div>
        <w:div w:id="861479388">
          <w:marLeft w:val="0"/>
          <w:marRight w:val="0"/>
          <w:marTop w:val="0"/>
          <w:marBottom w:val="0"/>
          <w:divBdr>
            <w:top w:val="none" w:sz="0" w:space="0" w:color="auto"/>
            <w:left w:val="none" w:sz="0" w:space="0" w:color="auto"/>
            <w:bottom w:val="none" w:sz="0" w:space="0" w:color="auto"/>
            <w:right w:val="none" w:sz="0" w:space="0" w:color="auto"/>
          </w:divBdr>
        </w:div>
        <w:div w:id="405497413">
          <w:marLeft w:val="0"/>
          <w:marRight w:val="0"/>
          <w:marTop w:val="0"/>
          <w:marBottom w:val="0"/>
          <w:divBdr>
            <w:top w:val="none" w:sz="0" w:space="0" w:color="auto"/>
            <w:left w:val="none" w:sz="0" w:space="0" w:color="auto"/>
            <w:bottom w:val="none" w:sz="0" w:space="0" w:color="auto"/>
            <w:right w:val="none" w:sz="0" w:space="0" w:color="auto"/>
          </w:divBdr>
        </w:div>
        <w:div w:id="2045209497">
          <w:marLeft w:val="0"/>
          <w:marRight w:val="0"/>
          <w:marTop w:val="0"/>
          <w:marBottom w:val="0"/>
          <w:divBdr>
            <w:top w:val="none" w:sz="0" w:space="0" w:color="auto"/>
            <w:left w:val="none" w:sz="0" w:space="0" w:color="auto"/>
            <w:bottom w:val="none" w:sz="0" w:space="0" w:color="auto"/>
            <w:right w:val="none" w:sz="0" w:space="0" w:color="auto"/>
          </w:divBdr>
        </w:div>
        <w:div w:id="2075618673">
          <w:marLeft w:val="0"/>
          <w:marRight w:val="0"/>
          <w:marTop w:val="0"/>
          <w:marBottom w:val="0"/>
          <w:divBdr>
            <w:top w:val="none" w:sz="0" w:space="0" w:color="auto"/>
            <w:left w:val="none" w:sz="0" w:space="0" w:color="auto"/>
            <w:bottom w:val="none" w:sz="0" w:space="0" w:color="auto"/>
            <w:right w:val="none" w:sz="0" w:space="0" w:color="auto"/>
          </w:divBdr>
        </w:div>
        <w:div w:id="621575478">
          <w:marLeft w:val="0"/>
          <w:marRight w:val="0"/>
          <w:marTop w:val="0"/>
          <w:marBottom w:val="0"/>
          <w:divBdr>
            <w:top w:val="none" w:sz="0" w:space="0" w:color="auto"/>
            <w:left w:val="none" w:sz="0" w:space="0" w:color="auto"/>
            <w:bottom w:val="none" w:sz="0" w:space="0" w:color="auto"/>
            <w:right w:val="none" w:sz="0" w:space="0" w:color="auto"/>
          </w:divBdr>
        </w:div>
        <w:div w:id="890070660">
          <w:marLeft w:val="0"/>
          <w:marRight w:val="0"/>
          <w:marTop w:val="0"/>
          <w:marBottom w:val="0"/>
          <w:divBdr>
            <w:top w:val="none" w:sz="0" w:space="0" w:color="auto"/>
            <w:left w:val="none" w:sz="0" w:space="0" w:color="auto"/>
            <w:bottom w:val="none" w:sz="0" w:space="0" w:color="auto"/>
            <w:right w:val="none" w:sz="0" w:space="0" w:color="auto"/>
          </w:divBdr>
        </w:div>
        <w:div w:id="7147541">
          <w:marLeft w:val="0"/>
          <w:marRight w:val="0"/>
          <w:marTop w:val="0"/>
          <w:marBottom w:val="0"/>
          <w:divBdr>
            <w:top w:val="none" w:sz="0" w:space="0" w:color="auto"/>
            <w:left w:val="none" w:sz="0" w:space="0" w:color="auto"/>
            <w:bottom w:val="none" w:sz="0" w:space="0" w:color="auto"/>
            <w:right w:val="none" w:sz="0" w:space="0" w:color="auto"/>
          </w:divBdr>
        </w:div>
        <w:div w:id="340397458">
          <w:marLeft w:val="0"/>
          <w:marRight w:val="0"/>
          <w:marTop w:val="0"/>
          <w:marBottom w:val="0"/>
          <w:divBdr>
            <w:top w:val="none" w:sz="0" w:space="0" w:color="auto"/>
            <w:left w:val="none" w:sz="0" w:space="0" w:color="auto"/>
            <w:bottom w:val="none" w:sz="0" w:space="0" w:color="auto"/>
            <w:right w:val="none" w:sz="0" w:space="0" w:color="auto"/>
          </w:divBdr>
        </w:div>
        <w:div w:id="665280803">
          <w:marLeft w:val="0"/>
          <w:marRight w:val="0"/>
          <w:marTop w:val="0"/>
          <w:marBottom w:val="0"/>
          <w:divBdr>
            <w:top w:val="none" w:sz="0" w:space="0" w:color="auto"/>
            <w:left w:val="none" w:sz="0" w:space="0" w:color="auto"/>
            <w:bottom w:val="none" w:sz="0" w:space="0" w:color="auto"/>
            <w:right w:val="none" w:sz="0" w:space="0" w:color="auto"/>
          </w:divBdr>
        </w:div>
        <w:div w:id="256835810">
          <w:marLeft w:val="0"/>
          <w:marRight w:val="0"/>
          <w:marTop w:val="0"/>
          <w:marBottom w:val="0"/>
          <w:divBdr>
            <w:top w:val="none" w:sz="0" w:space="0" w:color="auto"/>
            <w:left w:val="none" w:sz="0" w:space="0" w:color="auto"/>
            <w:bottom w:val="none" w:sz="0" w:space="0" w:color="auto"/>
            <w:right w:val="none" w:sz="0" w:space="0" w:color="auto"/>
          </w:divBdr>
        </w:div>
        <w:div w:id="1523930259">
          <w:marLeft w:val="0"/>
          <w:marRight w:val="0"/>
          <w:marTop w:val="0"/>
          <w:marBottom w:val="0"/>
          <w:divBdr>
            <w:top w:val="none" w:sz="0" w:space="0" w:color="auto"/>
            <w:left w:val="none" w:sz="0" w:space="0" w:color="auto"/>
            <w:bottom w:val="none" w:sz="0" w:space="0" w:color="auto"/>
            <w:right w:val="none" w:sz="0" w:space="0" w:color="auto"/>
          </w:divBdr>
        </w:div>
        <w:div w:id="659430081">
          <w:marLeft w:val="0"/>
          <w:marRight w:val="0"/>
          <w:marTop w:val="0"/>
          <w:marBottom w:val="0"/>
          <w:divBdr>
            <w:top w:val="none" w:sz="0" w:space="0" w:color="auto"/>
            <w:left w:val="none" w:sz="0" w:space="0" w:color="auto"/>
            <w:bottom w:val="none" w:sz="0" w:space="0" w:color="auto"/>
            <w:right w:val="none" w:sz="0" w:space="0" w:color="auto"/>
          </w:divBdr>
        </w:div>
        <w:div w:id="1926375618">
          <w:marLeft w:val="0"/>
          <w:marRight w:val="0"/>
          <w:marTop w:val="0"/>
          <w:marBottom w:val="0"/>
          <w:divBdr>
            <w:top w:val="none" w:sz="0" w:space="0" w:color="auto"/>
            <w:left w:val="none" w:sz="0" w:space="0" w:color="auto"/>
            <w:bottom w:val="none" w:sz="0" w:space="0" w:color="auto"/>
            <w:right w:val="none" w:sz="0" w:space="0" w:color="auto"/>
          </w:divBdr>
        </w:div>
        <w:div w:id="608974622">
          <w:marLeft w:val="0"/>
          <w:marRight w:val="0"/>
          <w:marTop w:val="0"/>
          <w:marBottom w:val="0"/>
          <w:divBdr>
            <w:top w:val="none" w:sz="0" w:space="0" w:color="auto"/>
            <w:left w:val="none" w:sz="0" w:space="0" w:color="auto"/>
            <w:bottom w:val="none" w:sz="0" w:space="0" w:color="auto"/>
            <w:right w:val="none" w:sz="0" w:space="0" w:color="auto"/>
          </w:divBdr>
        </w:div>
        <w:div w:id="247228666">
          <w:marLeft w:val="0"/>
          <w:marRight w:val="0"/>
          <w:marTop w:val="0"/>
          <w:marBottom w:val="0"/>
          <w:divBdr>
            <w:top w:val="none" w:sz="0" w:space="0" w:color="auto"/>
            <w:left w:val="none" w:sz="0" w:space="0" w:color="auto"/>
            <w:bottom w:val="none" w:sz="0" w:space="0" w:color="auto"/>
            <w:right w:val="none" w:sz="0" w:space="0" w:color="auto"/>
          </w:divBdr>
        </w:div>
        <w:div w:id="1763991336">
          <w:marLeft w:val="0"/>
          <w:marRight w:val="0"/>
          <w:marTop w:val="0"/>
          <w:marBottom w:val="0"/>
          <w:divBdr>
            <w:top w:val="none" w:sz="0" w:space="0" w:color="auto"/>
            <w:left w:val="none" w:sz="0" w:space="0" w:color="auto"/>
            <w:bottom w:val="none" w:sz="0" w:space="0" w:color="auto"/>
            <w:right w:val="none" w:sz="0" w:space="0" w:color="auto"/>
          </w:divBdr>
        </w:div>
        <w:div w:id="535193096">
          <w:marLeft w:val="0"/>
          <w:marRight w:val="0"/>
          <w:marTop w:val="0"/>
          <w:marBottom w:val="0"/>
          <w:divBdr>
            <w:top w:val="none" w:sz="0" w:space="0" w:color="auto"/>
            <w:left w:val="none" w:sz="0" w:space="0" w:color="auto"/>
            <w:bottom w:val="none" w:sz="0" w:space="0" w:color="auto"/>
            <w:right w:val="none" w:sz="0" w:space="0" w:color="auto"/>
          </w:divBdr>
        </w:div>
        <w:div w:id="1706061496">
          <w:marLeft w:val="0"/>
          <w:marRight w:val="0"/>
          <w:marTop w:val="0"/>
          <w:marBottom w:val="0"/>
          <w:divBdr>
            <w:top w:val="none" w:sz="0" w:space="0" w:color="auto"/>
            <w:left w:val="none" w:sz="0" w:space="0" w:color="auto"/>
            <w:bottom w:val="none" w:sz="0" w:space="0" w:color="auto"/>
            <w:right w:val="none" w:sz="0" w:space="0" w:color="auto"/>
          </w:divBdr>
        </w:div>
        <w:div w:id="1024483487">
          <w:marLeft w:val="0"/>
          <w:marRight w:val="0"/>
          <w:marTop w:val="0"/>
          <w:marBottom w:val="0"/>
          <w:divBdr>
            <w:top w:val="none" w:sz="0" w:space="0" w:color="auto"/>
            <w:left w:val="none" w:sz="0" w:space="0" w:color="auto"/>
            <w:bottom w:val="none" w:sz="0" w:space="0" w:color="auto"/>
            <w:right w:val="none" w:sz="0" w:space="0" w:color="auto"/>
          </w:divBdr>
        </w:div>
        <w:div w:id="1201086771">
          <w:marLeft w:val="0"/>
          <w:marRight w:val="0"/>
          <w:marTop w:val="0"/>
          <w:marBottom w:val="0"/>
          <w:divBdr>
            <w:top w:val="none" w:sz="0" w:space="0" w:color="auto"/>
            <w:left w:val="none" w:sz="0" w:space="0" w:color="auto"/>
            <w:bottom w:val="none" w:sz="0" w:space="0" w:color="auto"/>
            <w:right w:val="none" w:sz="0" w:space="0" w:color="auto"/>
          </w:divBdr>
        </w:div>
        <w:div w:id="1125853637">
          <w:marLeft w:val="0"/>
          <w:marRight w:val="0"/>
          <w:marTop w:val="0"/>
          <w:marBottom w:val="0"/>
          <w:divBdr>
            <w:top w:val="none" w:sz="0" w:space="0" w:color="auto"/>
            <w:left w:val="none" w:sz="0" w:space="0" w:color="auto"/>
            <w:bottom w:val="none" w:sz="0" w:space="0" w:color="auto"/>
            <w:right w:val="none" w:sz="0" w:space="0" w:color="auto"/>
          </w:divBdr>
        </w:div>
        <w:div w:id="1999769990">
          <w:marLeft w:val="0"/>
          <w:marRight w:val="0"/>
          <w:marTop w:val="0"/>
          <w:marBottom w:val="0"/>
          <w:divBdr>
            <w:top w:val="none" w:sz="0" w:space="0" w:color="auto"/>
            <w:left w:val="none" w:sz="0" w:space="0" w:color="auto"/>
            <w:bottom w:val="none" w:sz="0" w:space="0" w:color="auto"/>
            <w:right w:val="none" w:sz="0" w:space="0" w:color="auto"/>
          </w:divBdr>
        </w:div>
        <w:div w:id="1622834830">
          <w:marLeft w:val="0"/>
          <w:marRight w:val="0"/>
          <w:marTop w:val="0"/>
          <w:marBottom w:val="0"/>
          <w:divBdr>
            <w:top w:val="none" w:sz="0" w:space="0" w:color="auto"/>
            <w:left w:val="none" w:sz="0" w:space="0" w:color="auto"/>
            <w:bottom w:val="none" w:sz="0" w:space="0" w:color="auto"/>
            <w:right w:val="none" w:sz="0" w:space="0" w:color="auto"/>
          </w:divBdr>
        </w:div>
        <w:div w:id="1198468024">
          <w:marLeft w:val="0"/>
          <w:marRight w:val="0"/>
          <w:marTop w:val="0"/>
          <w:marBottom w:val="0"/>
          <w:divBdr>
            <w:top w:val="none" w:sz="0" w:space="0" w:color="auto"/>
            <w:left w:val="none" w:sz="0" w:space="0" w:color="auto"/>
            <w:bottom w:val="none" w:sz="0" w:space="0" w:color="auto"/>
            <w:right w:val="none" w:sz="0" w:space="0" w:color="auto"/>
          </w:divBdr>
        </w:div>
        <w:div w:id="984940945">
          <w:marLeft w:val="0"/>
          <w:marRight w:val="0"/>
          <w:marTop w:val="0"/>
          <w:marBottom w:val="0"/>
          <w:divBdr>
            <w:top w:val="none" w:sz="0" w:space="0" w:color="auto"/>
            <w:left w:val="none" w:sz="0" w:space="0" w:color="auto"/>
            <w:bottom w:val="none" w:sz="0" w:space="0" w:color="auto"/>
            <w:right w:val="none" w:sz="0" w:space="0" w:color="auto"/>
          </w:divBdr>
        </w:div>
        <w:div w:id="753428733">
          <w:marLeft w:val="0"/>
          <w:marRight w:val="0"/>
          <w:marTop w:val="0"/>
          <w:marBottom w:val="0"/>
          <w:divBdr>
            <w:top w:val="none" w:sz="0" w:space="0" w:color="auto"/>
            <w:left w:val="none" w:sz="0" w:space="0" w:color="auto"/>
            <w:bottom w:val="none" w:sz="0" w:space="0" w:color="auto"/>
            <w:right w:val="none" w:sz="0" w:space="0" w:color="auto"/>
          </w:divBdr>
        </w:div>
        <w:div w:id="1198813558">
          <w:marLeft w:val="0"/>
          <w:marRight w:val="0"/>
          <w:marTop w:val="0"/>
          <w:marBottom w:val="0"/>
          <w:divBdr>
            <w:top w:val="none" w:sz="0" w:space="0" w:color="auto"/>
            <w:left w:val="none" w:sz="0" w:space="0" w:color="auto"/>
            <w:bottom w:val="none" w:sz="0" w:space="0" w:color="auto"/>
            <w:right w:val="none" w:sz="0" w:space="0" w:color="auto"/>
          </w:divBdr>
        </w:div>
        <w:div w:id="1842307634">
          <w:marLeft w:val="0"/>
          <w:marRight w:val="0"/>
          <w:marTop w:val="0"/>
          <w:marBottom w:val="0"/>
          <w:divBdr>
            <w:top w:val="none" w:sz="0" w:space="0" w:color="auto"/>
            <w:left w:val="none" w:sz="0" w:space="0" w:color="auto"/>
            <w:bottom w:val="none" w:sz="0" w:space="0" w:color="auto"/>
            <w:right w:val="none" w:sz="0" w:space="0" w:color="auto"/>
          </w:divBdr>
        </w:div>
        <w:div w:id="980497723">
          <w:marLeft w:val="0"/>
          <w:marRight w:val="0"/>
          <w:marTop w:val="0"/>
          <w:marBottom w:val="0"/>
          <w:divBdr>
            <w:top w:val="none" w:sz="0" w:space="0" w:color="auto"/>
            <w:left w:val="none" w:sz="0" w:space="0" w:color="auto"/>
            <w:bottom w:val="none" w:sz="0" w:space="0" w:color="auto"/>
            <w:right w:val="none" w:sz="0" w:space="0" w:color="auto"/>
          </w:divBdr>
        </w:div>
        <w:div w:id="954412510">
          <w:marLeft w:val="0"/>
          <w:marRight w:val="0"/>
          <w:marTop w:val="0"/>
          <w:marBottom w:val="0"/>
          <w:divBdr>
            <w:top w:val="none" w:sz="0" w:space="0" w:color="auto"/>
            <w:left w:val="none" w:sz="0" w:space="0" w:color="auto"/>
            <w:bottom w:val="none" w:sz="0" w:space="0" w:color="auto"/>
            <w:right w:val="none" w:sz="0" w:space="0" w:color="auto"/>
          </w:divBdr>
        </w:div>
        <w:div w:id="704138428">
          <w:marLeft w:val="0"/>
          <w:marRight w:val="0"/>
          <w:marTop w:val="0"/>
          <w:marBottom w:val="0"/>
          <w:divBdr>
            <w:top w:val="none" w:sz="0" w:space="0" w:color="auto"/>
            <w:left w:val="none" w:sz="0" w:space="0" w:color="auto"/>
            <w:bottom w:val="none" w:sz="0" w:space="0" w:color="auto"/>
            <w:right w:val="none" w:sz="0" w:space="0" w:color="auto"/>
          </w:divBdr>
        </w:div>
        <w:div w:id="1689217878">
          <w:marLeft w:val="0"/>
          <w:marRight w:val="0"/>
          <w:marTop w:val="0"/>
          <w:marBottom w:val="0"/>
          <w:divBdr>
            <w:top w:val="none" w:sz="0" w:space="0" w:color="auto"/>
            <w:left w:val="none" w:sz="0" w:space="0" w:color="auto"/>
            <w:bottom w:val="none" w:sz="0" w:space="0" w:color="auto"/>
            <w:right w:val="none" w:sz="0" w:space="0" w:color="auto"/>
          </w:divBdr>
        </w:div>
        <w:div w:id="1771775470">
          <w:marLeft w:val="0"/>
          <w:marRight w:val="0"/>
          <w:marTop w:val="0"/>
          <w:marBottom w:val="0"/>
          <w:divBdr>
            <w:top w:val="none" w:sz="0" w:space="0" w:color="auto"/>
            <w:left w:val="none" w:sz="0" w:space="0" w:color="auto"/>
            <w:bottom w:val="none" w:sz="0" w:space="0" w:color="auto"/>
            <w:right w:val="none" w:sz="0" w:space="0" w:color="auto"/>
          </w:divBdr>
        </w:div>
        <w:div w:id="956760800">
          <w:marLeft w:val="0"/>
          <w:marRight w:val="0"/>
          <w:marTop w:val="0"/>
          <w:marBottom w:val="0"/>
          <w:divBdr>
            <w:top w:val="none" w:sz="0" w:space="0" w:color="auto"/>
            <w:left w:val="none" w:sz="0" w:space="0" w:color="auto"/>
            <w:bottom w:val="none" w:sz="0" w:space="0" w:color="auto"/>
            <w:right w:val="none" w:sz="0" w:space="0" w:color="auto"/>
          </w:divBdr>
        </w:div>
        <w:div w:id="1219363886">
          <w:marLeft w:val="0"/>
          <w:marRight w:val="0"/>
          <w:marTop w:val="0"/>
          <w:marBottom w:val="0"/>
          <w:divBdr>
            <w:top w:val="none" w:sz="0" w:space="0" w:color="auto"/>
            <w:left w:val="none" w:sz="0" w:space="0" w:color="auto"/>
            <w:bottom w:val="none" w:sz="0" w:space="0" w:color="auto"/>
            <w:right w:val="none" w:sz="0" w:space="0" w:color="auto"/>
          </w:divBdr>
        </w:div>
        <w:div w:id="1701660897">
          <w:marLeft w:val="0"/>
          <w:marRight w:val="0"/>
          <w:marTop w:val="0"/>
          <w:marBottom w:val="0"/>
          <w:divBdr>
            <w:top w:val="none" w:sz="0" w:space="0" w:color="auto"/>
            <w:left w:val="none" w:sz="0" w:space="0" w:color="auto"/>
            <w:bottom w:val="none" w:sz="0" w:space="0" w:color="auto"/>
            <w:right w:val="none" w:sz="0" w:space="0" w:color="auto"/>
          </w:divBdr>
        </w:div>
        <w:div w:id="73864910">
          <w:marLeft w:val="0"/>
          <w:marRight w:val="0"/>
          <w:marTop w:val="0"/>
          <w:marBottom w:val="0"/>
          <w:divBdr>
            <w:top w:val="none" w:sz="0" w:space="0" w:color="auto"/>
            <w:left w:val="none" w:sz="0" w:space="0" w:color="auto"/>
            <w:bottom w:val="none" w:sz="0" w:space="0" w:color="auto"/>
            <w:right w:val="none" w:sz="0" w:space="0" w:color="auto"/>
          </w:divBdr>
        </w:div>
        <w:div w:id="1749695649">
          <w:marLeft w:val="0"/>
          <w:marRight w:val="0"/>
          <w:marTop w:val="0"/>
          <w:marBottom w:val="0"/>
          <w:divBdr>
            <w:top w:val="none" w:sz="0" w:space="0" w:color="auto"/>
            <w:left w:val="none" w:sz="0" w:space="0" w:color="auto"/>
            <w:bottom w:val="none" w:sz="0" w:space="0" w:color="auto"/>
            <w:right w:val="none" w:sz="0" w:space="0" w:color="auto"/>
          </w:divBdr>
        </w:div>
        <w:div w:id="133907987">
          <w:marLeft w:val="0"/>
          <w:marRight w:val="0"/>
          <w:marTop w:val="0"/>
          <w:marBottom w:val="0"/>
          <w:divBdr>
            <w:top w:val="none" w:sz="0" w:space="0" w:color="auto"/>
            <w:left w:val="none" w:sz="0" w:space="0" w:color="auto"/>
            <w:bottom w:val="none" w:sz="0" w:space="0" w:color="auto"/>
            <w:right w:val="none" w:sz="0" w:space="0" w:color="auto"/>
          </w:divBdr>
        </w:div>
        <w:div w:id="1448739893">
          <w:marLeft w:val="0"/>
          <w:marRight w:val="0"/>
          <w:marTop w:val="0"/>
          <w:marBottom w:val="0"/>
          <w:divBdr>
            <w:top w:val="none" w:sz="0" w:space="0" w:color="auto"/>
            <w:left w:val="none" w:sz="0" w:space="0" w:color="auto"/>
            <w:bottom w:val="none" w:sz="0" w:space="0" w:color="auto"/>
            <w:right w:val="none" w:sz="0" w:space="0" w:color="auto"/>
          </w:divBdr>
        </w:div>
        <w:div w:id="1977878728">
          <w:marLeft w:val="0"/>
          <w:marRight w:val="0"/>
          <w:marTop w:val="0"/>
          <w:marBottom w:val="0"/>
          <w:divBdr>
            <w:top w:val="none" w:sz="0" w:space="0" w:color="auto"/>
            <w:left w:val="none" w:sz="0" w:space="0" w:color="auto"/>
            <w:bottom w:val="none" w:sz="0" w:space="0" w:color="auto"/>
            <w:right w:val="none" w:sz="0" w:space="0" w:color="auto"/>
          </w:divBdr>
        </w:div>
        <w:div w:id="2011911672">
          <w:marLeft w:val="0"/>
          <w:marRight w:val="0"/>
          <w:marTop w:val="0"/>
          <w:marBottom w:val="0"/>
          <w:divBdr>
            <w:top w:val="none" w:sz="0" w:space="0" w:color="auto"/>
            <w:left w:val="none" w:sz="0" w:space="0" w:color="auto"/>
            <w:bottom w:val="none" w:sz="0" w:space="0" w:color="auto"/>
            <w:right w:val="none" w:sz="0" w:space="0" w:color="auto"/>
          </w:divBdr>
        </w:div>
        <w:div w:id="681392910">
          <w:marLeft w:val="0"/>
          <w:marRight w:val="0"/>
          <w:marTop w:val="0"/>
          <w:marBottom w:val="0"/>
          <w:divBdr>
            <w:top w:val="none" w:sz="0" w:space="0" w:color="auto"/>
            <w:left w:val="none" w:sz="0" w:space="0" w:color="auto"/>
            <w:bottom w:val="none" w:sz="0" w:space="0" w:color="auto"/>
            <w:right w:val="none" w:sz="0" w:space="0" w:color="auto"/>
          </w:divBdr>
        </w:div>
        <w:div w:id="602610637">
          <w:marLeft w:val="0"/>
          <w:marRight w:val="0"/>
          <w:marTop w:val="0"/>
          <w:marBottom w:val="0"/>
          <w:divBdr>
            <w:top w:val="none" w:sz="0" w:space="0" w:color="auto"/>
            <w:left w:val="none" w:sz="0" w:space="0" w:color="auto"/>
            <w:bottom w:val="none" w:sz="0" w:space="0" w:color="auto"/>
            <w:right w:val="none" w:sz="0" w:space="0" w:color="auto"/>
          </w:divBdr>
        </w:div>
        <w:div w:id="152526551">
          <w:marLeft w:val="0"/>
          <w:marRight w:val="0"/>
          <w:marTop w:val="0"/>
          <w:marBottom w:val="0"/>
          <w:divBdr>
            <w:top w:val="none" w:sz="0" w:space="0" w:color="auto"/>
            <w:left w:val="none" w:sz="0" w:space="0" w:color="auto"/>
            <w:bottom w:val="none" w:sz="0" w:space="0" w:color="auto"/>
            <w:right w:val="none" w:sz="0" w:space="0" w:color="auto"/>
          </w:divBdr>
        </w:div>
        <w:div w:id="212667109">
          <w:marLeft w:val="0"/>
          <w:marRight w:val="0"/>
          <w:marTop w:val="0"/>
          <w:marBottom w:val="0"/>
          <w:divBdr>
            <w:top w:val="none" w:sz="0" w:space="0" w:color="auto"/>
            <w:left w:val="none" w:sz="0" w:space="0" w:color="auto"/>
            <w:bottom w:val="none" w:sz="0" w:space="0" w:color="auto"/>
            <w:right w:val="none" w:sz="0" w:space="0" w:color="auto"/>
          </w:divBdr>
        </w:div>
        <w:div w:id="1942252086">
          <w:marLeft w:val="0"/>
          <w:marRight w:val="0"/>
          <w:marTop w:val="0"/>
          <w:marBottom w:val="0"/>
          <w:divBdr>
            <w:top w:val="none" w:sz="0" w:space="0" w:color="auto"/>
            <w:left w:val="none" w:sz="0" w:space="0" w:color="auto"/>
            <w:bottom w:val="none" w:sz="0" w:space="0" w:color="auto"/>
            <w:right w:val="none" w:sz="0" w:space="0" w:color="auto"/>
          </w:divBdr>
        </w:div>
        <w:div w:id="1248077675">
          <w:marLeft w:val="0"/>
          <w:marRight w:val="0"/>
          <w:marTop w:val="0"/>
          <w:marBottom w:val="0"/>
          <w:divBdr>
            <w:top w:val="none" w:sz="0" w:space="0" w:color="auto"/>
            <w:left w:val="none" w:sz="0" w:space="0" w:color="auto"/>
            <w:bottom w:val="none" w:sz="0" w:space="0" w:color="auto"/>
            <w:right w:val="none" w:sz="0" w:space="0" w:color="auto"/>
          </w:divBdr>
        </w:div>
        <w:div w:id="1183478280">
          <w:marLeft w:val="0"/>
          <w:marRight w:val="0"/>
          <w:marTop w:val="0"/>
          <w:marBottom w:val="0"/>
          <w:divBdr>
            <w:top w:val="none" w:sz="0" w:space="0" w:color="auto"/>
            <w:left w:val="none" w:sz="0" w:space="0" w:color="auto"/>
            <w:bottom w:val="none" w:sz="0" w:space="0" w:color="auto"/>
            <w:right w:val="none" w:sz="0" w:space="0" w:color="auto"/>
          </w:divBdr>
        </w:div>
        <w:div w:id="1068264374">
          <w:marLeft w:val="0"/>
          <w:marRight w:val="0"/>
          <w:marTop w:val="0"/>
          <w:marBottom w:val="0"/>
          <w:divBdr>
            <w:top w:val="none" w:sz="0" w:space="0" w:color="auto"/>
            <w:left w:val="none" w:sz="0" w:space="0" w:color="auto"/>
            <w:bottom w:val="none" w:sz="0" w:space="0" w:color="auto"/>
            <w:right w:val="none" w:sz="0" w:space="0" w:color="auto"/>
          </w:divBdr>
        </w:div>
        <w:div w:id="1082874193">
          <w:marLeft w:val="0"/>
          <w:marRight w:val="0"/>
          <w:marTop w:val="0"/>
          <w:marBottom w:val="0"/>
          <w:divBdr>
            <w:top w:val="none" w:sz="0" w:space="0" w:color="auto"/>
            <w:left w:val="none" w:sz="0" w:space="0" w:color="auto"/>
            <w:bottom w:val="none" w:sz="0" w:space="0" w:color="auto"/>
            <w:right w:val="none" w:sz="0" w:space="0" w:color="auto"/>
          </w:divBdr>
        </w:div>
        <w:div w:id="432088636">
          <w:marLeft w:val="0"/>
          <w:marRight w:val="0"/>
          <w:marTop w:val="0"/>
          <w:marBottom w:val="0"/>
          <w:divBdr>
            <w:top w:val="none" w:sz="0" w:space="0" w:color="auto"/>
            <w:left w:val="none" w:sz="0" w:space="0" w:color="auto"/>
            <w:bottom w:val="none" w:sz="0" w:space="0" w:color="auto"/>
            <w:right w:val="none" w:sz="0" w:space="0" w:color="auto"/>
          </w:divBdr>
        </w:div>
        <w:div w:id="1796411051">
          <w:marLeft w:val="0"/>
          <w:marRight w:val="0"/>
          <w:marTop w:val="0"/>
          <w:marBottom w:val="0"/>
          <w:divBdr>
            <w:top w:val="none" w:sz="0" w:space="0" w:color="auto"/>
            <w:left w:val="none" w:sz="0" w:space="0" w:color="auto"/>
            <w:bottom w:val="none" w:sz="0" w:space="0" w:color="auto"/>
            <w:right w:val="none" w:sz="0" w:space="0" w:color="auto"/>
          </w:divBdr>
        </w:div>
        <w:div w:id="1216549669">
          <w:marLeft w:val="0"/>
          <w:marRight w:val="0"/>
          <w:marTop w:val="0"/>
          <w:marBottom w:val="0"/>
          <w:divBdr>
            <w:top w:val="none" w:sz="0" w:space="0" w:color="auto"/>
            <w:left w:val="none" w:sz="0" w:space="0" w:color="auto"/>
            <w:bottom w:val="none" w:sz="0" w:space="0" w:color="auto"/>
            <w:right w:val="none" w:sz="0" w:space="0" w:color="auto"/>
          </w:divBdr>
        </w:div>
        <w:div w:id="259988696">
          <w:marLeft w:val="0"/>
          <w:marRight w:val="0"/>
          <w:marTop w:val="0"/>
          <w:marBottom w:val="0"/>
          <w:divBdr>
            <w:top w:val="none" w:sz="0" w:space="0" w:color="auto"/>
            <w:left w:val="none" w:sz="0" w:space="0" w:color="auto"/>
            <w:bottom w:val="none" w:sz="0" w:space="0" w:color="auto"/>
            <w:right w:val="none" w:sz="0" w:space="0" w:color="auto"/>
          </w:divBdr>
        </w:div>
        <w:div w:id="389960977">
          <w:marLeft w:val="0"/>
          <w:marRight w:val="0"/>
          <w:marTop w:val="0"/>
          <w:marBottom w:val="0"/>
          <w:divBdr>
            <w:top w:val="none" w:sz="0" w:space="0" w:color="auto"/>
            <w:left w:val="none" w:sz="0" w:space="0" w:color="auto"/>
            <w:bottom w:val="none" w:sz="0" w:space="0" w:color="auto"/>
            <w:right w:val="none" w:sz="0" w:space="0" w:color="auto"/>
          </w:divBdr>
        </w:div>
        <w:div w:id="2094817108">
          <w:marLeft w:val="0"/>
          <w:marRight w:val="0"/>
          <w:marTop w:val="0"/>
          <w:marBottom w:val="0"/>
          <w:divBdr>
            <w:top w:val="none" w:sz="0" w:space="0" w:color="auto"/>
            <w:left w:val="none" w:sz="0" w:space="0" w:color="auto"/>
            <w:bottom w:val="none" w:sz="0" w:space="0" w:color="auto"/>
            <w:right w:val="none" w:sz="0" w:space="0" w:color="auto"/>
          </w:divBdr>
        </w:div>
        <w:div w:id="1276904033">
          <w:marLeft w:val="0"/>
          <w:marRight w:val="0"/>
          <w:marTop w:val="0"/>
          <w:marBottom w:val="0"/>
          <w:divBdr>
            <w:top w:val="none" w:sz="0" w:space="0" w:color="auto"/>
            <w:left w:val="none" w:sz="0" w:space="0" w:color="auto"/>
            <w:bottom w:val="none" w:sz="0" w:space="0" w:color="auto"/>
            <w:right w:val="none" w:sz="0" w:space="0" w:color="auto"/>
          </w:divBdr>
        </w:div>
        <w:div w:id="1522235619">
          <w:marLeft w:val="0"/>
          <w:marRight w:val="0"/>
          <w:marTop w:val="0"/>
          <w:marBottom w:val="0"/>
          <w:divBdr>
            <w:top w:val="none" w:sz="0" w:space="0" w:color="auto"/>
            <w:left w:val="none" w:sz="0" w:space="0" w:color="auto"/>
            <w:bottom w:val="none" w:sz="0" w:space="0" w:color="auto"/>
            <w:right w:val="none" w:sz="0" w:space="0" w:color="auto"/>
          </w:divBdr>
        </w:div>
        <w:div w:id="956715062">
          <w:marLeft w:val="0"/>
          <w:marRight w:val="0"/>
          <w:marTop w:val="0"/>
          <w:marBottom w:val="0"/>
          <w:divBdr>
            <w:top w:val="none" w:sz="0" w:space="0" w:color="auto"/>
            <w:left w:val="none" w:sz="0" w:space="0" w:color="auto"/>
            <w:bottom w:val="none" w:sz="0" w:space="0" w:color="auto"/>
            <w:right w:val="none" w:sz="0" w:space="0" w:color="auto"/>
          </w:divBdr>
        </w:div>
        <w:div w:id="1334263887">
          <w:marLeft w:val="0"/>
          <w:marRight w:val="0"/>
          <w:marTop w:val="0"/>
          <w:marBottom w:val="0"/>
          <w:divBdr>
            <w:top w:val="none" w:sz="0" w:space="0" w:color="auto"/>
            <w:left w:val="none" w:sz="0" w:space="0" w:color="auto"/>
            <w:bottom w:val="none" w:sz="0" w:space="0" w:color="auto"/>
            <w:right w:val="none" w:sz="0" w:space="0" w:color="auto"/>
          </w:divBdr>
        </w:div>
        <w:div w:id="691225449">
          <w:marLeft w:val="0"/>
          <w:marRight w:val="0"/>
          <w:marTop w:val="0"/>
          <w:marBottom w:val="0"/>
          <w:divBdr>
            <w:top w:val="none" w:sz="0" w:space="0" w:color="auto"/>
            <w:left w:val="none" w:sz="0" w:space="0" w:color="auto"/>
            <w:bottom w:val="none" w:sz="0" w:space="0" w:color="auto"/>
            <w:right w:val="none" w:sz="0" w:space="0" w:color="auto"/>
          </w:divBdr>
        </w:div>
        <w:div w:id="649141302">
          <w:marLeft w:val="0"/>
          <w:marRight w:val="0"/>
          <w:marTop w:val="0"/>
          <w:marBottom w:val="0"/>
          <w:divBdr>
            <w:top w:val="none" w:sz="0" w:space="0" w:color="auto"/>
            <w:left w:val="none" w:sz="0" w:space="0" w:color="auto"/>
            <w:bottom w:val="none" w:sz="0" w:space="0" w:color="auto"/>
            <w:right w:val="none" w:sz="0" w:space="0" w:color="auto"/>
          </w:divBdr>
        </w:div>
        <w:div w:id="1174220448">
          <w:marLeft w:val="0"/>
          <w:marRight w:val="0"/>
          <w:marTop w:val="0"/>
          <w:marBottom w:val="0"/>
          <w:divBdr>
            <w:top w:val="none" w:sz="0" w:space="0" w:color="auto"/>
            <w:left w:val="none" w:sz="0" w:space="0" w:color="auto"/>
            <w:bottom w:val="none" w:sz="0" w:space="0" w:color="auto"/>
            <w:right w:val="none" w:sz="0" w:space="0" w:color="auto"/>
          </w:divBdr>
        </w:div>
        <w:div w:id="1400595144">
          <w:marLeft w:val="0"/>
          <w:marRight w:val="0"/>
          <w:marTop w:val="0"/>
          <w:marBottom w:val="0"/>
          <w:divBdr>
            <w:top w:val="none" w:sz="0" w:space="0" w:color="auto"/>
            <w:left w:val="none" w:sz="0" w:space="0" w:color="auto"/>
            <w:bottom w:val="none" w:sz="0" w:space="0" w:color="auto"/>
            <w:right w:val="none" w:sz="0" w:space="0" w:color="auto"/>
          </w:divBdr>
        </w:div>
        <w:div w:id="1101532148">
          <w:marLeft w:val="0"/>
          <w:marRight w:val="0"/>
          <w:marTop w:val="0"/>
          <w:marBottom w:val="0"/>
          <w:divBdr>
            <w:top w:val="none" w:sz="0" w:space="0" w:color="auto"/>
            <w:left w:val="none" w:sz="0" w:space="0" w:color="auto"/>
            <w:bottom w:val="none" w:sz="0" w:space="0" w:color="auto"/>
            <w:right w:val="none" w:sz="0" w:space="0" w:color="auto"/>
          </w:divBdr>
        </w:div>
        <w:div w:id="446581751">
          <w:marLeft w:val="0"/>
          <w:marRight w:val="0"/>
          <w:marTop w:val="0"/>
          <w:marBottom w:val="0"/>
          <w:divBdr>
            <w:top w:val="none" w:sz="0" w:space="0" w:color="auto"/>
            <w:left w:val="none" w:sz="0" w:space="0" w:color="auto"/>
            <w:bottom w:val="none" w:sz="0" w:space="0" w:color="auto"/>
            <w:right w:val="none" w:sz="0" w:space="0" w:color="auto"/>
          </w:divBdr>
        </w:div>
        <w:div w:id="1843936357">
          <w:marLeft w:val="0"/>
          <w:marRight w:val="0"/>
          <w:marTop w:val="0"/>
          <w:marBottom w:val="0"/>
          <w:divBdr>
            <w:top w:val="none" w:sz="0" w:space="0" w:color="auto"/>
            <w:left w:val="none" w:sz="0" w:space="0" w:color="auto"/>
            <w:bottom w:val="none" w:sz="0" w:space="0" w:color="auto"/>
            <w:right w:val="none" w:sz="0" w:space="0" w:color="auto"/>
          </w:divBdr>
        </w:div>
        <w:div w:id="2000039692">
          <w:marLeft w:val="0"/>
          <w:marRight w:val="0"/>
          <w:marTop w:val="0"/>
          <w:marBottom w:val="0"/>
          <w:divBdr>
            <w:top w:val="none" w:sz="0" w:space="0" w:color="auto"/>
            <w:left w:val="none" w:sz="0" w:space="0" w:color="auto"/>
            <w:bottom w:val="none" w:sz="0" w:space="0" w:color="auto"/>
            <w:right w:val="none" w:sz="0" w:space="0" w:color="auto"/>
          </w:divBdr>
        </w:div>
        <w:div w:id="94904993">
          <w:marLeft w:val="0"/>
          <w:marRight w:val="0"/>
          <w:marTop w:val="0"/>
          <w:marBottom w:val="0"/>
          <w:divBdr>
            <w:top w:val="none" w:sz="0" w:space="0" w:color="auto"/>
            <w:left w:val="none" w:sz="0" w:space="0" w:color="auto"/>
            <w:bottom w:val="none" w:sz="0" w:space="0" w:color="auto"/>
            <w:right w:val="none" w:sz="0" w:space="0" w:color="auto"/>
          </w:divBdr>
        </w:div>
        <w:div w:id="388922024">
          <w:marLeft w:val="0"/>
          <w:marRight w:val="0"/>
          <w:marTop w:val="0"/>
          <w:marBottom w:val="0"/>
          <w:divBdr>
            <w:top w:val="none" w:sz="0" w:space="0" w:color="auto"/>
            <w:left w:val="none" w:sz="0" w:space="0" w:color="auto"/>
            <w:bottom w:val="none" w:sz="0" w:space="0" w:color="auto"/>
            <w:right w:val="none" w:sz="0" w:space="0" w:color="auto"/>
          </w:divBdr>
        </w:div>
        <w:div w:id="443958354">
          <w:marLeft w:val="0"/>
          <w:marRight w:val="0"/>
          <w:marTop w:val="0"/>
          <w:marBottom w:val="0"/>
          <w:divBdr>
            <w:top w:val="none" w:sz="0" w:space="0" w:color="auto"/>
            <w:left w:val="none" w:sz="0" w:space="0" w:color="auto"/>
            <w:bottom w:val="none" w:sz="0" w:space="0" w:color="auto"/>
            <w:right w:val="none" w:sz="0" w:space="0" w:color="auto"/>
          </w:divBdr>
        </w:div>
        <w:div w:id="618530096">
          <w:marLeft w:val="0"/>
          <w:marRight w:val="0"/>
          <w:marTop w:val="0"/>
          <w:marBottom w:val="0"/>
          <w:divBdr>
            <w:top w:val="none" w:sz="0" w:space="0" w:color="auto"/>
            <w:left w:val="none" w:sz="0" w:space="0" w:color="auto"/>
            <w:bottom w:val="none" w:sz="0" w:space="0" w:color="auto"/>
            <w:right w:val="none" w:sz="0" w:space="0" w:color="auto"/>
          </w:divBdr>
        </w:div>
        <w:div w:id="2070378350">
          <w:marLeft w:val="0"/>
          <w:marRight w:val="0"/>
          <w:marTop w:val="0"/>
          <w:marBottom w:val="0"/>
          <w:divBdr>
            <w:top w:val="none" w:sz="0" w:space="0" w:color="auto"/>
            <w:left w:val="none" w:sz="0" w:space="0" w:color="auto"/>
            <w:bottom w:val="none" w:sz="0" w:space="0" w:color="auto"/>
            <w:right w:val="none" w:sz="0" w:space="0" w:color="auto"/>
          </w:divBdr>
        </w:div>
        <w:div w:id="1527326850">
          <w:marLeft w:val="0"/>
          <w:marRight w:val="0"/>
          <w:marTop w:val="0"/>
          <w:marBottom w:val="0"/>
          <w:divBdr>
            <w:top w:val="none" w:sz="0" w:space="0" w:color="auto"/>
            <w:left w:val="none" w:sz="0" w:space="0" w:color="auto"/>
            <w:bottom w:val="none" w:sz="0" w:space="0" w:color="auto"/>
            <w:right w:val="none" w:sz="0" w:space="0" w:color="auto"/>
          </w:divBdr>
        </w:div>
        <w:div w:id="437722902">
          <w:marLeft w:val="0"/>
          <w:marRight w:val="0"/>
          <w:marTop w:val="0"/>
          <w:marBottom w:val="0"/>
          <w:divBdr>
            <w:top w:val="none" w:sz="0" w:space="0" w:color="auto"/>
            <w:left w:val="none" w:sz="0" w:space="0" w:color="auto"/>
            <w:bottom w:val="none" w:sz="0" w:space="0" w:color="auto"/>
            <w:right w:val="none" w:sz="0" w:space="0" w:color="auto"/>
          </w:divBdr>
        </w:div>
        <w:div w:id="434790006">
          <w:marLeft w:val="0"/>
          <w:marRight w:val="0"/>
          <w:marTop w:val="0"/>
          <w:marBottom w:val="0"/>
          <w:divBdr>
            <w:top w:val="none" w:sz="0" w:space="0" w:color="auto"/>
            <w:left w:val="none" w:sz="0" w:space="0" w:color="auto"/>
            <w:bottom w:val="none" w:sz="0" w:space="0" w:color="auto"/>
            <w:right w:val="none" w:sz="0" w:space="0" w:color="auto"/>
          </w:divBdr>
        </w:div>
        <w:div w:id="1748725728">
          <w:marLeft w:val="0"/>
          <w:marRight w:val="0"/>
          <w:marTop w:val="0"/>
          <w:marBottom w:val="0"/>
          <w:divBdr>
            <w:top w:val="none" w:sz="0" w:space="0" w:color="auto"/>
            <w:left w:val="none" w:sz="0" w:space="0" w:color="auto"/>
            <w:bottom w:val="none" w:sz="0" w:space="0" w:color="auto"/>
            <w:right w:val="none" w:sz="0" w:space="0" w:color="auto"/>
          </w:divBdr>
        </w:div>
        <w:div w:id="372965655">
          <w:marLeft w:val="0"/>
          <w:marRight w:val="0"/>
          <w:marTop w:val="0"/>
          <w:marBottom w:val="0"/>
          <w:divBdr>
            <w:top w:val="none" w:sz="0" w:space="0" w:color="auto"/>
            <w:left w:val="none" w:sz="0" w:space="0" w:color="auto"/>
            <w:bottom w:val="none" w:sz="0" w:space="0" w:color="auto"/>
            <w:right w:val="none" w:sz="0" w:space="0" w:color="auto"/>
          </w:divBdr>
        </w:div>
        <w:div w:id="1708021148">
          <w:marLeft w:val="0"/>
          <w:marRight w:val="0"/>
          <w:marTop w:val="0"/>
          <w:marBottom w:val="0"/>
          <w:divBdr>
            <w:top w:val="none" w:sz="0" w:space="0" w:color="auto"/>
            <w:left w:val="none" w:sz="0" w:space="0" w:color="auto"/>
            <w:bottom w:val="none" w:sz="0" w:space="0" w:color="auto"/>
            <w:right w:val="none" w:sz="0" w:space="0" w:color="auto"/>
          </w:divBdr>
        </w:div>
        <w:div w:id="1580141233">
          <w:marLeft w:val="0"/>
          <w:marRight w:val="0"/>
          <w:marTop w:val="0"/>
          <w:marBottom w:val="0"/>
          <w:divBdr>
            <w:top w:val="none" w:sz="0" w:space="0" w:color="auto"/>
            <w:left w:val="none" w:sz="0" w:space="0" w:color="auto"/>
            <w:bottom w:val="none" w:sz="0" w:space="0" w:color="auto"/>
            <w:right w:val="none" w:sz="0" w:space="0" w:color="auto"/>
          </w:divBdr>
        </w:div>
        <w:div w:id="1146506303">
          <w:marLeft w:val="0"/>
          <w:marRight w:val="0"/>
          <w:marTop w:val="0"/>
          <w:marBottom w:val="0"/>
          <w:divBdr>
            <w:top w:val="none" w:sz="0" w:space="0" w:color="auto"/>
            <w:left w:val="none" w:sz="0" w:space="0" w:color="auto"/>
            <w:bottom w:val="none" w:sz="0" w:space="0" w:color="auto"/>
            <w:right w:val="none" w:sz="0" w:space="0" w:color="auto"/>
          </w:divBdr>
        </w:div>
        <w:div w:id="666372163">
          <w:marLeft w:val="0"/>
          <w:marRight w:val="0"/>
          <w:marTop w:val="0"/>
          <w:marBottom w:val="0"/>
          <w:divBdr>
            <w:top w:val="none" w:sz="0" w:space="0" w:color="auto"/>
            <w:left w:val="none" w:sz="0" w:space="0" w:color="auto"/>
            <w:bottom w:val="none" w:sz="0" w:space="0" w:color="auto"/>
            <w:right w:val="none" w:sz="0" w:space="0" w:color="auto"/>
          </w:divBdr>
        </w:div>
        <w:div w:id="1977948269">
          <w:marLeft w:val="0"/>
          <w:marRight w:val="0"/>
          <w:marTop w:val="0"/>
          <w:marBottom w:val="0"/>
          <w:divBdr>
            <w:top w:val="none" w:sz="0" w:space="0" w:color="auto"/>
            <w:left w:val="none" w:sz="0" w:space="0" w:color="auto"/>
            <w:bottom w:val="none" w:sz="0" w:space="0" w:color="auto"/>
            <w:right w:val="none" w:sz="0" w:space="0" w:color="auto"/>
          </w:divBdr>
        </w:div>
        <w:div w:id="380642765">
          <w:marLeft w:val="0"/>
          <w:marRight w:val="0"/>
          <w:marTop w:val="0"/>
          <w:marBottom w:val="0"/>
          <w:divBdr>
            <w:top w:val="none" w:sz="0" w:space="0" w:color="auto"/>
            <w:left w:val="none" w:sz="0" w:space="0" w:color="auto"/>
            <w:bottom w:val="none" w:sz="0" w:space="0" w:color="auto"/>
            <w:right w:val="none" w:sz="0" w:space="0" w:color="auto"/>
          </w:divBdr>
        </w:div>
        <w:div w:id="1293243867">
          <w:marLeft w:val="0"/>
          <w:marRight w:val="0"/>
          <w:marTop w:val="0"/>
          <w:marBottom w:val="0"/>
          <w:divBdr>
            <w:top w:val="none" w:sz="0" w:space="0" w:color="auto"/>
            <w:left w:val="none" w:sz="0" w:space="0" w:color="auto"/>
            <w:bottom w:val="none" w:sz="0" w:space="0" w:color="auto"/>
            <w:right w:val="none" w:sz="0" w:space="0" w:color="auto"/>
          </w:divBdr>
        </w:div>
        <w:div w:id="1263104121">
          <w:marLeft w:val="0"/>
          <w:marRight w:val="0"/>
          <w:marTop w:val="0"/>
          <w:marBottom w:val="0"/>
          <w:divBdr>
            <w:top w:val="none" w:sz="0" w:space="0" w:color="auto"/>
            <w:left w:val="none" w:sz="0" w:space="0" w:color="auto"/>
            <w:bottom w:val="none" w:sz="0" w:space="0" w:color="auto"/>
            <w:right w:val="none" w:sz="0" w:space="0" w:color="auto"/>
          </w:divBdr>
        </w:div>
        <w:div w:id="244339850">
          <w:marLeft w:val="0"/>
          <w:marRight w:val="0"/>
          <w:marTop w:val="0"/>
          <w:marBottom w:val="0"/>
          <w:divBdr>
            <w:top w:val="none" w:sz="0" w:space="0" w:color="auto"/>
            <w:left w:val="none" w:sz="0" w:space="0" w:color="auto"/>
            <w:bottom w:val="none" w:sz="0" w:space="0" w:color="auto"/>
            <w:right w:val="none" w:sz="0" w:space="0" w:color="auto"/>
          </w:divBdr>
        </w:div>
        <w:div w:id="1539784219">
          <w:marLeft w:val="0"/>
          <w:marRight w:val="0"/>
          <w:marTop w:val="0"/>
          <w:marBottom w:val="0"/>
          <w:divBdr>
            <w:top w:val="none" w:sz="0" w:space="0" w:color="auto"/>
            <w:left w:val="none" w:sz="0" w:space="0" w:color="auto"/>
            <w:bottom w:val="none" w:sz="0" w:space="0" w:color="auto"/>
            <w:right w:val="none" w:sz="0" w:space="0" w:color="auto"/>
          </w:divBdr>
        </w:div>
        <w:div w:id="888152354">
          <w:marLeft w:val="0"/>
          <w:marRight w:val="0"/>
          <w:marTop w:val="0"/>
          <w:marBottom w:val="0"/>
          <w:divBdr>
            <w:top w:val="none" w:sz="0" w:space="0" w:color="auto"/>
            <w:left w:val="none" w:sz="0" w:space="0" w:color="auto"/>
            <w:bottom w:val="none" w:sz="0" w:space="0" w:color="auto"/>
            <w:right w:val="none" w:sz="0" w:space="0" w:color="auto"/>
          </w:divBdr>
        </w:div>
        <w:div w:id="779648596">
          <w:marLeft w:val="0"/>
          <w:marRight w:val="0"/>
          <w:marTop w:val="0"/>
          <w:marBottom w:val="0"/>
          <w:divBdr>
            <w:top w:val="none" w:sz="0" w:space="0" w:color="auto"/>
            <w:left w:val="none" w:sz="0" w:space="0" w:color="auto"/>
            <w:bottom w:val="none" w:sz="0" w:space="0" w:color="auto"/>
            <w:right w:val="none" w:sz="0" w:space="0" w:color="auto"/>
          </w:divBdr>
        </w:div>
        <w:div w:id="2083326630">
          <w:marLeft w:val="0"/>
          <w:marRight w:val="0"/>
          <w:marTop w:val="0"/>
          <w:marBottom w:val="0"/>
          <w:divBdr>
            <w:top w:val="none" w:sz="0" w:space="0" w:color="auto"/>
            <w:left w:val="none" w:sz="0" w:space="0" w:color="auto"/>
            <w:bottom w:val="none" w:sz="0" w:space="0" w:color="auto"/>
            <w:right w:val="none" w:sz="0" w:space="0" w:color="auto"/>
          </w:divBdr>
        </w:div>
        <w:div w:id="98721873">
          <w:marLeft w:val="0"/>
          <w:marRight w:val="0"/>
          <w:marTop w:val="0"/>
          <w:marBottom w:val="0"/>
          <w:divBdr>
            <w:top w:val="none" w:sz="0" w:space="0" w:color="auto"/>
            <w:left w:val="none" w:sz="0" w:space="0" w:color="auto"/>
            <w:bottom w:val="none" w:sz="0" w:space="0" w:color="auto"/>
            <w:right w:val="none" w:sz="0" w:space="0" w:color="auto"/>
          </w:divBdr>
        </w:div>
        <w:div w:id="911239830">
          <w:marLeft w:val="0"/>
          <w:marRight w:val="0"/>
          <w:marTop w:val="0"/>
          <w:marBottom w:val="0"/>
          <w:divBdr>
            <w:top w:val="none" w:sz="0" w:space="0" w:color="auto"/>
            <w:left w:val="none" w:sz="0" w:space="0" w:color="auto"/>
            <w:bottom w:val="none" w:sz="0" w:space="0" w:color="auto"/>
            <w:right w:val="none" w:sz="0" w:space="0" w:color="auto"/>
          </w:divBdr>
        </w:div>
        <w:div w:id="703015946">
          <w:marLeft w:val="0"/>
          <w:marRight w:val="0"/>
          <w:marTop w:val="0"/>
          <w:marBottom w:val="0"/>
          <w:divBdr>
            <w:top w:val="none" w:sz="0" w:space="0" w:color="auto"/>
            <w:left w:val="none" w:sz="0" w:space="0" w:color="auto"/>
            <w:bottom w:val="none" w:sz="0" w:space="0" w:color="auto"/>
            <w:right w:val="none" w:sz="0" w:space="0" w:color="auto"/>
          </w:divBdr>
        </w:div>
        <w:div w:id="253053075">
          <w:marLeft w:val="0"/>
          <w:marRight w:val="0"/>
          <w:marTop w:val="0"/>
          <w:marBottom w:val="0"/>
          <w:divBdr>
            <w:top w:val="none" w:sz="0" w:space="0" w:color="auto"/>
            <w:left w:val="none" w:sz="0" w:space="0" w:color="auto"/>
            <w:bottom w:val="none" w:sz="0" w:space="0" w:color="auto"/>
            <w:right w:val="none" w:sz="0" w:space="0" w:color="auto"/>
          </w:divBdr>
        </w:div>
        <w:div w:id="1384019920">
          <w:marLeft w:val="0"/>
          <w:marRight w:val="0"/>
          <w:marTop w:val="0"/>
          <w:marBottom w:val="0"/>
          <w:divBdr>
            <w:top w:val="none" w:sz="0" w:space="0" w:color="auto"/>
            <w:left w:val="none" w:sz="0" w:space="0" w:color="auto"/>
            <w:bottom w:val="none" w:sz="0" w:space="0" w:color="auto"/>
            <w:right w:val="none" w:sz="0" w:space="0" w:color="auto"/>
          </w:divBdr>
        </w:div>
        <w:div w:id="548611667">
          <w:marLeft w:val="0"/>
          <w:marRight w:val="0"/>
          <w:marTop w:val="0"/>
          <w:marBottom w:val="0"/>
          <w:divBdr>
            <w:top w:val="none" w:sz="0" w:space="0" w:color="auto"/>
            <w:left w:val="none" w:sz="0" w:space="0" w:color="auto"/>
            <w:bottom w:val="none" w:sz="0" w:space="0" w:color="auto"/>
            <w:right w:val="none" w:sz="0" w:space="0" w:color="auto"/>
          </w:divBdr>
        </w:div>
        <w:div w:id="1047072679">
          <w:marLeft w:val="0"/>
          <w:marRight w:val="0"/>
          <w:marTop w:val="0"/>
          <w:marBottom w:val="0"/>
          <w:divBdr>
            <w:top w:val="none" w:sz="0" w:space="0" w:color="auto"/>
            <w:left w:val="none" w:sz="0" w:space="0" w:color="auto"/>
            <w:bottom w:val="none" w:sz="0" w:space="0" w:color="auto"/>
            <w:right w:val="none" w:sz="0" w:space="0" w:color="auto"/>
          </w:divBdr>
        </w:div>
        <w:div w:id="2057197578">
          <w:marLeft w:val="0"/>
          <w:marRight w:val="0"/>
          <w:marTop w:val="0"/>
          <w:marBottom w:val="0"/>
          <w:divBdr>
            <w:top w:val="none" w:sz="0" w:space="0" w:color="auto"/>
            <w:left w:val="none" w:sz="0" w:space="0" w:color="auto"/>
            <w:bottom w:val="none" w:sz="0" w:space="0" w:color="auto"/>
            <w:right w:val="none" w:sz="0" w:space="0" w:color="auto"/>
          </w:divBdr>
        </w:div>
        <w:div w:id="356933379">
          <w:marLeft w:val="0"/>
          <w:marRight w:val="0"/>
          <w:marTop w:val="0"/>
          <w:marBottom w:val="0"/>
          <w:divBdr>
            <w:top w:val="none" w:sz="0" w:space="0" w:color="auto"/>
            <w:left w:val="none" w:sz="0" w:space="0" w:color="auto"/>
            <w:bottom w:val="none" w:sz="0" w:space="0" w:color="auto"/>
            <w:right w:val="none" w:sz="0" w:space="0" w:color="auto"/>
          </w:divBdr>
        </w:div>
        <w:div w:id="505948018">
          <w:marLeft w:val="0"/>
          <w:marRight w:val="0"/>
          <w:marTop w:val="0"/>
          <w:marBottom w:val="0"/>
          <w:divBdr>
            <w:top w:val="none" w:sz="0" w:space="0" w:color="auto"/>
            <w:left w:val="none" w:sz="0" w:space="0" w:color="auto"/>
            <w:bottom w:val="none" w:sz="0" w:space="0" w:color="auto"/>
            <w:right w:val="none" w:sz="0" w:space="0" w:color="auto"/>
          </w:divBdr>
        </w:div>
        <w:div w:id="1729454757">
          <w:marLeft w:val="0"/>
          <w:marRight w:val="0"/>
          <w:marTop w:val="0"/>
          <w:marBottom w:val="0"/>
          <w:divBdr>
            <w:top w:val="none" w:sz="0" w:space="0" w:color="auto"/>
            <w:left w:val="none" w:sz="0" w:space="0" w:color="auto"/>
            <w:bottom w:val="none" w:sz="0" w:space="0" w:color="auto"/>
            <w:right w:val="none" w:sz="0" w:space="0" w:color="auto"/>
          </w:divBdr>
        </w:div>
        <w:div w:id="2042168257">
          <w:marLeft w:val="0"/>
          <w:marRight w:val="0"/>
          <w:marTop w:val="0"/>
          <w:marBottom w:val="0"/>
          <w:divBdr>
            <w:top w:val="none" w:sz="0" w:space="0" w:color="auto"/>
            <w:left w:val="none" w:sz="0" w:space="0" w:color="auto"/>
            <w:bottom w:val="none" w:sz="0" w:space="0" w:color="auto"/>
            <w:right w:val="none" w:sz="0" w:space="0" w:color="auto"/>
          </w:divBdr>
        </w:div>
        <w:div w:id="294919457">
          <w:marLeft w:val="0"/>
          <w:marRight w:val="0"/>
          <w:marTop w:val="0"/>
          <w:marBottom w:val="0"/>
          <w:divBdr>
            <w:top w:val="none" w:sz="0" w:space="0" w:color="auto"/>
            <w:left w:val="none" w:sz="0" w:space="0" w:color="auto"/>
            <w:bottom w:val="none" w:sz="0" w:space="0" w:color="auto"/>
            <w:right w:val="none" w:sz="0" w:space="0" w:color="auto"/>
          </w:divBdr>
        </w:div>
        <w:div w:id="48724467">
          <w:marLeft w:val="0"/>
          <w:marRight w:val="0"/>
          <w:marTop w:val="0"/>
          <w:marBottom w:val="0"/>
          <w:divBdr>
            <w:top w:val="none" w:sz="0" w:space="0" w:color="auto"/>
            <w:left w:val="none" w:sz="0" w:space="0" w:color="auto"/>
            <w:bottom w:val="none" w:sz="0" w:space="0" w:color="auto"/>
            <w:right w:val="none" w:sz="0" w:space="0" w:color="auto"/>
          </w:divBdr>
        </w:div>
        <w:div w:id="33433243">
          <w:marLeft w:val="0"/>
          <w:marRight w:val="0"/>
          <w:marTop w:val="0"/>
          <w:marBottom w:val="0"/>
          <w:divBdr>
            <w:top w:val="none" w:sz="0" w:space="0" w:color="auto"/>
            <w:left w:val="none" w:sz="0" w:space="0" w:color="auto"/>
            <w:bottom w:val="none" w:sz="0" w:space="0" w:color="auto"/>
            <w:right w:val="none" w:sz="0" w:space="0" w:color="auto"/>
          </w:divBdr>
        </w:div>
        <w:div w:id="553009380">
          <w:marLeft w:val="0"/>
          <w:marRight w:val="0"/>
          <w:marTop w:val="0"/>
          <w:marBottom w:val="0"/>
          <w:divBdr>
            <w:top w:val="none" w:sz="0" w:space="0" w:color="auto"/>
            <w:left w:val="none" w:sz="0" w:space="0" w:color="auto"/>
            <w:bottom w:val="none" w:sz="0" w:space="0" w:color="auto"/>
            <w:right w:val="none" w:sz="0" w:space="0" w:color="auto"/>
          </w:divBdr>
        </w:div>
        <w:div w:id="1935892381">
          <w:marLeft w:val="0"/>
          <w:marRight w:val="0"/>
          <w:marTop w:val="0"/>
          <w:marBottom w:val="0"/>
          <w:divBdr>
            <w:top w:val="none" w:sz="0" w:space="0" w:color="auto"/>
            <w:left w:val="none" w:sz="0" w:space="0" w:color="auto"/>
            <w:bottom w:val="none" w:sz="0" w:space="0" w:color="auto"/>
            <w:right w:val="none" w:sz="0" w:space="0" w:color="auto"/>
          </w:divBdr>
        </w:div>
        <w:div w:id="907378098">
          <w:marLeft w:val="0"/>
          <w:marRight w:val="0"/>
          <w:marTop w:val="0"/>
          <w:marBottom w:val="0"/>
          <w:divBdr>
            <w:top w:val="none" w:sz="0" w:space="0" w:color="auto"/>
            <w:left w:val="none" w:sz="0" w:space="0" w:color="auto"/>
            <w:bottom w:val="none" w:sz="0" w:space="0" w:color="auto"/>
            <w:right w:val="none" w:sz="0" w:space="0" w:color="auto"/>
          </w:divBdr>
        </w:div>
        <w:div w:id="1404059444">
          <w:marLeft w:val="0"/>
          <w:marRight w:val="0"/>
          <w:marTop w:val="0"/>
          <w:marBottom w:val="0"/>
          <w:divBdr>
            <w:top w:val="none" w:sz="0" w:space="0" w:color="auto"/>
            <w:left w:val="none" w:sz="0" w:space="0" w:color="auto"/>
            <w:bottom w:val="none" w:sz="0" w:space="0" w:color="auto"/>
            <w:right w:val="none" w:sz="0" w:space="0" w:color="auto"/>
          </w:divBdr>
        </w:div>
        <w:div w:id="1038821157">
          <w:marLeft w:val="0"/>
          <w:marRight w:val="0"/>
          <w:marTop w:val="0"/>
          <w:marBottom w:val="0"/>
          <w:divBdr>
            <w:top w:val="none" w:sz="0" w:space="0" w:color="auto"/>
            <w:left w:val="none" w:sz="0" w:space="0" w:color="auto"/>
            <w:bottom w:val="none" w:sz="0" w:space="0" w:color="auto"/>
            <w:right w:val="none" w:sz="0" w:space="0" w:color="auto"/>
          </w:divBdr>
        </w:div>
        <w:div w:id="1225263547">
          <w:marLeft w:val="0"/>
          <w:marRight w:val="0"/>
          <w:marTop w:val="0"/>
          <w:marBottom w:val="0"/>
          <w:divBdr>
            <w:top w:val="none" w:sz="0" w:space="0" w:color="auto"/>
            <w:left w:val="none" w:sz="0" w:space="0" w:color="auto"/>
            <w:bottom w:val="none" w:sz="0" w:space="0" w:color="auto"/>
            <w:right w:val="none" w:sz="0" w:space="0" w:color="auto"/>
          </w:divBdr>
        </w:div>
        <w:div w:id="1568998827">
          <w:marLeft w:val="0"/>
          <w:marRight w:val="0"/>
          <w:marTop w:val="0"/>
          <w:marBottom w:val="0"/>
          <w:divBdr>
            <w:top w:val="none" w:sz="0" w:space="0" w:color="auto"/>
            <w:left w:val="none" w:sz="0" w:space="0" w:color="auto"/>
            <w:bottom w:val="none" w:sz="0" w:space="0" w:color="auto"/>
            <w:right w:val="none" w:sz="0" w:space="0" w:color="auto"/>
          </w:divBdr>
        </w:div>
        <w:div w:id="1973050217">
          <w:marLeft w:val="0"/>
          <w:marRight w:val="0"/>
          <w:marTop w:val="0"/>
          <w:marBottom w:val="0"/>
          <w:divBdr>
            <w:top w:val="none" w:sz="0" w:space="0" w:color="auto"/>
            <w:left w:val="none" w:sz="0" w:space="0" w:color="auto"/>
            <w:bottom w:val="none" w:sz="0" w:space="0" w:color="auto"/>
            <w:right w:val="none" w:sz="0" w:space="0" w:color="auto"/>
          </w:divBdr>
        </w:div>
        <w:div w:id="1769544624">
          <w:marLeft w:val="0"/>
          <w:marRight w:val="0"/>
          <w:marTop w:val="0"/>
          <w:marBottom w:val="0"/>
          <w:divBdr>
            <w:top w:val="none" w:sz="0" w:space="0" w:color="auto"/>
            <w:left w:val="none" w:sz="0" w:space="0" w:color="auto"/>
            <w:bottom w:val="none" w:sz="0" w:space="0" w:color="auto"/>
            <w:right w:val="none" w:sz="0" w:space="0" w:color="auto"/>
          </w:divBdr>
        </w:div>
        <w:div w:id="1342779689">
          <w:marLeft w:val="0"/>
          <w:marRight w:val="0"/>
          <w:marTop w:val="0"/>
          <w:marBottom w:val="0"/>
          <w:divBdr>
            <w:top w:val="none" w:sz="0" w:space="0" w:color="auto"/>
            <w:left w:val="none" w:sz="0" w:space="0" w:color="auto"/>
            <w:bottom w:val="none" w:sz="0" w:space="0" w:color="auto"/>
            <w:right w:val="none" w:sz="0" w:space="0" w:color="auto"/>
          </w:divBdr>
        </w:div>
        <w:div w:id="59334318">
          <w:marLeft w:val="0"/>
          <w:marRight w:val="0"/>
          <w:marTop w:val="0"/>
          <w:marBottom w:val="0"/>
          <w:divBdr>
            <w:top w:val="none" w:sz="0" w:space="0" w:color="auto"/>
            <w:left w:val="none" w:sz="0" w:space="0" w:color="auto"/>
            <w:bottom w:val="none" w:sz="0" w:space="0" w:color="auto"/>
            <w:right w:val="none" w:sz="0" w:space="0" w:color="auto"/>
          </w:divBdr>
        </w:div>
        <w:div w:id="1817260213">
          <w:marLeft w:val="0"/>
          <w:marRight w:val="0"/>
          <w:marTop w:val="0"/>
          <w:marBottom w:val="0"/>
          <w:divBdr>
            <w:top w:val="none" w:sz="0" w:space="0" w:color="auto"/>
            <w:left w:val="none" w:sz="0" w:space="0" w:color="auto"/>
            <w:bottom w:val="none" w:sz="0" w:space="0" w:color="auto"/>
            <w:right w:val="none" w:sz="0" w:space="0" w:color="auto"/>
          </w:divBdr>
        </w:div>
        <w:div w:id="714159292">
          <w:marLeft w:val="0"/>
          <w:marRight w:val="0"/>
          <w:marTop w:val="0"/>
          <w:marBottom w:val="0"/>
          <w:divBdr>
            <w:top w:val="none" w:sz="0" w:space="0" w:color="auto"/>
            <w:left w:val="none" w:sz="0" w:space="0" w:color="auto"/>
            <w:bottom w:val="none" w:sz="0" w:space="0" w:color="auto"/>
            <w:right w:val="none" w:sz="0" w:space="0" w:color="auto"/>
          </w:divBdr>
        </w:div>
        <w:div w:id="465662194">
          <w:marLeft w:val="0"/>
          <w:marRight w:val="0"/>
          <w:marTop w:val="0"/>
          <w:marBottom w:val="0"/>
          <w:divBdr>
            <w:top w:val="none" w:sz="0" w:space="0" w:color="auto"/>
            <w:left w:val="none" w:sz="0" w:space="0" w:color="auto"/>
            <w:bottom w:val="none" w:sz="0" w:space="0" w:color="auto"/>
            <w:right w:val="none" w:sz="0" w:space="0" w:color="auto"/>
          </w:divBdr>
        </w:div>
        <w:div w:id="464203838">
          <w:marLeft w:val="0"/>
          <w:marRight w:val="0"/>
          <w:marTop w:val="0"/>
          <w:marBottom w:val="0"/>
          <w:divBdr>
            <w:top w:val="none" w:sz="0" w:space="0" w:color="auto"/>
            <w:left w:val="none" w:sz="0" w:space="0" w:color="auto"/>
            <w:bottom w:val="none" w:sz="0" w:space="0" w:color="auto"/>
            <w:right w:val="none" w:sz="0" w:space="0" w:color="auto"/>
          </w:divBdr>
        </w:div>
        <w:div w:id="1090467737">
          <w:marLeft w:val="0"/>
          <w:marRight w:val="0"/>
          <w:marTop w:val="0"/>
          <w:marBottom w:val="0"/>
          <w:divBdr>
            <w:top w:val="none" w:sz="0" w:space="0" w:color="auto"/>
            <w:left w:val="none" w:sz="0" w:space="0" w:color="auto"/>
            <w:bottom w:val="none" w:sz="0" w:space="0" w:color="auto"/>
            <w:right w:val="none" w:sz="0" w:space="0" w:color="auto"/>
          </w:divBdr>
        </w:div>
        <w:div w:id="109591460">
          <w:marLeft w:val="0"/>
          <w:marRight w:val="0"/>
          <w:marTop w:val="0"/>
          <w:marBottom w:val="0"/>
          <w:divBdr>
            <w:top w:val="none" w:sz="0" w:space="0" w:color="auto"/>
            <w:left w:val="none" w:sz="0" w:space="0" w:color="auto"/>
            <w:bottom w:val="none" w:sz="0" w:space="0" w:color="auto"/>
            <w:right w:val="none" w:sz="0" w:space="0" w:color="auto"/>
          </w:divBdr>
        </w:div>
        <w:div w:id="192228655">
          <w:marLeft w:val="0"/>
          <w:marRight w:val="0"/>
          <w:marTop w:val="0"/>
          <w:marBottom w:val="0"/>
          <w:divBdr>
            <w:top w:val="none" w:sz="0" w:space="0" w:color="auto"/>
            <w:left w:val="none" w:sz="0" w:space="0" w:color="auto"/>
            <w:bottom w:val="none" w:sz="0" w:space="0" w:color="auto"/>
            <w:right w:val="none" w:sz="0" w:space="0" w:color="auto"/>
          </w:divBdr>
        </w:div>
        <w:div w:id="1868830211">
          <w:marLeft w:val="0"/>
          <w:marRight w:val="0"/>
          <w:marTop w:val="0"/>
          <w:marBottom w:val="0"/>
          <w:divBdr>
            <w:top w:val="none" w:sz="0" w:space="0" w:color="auto"/>
            <w:left w:val="none" w:sz="0" w:space="0" w:color="auto"/>
            <w:bottom w:val="none" w:sz="0" w:space="0" w:color="auto"/>
            <w:right w:val="none" w:sz="0" w:space="0" w:color="auto"/>
          </w:divBdr>
        </w:div>
        <w:div w:id="96798216">
          <w:marLeft w:val="0"/>
          <w:marRight w:val="0"/>
          <w:marTop w:val="0"/>
          <w:marBottom w:val="0"/>
          <w:divBdr>
            <w:top w:val="none" w:sz="0" w:space="0" w:color="auto"/>
            <w:left w:val="none" w:sz="0" w:space="0" w:color="auto"/>
            <w:bottom w:val="none" w:sz="0" w:space="0" w:color="auto"/>
            <w:right w:val="none" w:sz="0" w:space="0" w:color="auto"/>
          </w:divBdr>
        </w:div>
        <w:div w:id="1624531674">
          <w:marLeft w:val="0"/>
          <w:marRight w:val="0"/>
          <w:marTop w:val="0"/>
          <w:marBottom w:val="0"/>
          <w:divBdr>
            <w:top w:val="none" w:sz="0" w:space="0" w:color="auto"/>
            <w:left w:val="none" w:sz="0" w:space="0" w:color="auto"/>
            <w:bottom w:val="none" w:sz="0" w:space="0" w:color="auto"/>
            <w:right w:val="none" w:sz="0" w:space="0" w:color="auto"/>
          </w:divBdr>
        </w:div>
        <w:div w:id="1830511408">
          <w:marLeft w:val="0"/>
          <w:marRight w:val="0"/>
          <w:marTop w:val="0"/>
          <w:marBottom w:val="0"/>
          <w:divBdr>
            <w:top w:val="none" w:sz="0" w:space="0" w:color="auto"/>
            <w:left w:val="none" w:sz="0" w:space="0" w:color="auto"/>
            <w:bottom w:val="none" w:sz="0" w:space="0" w:color="auto"/>
            <w:right w:val="none" w:sz="0" w:space="0" w:color="auto"/>
          </w:divBdr>
        </w:div>
        <w:div w:id="1162356324">
          <w:marLeft w:val="0"/>
          <w:marRight w:val="0"/>
          <w:marTop w:val="0"/>
          <w:marBottom w:val="0"/>
          <w:divBdr>
            <w:top w:val="none" w:sz="0" w:space="0" w:color="auto"/>
            <w:left w:val="none" w:sz="0" w:space="0" w:color="auto"/>
            <w:bottom w:val="none" w:sz="0" w:space="0" w:color="auto"/>
            <w:right w:val="none" w:sz="0" w:space="0" w:color="auto"/>
          </w:divBdr>
        </w:div>
        <w:div w:id="1516263777">
          <w:marLeft w:val="0"/>
          <w:marRight w:val="0"/>
          <w:marTop w:val="0"/>
          <w:marBottom w:val="0"/>
          <w:divBdr>
            <w:top w:val="none" w:sz="0" w:space="0" w:color="auto"/>
            <w:left w:val="none" w:sz="0" w:space="0" w:color="auto"/>
            <w:bottom w:val="none" w:sz="0" w:space="0" w:color="auto"/>
            <w:right w:val="none" w:sz="0" w:space="0" w:color="auto"/>
          </w:divBdr>
        </w:div>
        <w:div w:id="2116358944">
          <w:marLeft w:val="0"/>
          <w:marRight w:val="0"/>
          <w:marTop w:val="0"/>
          <w:marBottom w:val="0"/>
          <w:divBdr>
            <w:top w:val="none" w:sz="0" w:space="0" w:color="auto"/>
            <w:left w:val="none" w:sz="0" w:space="0" w:color="auto"/>
            <w:bottom w:val="none" w:sz="0" w:space="0" w:color="auto"/>
            <w:right w:val="none" w:sz="0" w:space="0" w:color="auto"/>
          </w:divBdr>
        </w:div>
        <w:div w:id="957298850">
          <w:marLeft w:val="0"/>
          <w:marRight w:val="0"/>
          <w:marTop w:val="0"/>
          <w:marBottom w:val="0"/>
          <w:divBdr>
            <w:top w:val="none" w:sz="0" w:space="0" w:color="auto"/>
            <w:left w:val="none" w:sz="0" w:space="0" w:color="auto"/>
            <w:bottom w:val="none" w:sz="0" w:space="0" w:color="auto"/>
            <w:right w:val="none" w:sz="0" w:space="0" w:color="auto"/>
          </w:divBdr>
        </w:div>
        <w:div w:id="1013607387">
          <w:marLeft w:val="0"/>
          <w:marRight w:val="0"/>
          <w:marTop w:val="0"/>
          <w:marBottom w:val="0"/>
          <w:divBdr>
            <w:top w:val="none" w:sz="0" w:space="0" w:color="auto"/>
            <w:left w:val="none" w:sz="0" w:space="0" w:color="auto"/>
            <w:bottom w:val="none" w:sz="0" w:space="0" w:color="auto"/>
            <w:right w:val="none" w:sz="0" w:space="0" w:color="auto"/>
          </w:divBdr>
        </w:div>
        <w:div w:id="1593319424">
          <w:marLeft w:val="0"/>
          <w:marRight w:val="0"/>
          <w:marTop w:val="0"/>
          <w:marBottom w:val="0"/>
          <w:divBdr>
            <w:top w:val="none" w:sz="0" w:space="0" w:color="auto"/>
            <w:left w:val="none" w:sz="0" w:space="0" w:color="auto"/>
            <w:bottom w:val="none" w:sz="0" w:space="0" w:color="auto"/>
            <w:right w:val="none" w:sz="0" w:space="0" w:color="auto"/>
          </w:divBdr>
        </w:div>
        <w:div w:id="1120881902">
          <w:marLeft w:val="0"/>
          <w:marRight w:val="0"/>
          <w:marTop w:val="0"/>
          <w:marBottom w:val="0"/>
          <w:divBdr>
            <w:top w:val="none" w:sz="0" w:space="0" w:color="auto"/>
            <w:left w:val="none" w:sz="0" w:space="0" w:color="auto"/>
            <w:bottom w:val="none" w:sz="0" w:space="0" w:color="auto"/>
            <w:right w:val="none" w:sz="0" w:space="0" w:color="auto"/>
          </w:divBdr>
        </w:div>
        <w:div w:id="1398479926">
          <w:marLeft w:val="0"/>
          <w:marRight w:val="0"/>
          <w:marTop w:val="0"/>
          <w:marBottom w:val="0"/>
          <w:divBdr>
            <w:top w:val="none" w:sz="0" w:space="0" w:color="auto"/>
            <w:left w:val="none" w:sz="0" w:space="0" w:color="auto"/>
            <w:bottom w:val="none" w:sz="0" w:space="0" w:color="auto"/>
            <w:right w:val="none" w:sz="0" w:space="0" w:color="auto"/>
          </w:divBdr>
        </w:div>
        <w:div w:id="1598371371">
          <w:marLeft w:val="0"/>
          <w:marRight w:val="0"/>
          <w:marTop w:val="0"/>
          <w:marBottom w:val="0"/>
          <w:divBdr>
            <w:top w:val="none" w:sz="0" w:space="0" w:color="auto"/>
            <w:left w:val="none" w:sz="0" w:space="0" w:color="auto"/>
            <w:bottom w:val="none" w:sz="0" w:space="0" w:color="auto"/>
            <w:right w:val="none" w:sz="0" w:space="0" w:color="auto"/>
          </w:divBdr>
        </w:div>
        <w:div w:id="399249484">
          <w:marLeft w:val="0"/>
          <w:marRight w:val="0"/>
          <w:marTop w:val="0"/>
          <w:marBottom w:val="0"/>
          <w:divBdr>
            <w:top w:val="none" w:sz="0" w:space="0" w:color="auto"/>
            <w:left w:val="none" w:sz="0" w:space="0" w:color="auto"/>
            <w:bottom w:val="none" w:sz="0" w:space="0" w:color="auto"/>
            <w:right w:val="none" w:sz="0" w:space="0" w:color="auto"/>
          </w:divBdr>
        </w:div>
        <w:div w:id="1082265566">
          <w:marLeft w:val="0"/>
          <w:marRight w:val="0"/>
          <w:marTop w:val="0"/>
          <w:marBottom w:val="0"/>
          <w:divBdr>
            <w:top w:val="none" w:sz="0" w:space="0" w:color="auto"/>
            <w:left w:val="none" w:sz="0" w:space="0" w:color="auto"/>
            <w:bottom w:val="none" w:sz="0" w:space="0" w:color="auto"/>
            <w:right w:val="none" w:sz="0" w:space="0" w:color="auto"/>
          </w:divBdr>
        </w:div>
        <w:div w:id="1019307620">
          <w:marLeft w:val="0"/>
          <w:marRight w:val="0"/>
          <w:marTop w:val="0"/>
          <w:marBottom w:val="0"/>
          <w:divBdr>
            <w:top w:val="none" w:sz="0" w:space="0" w:color="auto"/>
            <w:left w:val="none" w:sz="0" w:space="0" w:color="auto"/>
            <w:bottom w:val="none" w:sz="0" w:space="0" w:color="auto"/>
            <w:right w:val="none" w:sz="0" w:space="0" w:color="auto"/>
          </w:divBdr>
        </w:div>
        <w:div w:id="797335988">
          <w:marLeft w:val="0"/>
          <w:marRight w:val="0"/>
          <w:marTop w:val="0"/>
          <w:marBottom w:val="0"/>
          <w:divBdr>
            <w:top w:val="none" w:sz="0" w:space="0" w:color="auto"/>
            <w:left w:val="none" w:sz="0" w:space="0" w:color="auto"/>
            <w:bottom w:val="none" w:sz="0" w:space="0" w:color="auto"/>
            <w:right w:val="none" w:sz="0" w:space="0" w:color="auto"/>
          </w:divBdr>
        </w:div>
        <w:div w:id="1645964990">
          <w:marLeft w:val="0"/>
          <w:marRight w:val="0"/>
          <w:marTop w:val="0"/>
          <w:marBottom w:val="0"/>
          <w:divBdr>
            <w:top w:val="none" w:sz="0" w:space="0" w:color="auto"/>
            <w:left w:val="none" w:sz="0" w:space="0" w:color="auto"/>
            <w:bottom w:val="none" w:sz="0" w:space="0" w:color="auto"/>
            <w:right w:val="none" w:sz="0" w:space="0" w:color="auto"/>
          </w:divBdr>
        </w:div>
        <w:div w:id="701519742">
          <w:marLeft w:val="0"/>
          <w:marRight w:val="0"/>
          <w:marTop w:val="0"/>
          <w:marBottom w:val="0"/>
          <w:divBdr>
            <w:top w:val="none" w:sz="0" w:space="0" w:color="auto"/>
            <w:left w:val="none" w:sz="0" w:space="0" w:color="auto"/>
            <w:bottom w:val="none" w:sz="0" w:space="0" w:color="auto"/>
            <w:right w:val="none" w:sz="0" w:space="0" w:color="auto"/>
          </w:divBdr>
        </w:div>
        <w:div w:id="433400687">
          <w:marLeft w:val="0"/>
          <w:marRight w:val="0"/>
          <w:marTop w:val="0"/>
          <w:marBottom w:val="0"/>
          <w:divBdr>
            <w:top w:val="none" w:sz="0" w:space="0" w:color="auto"/>
            <w:left w:val="none" w:sz="0" w:space="0" w:color="auto"/>
            <w:bottom w:val="none" w:sz="0" w:space="0" w:color="auto"/>
            <w:right w:val="none" w:sz="0" w:space="0" w:color="auto"/>
          </w:divBdr>
        </w:div>
        <w:div w:id="1135488601">
          <w:marLeft w:val="0"/>
          <w:marRight w:val="0"/>
          <w:marTop w:val="0"/>
          <w:marBottom w:val="0"/>
          <w:divBdr>
            <w:top w:val="none" w:sz="0" w:space="0" w:color="auto"/>
            <w:left w:val="none" w:sz="0" w:space="0" w:color="auto"/>
            <w:bottom w:val="none" w:sz="0" w:space="0" w:color="auto"/>
            <w:right w:val="none" w:sz="0" w:space="0" w:color="auto"/>
          </w:divBdr>
        </w:div>
        <w:div w:id="584648019">
          <w:marLeft w:val="0"/>
          <w:marRight w:val="0"/>
          <w:marTop w:val="0"/>
          <w:marBottom w:val="0"/>
          <w:divBdr>
            <w:top w:val="none" w:sz="0" w:space="0" w:color="auto"/>
            <w:left w:val="none" w:sz="0" w:space="0" w:color="auto"/>
            <w:bottom w:val="none" w:sz="0" w:space="0" w:color="auto"/>
            <w:right w:val="none" w:sz="0" w:space="0" w:color="auto"/>
          </w:divBdr>
        </w:div>
        <w:div w:id="970091911">
          <w:marLeft w:val="0"/>
          <w:marRight w:val="0"/>
          <w:marTop w:val="0"/>
          <w:marBottom w:val="0"/>
          <w:divBdr>
            <w:top w:val="none" w:sz="0" w:space="0" w:color="auto"/>
            <w:left w:val="none" w:sz="0" w:space="0" w:color="auto"/>
            <w:bottom w:val="none" w:sz="0" w:space="0" w:color="auto"/>
            <w:right w:val="none" w:sz="0" w:space="0" w:color="auto"/>
          </w:divBdr>
        </w:div>
        <w:div w:id="1880237961">
          <w:marLeft w:val="0"/>
          <w:marRight w:val="0"/>
          <w:marTop w:val="0"/>
          <w:marBottom w:val="0"/>
          <w:divBdr>
            <w:top w:val="none" w:sz="0" w:space="0" w:color="auto"/>
            <w:left w:val="none" w:sz="0" w:space="0" w:color="auto"/>
            <w:bottom w:val="none" w:sz="0" w:space="0" w:color="auto"/>
            <w:right w:val="none" w:sz="0" w:space="0" w:color="auto"/>
          </w:divBdr>
        </w:div>
        <w:div w:id="1210646558">
          <w:marLeft w:val="0"/>
          <w:marRight w:val="0"/>
          <w:marTop w:val="0"/>
          <w:marBottom w:val="0"/>
          <w:divBdr>
            <w:top w:val="none" w:sz="0" w:space="0" w:color="auto"/>
            <w:left w:val="none" w:sz="0" w:space="0" w:color="auto"/>
            <w:bottom w:val="none" w:sz="0" w:space="0" w:color="auto"/>
            <w:right w:val="none" w:sz="0" w:space="0" w:color="auto"/>
          </w:divBdr>
        </w:div>
        <w:div w:id="108820276">
          <w:marLeft w:val="0"/>
          <w:marRight w:val="0"/>
          <w:marTop w:val="0"/>
          <w:marBottom w:val="0"/>
          <w:divBdr>
            <w:top w:val="none" w:sz="0" w:space="0" w:color="auto"/>
            <w:left w:val="none" w:sz="0" w:space="0" w:color="auto"/>
            <w:bottom w:val="none" w:sz="0" w:space="0" w:color="auto"/>
            <w:right w:val="none" w:sz="0" w:space="0" w:color="auto"/>
          </w:divBdr>
        </w:div>
        <w:div w:id="1111238880">
          <w:marLeft w:val="0"/>
          <w:marRight w:val="0"/>
          <w:marTop w:val="0"/>
          <w:marBottom w:val="0"/>
          <w:divBdr>
            <w:top w:val="none" w:sz="0" w:space="0" w:color="auto"/>
            <w:left w:val="none" w:sz="0" w:space="0" w:color="auto"/>
            <w:bottom w:val="none" w:sz="0" w:space="0" w:color="auto"/>
            <w:right w:val="none" w:sz="0" w:space="0" w:color="auto"/>
          </w:divBdr>
        </w:div>
        <w:div w:id="831144083">
          <w:marLeft w:val="0"/>
          <w:marRight w:val="0"/>
          <w:marTop w:val="0"/>
          <w:marBottom w:val="0"/>
          <w:divBdr>
            <w:top w:val="none" w:sz="0" w:space="0" w:color="auto"/>
            <w:left w:val="none" w:sz="0" w:space="0" w:color="auto"/>
            <w:bottom w:val="none" w:sz="0" w:space="0" w:color="auto"/>
            <w:right w:val="none" w:sz="0" w:space="0" w:color="auto"/>
          </w:divBdr>
        </w:div>
        <w:div w:id="1710447344">
          <w:marLeft w:val="0"/>
          <w:marRight w:val="0"/>
          <w:marTop w:val="0"/>
          <w:marBottom w:val="0"/>
          <w:divBdr>
            <w:top w:val="none" w:sz="0" w:space="0" w:color="auto"/>
            <w:left w:val="none" w:sz="0" w:space="0" w:color="auto"/>
            <w:bottom w:val="none" w:sz="0" w:space="0" w:color="auto"/>
            <w:right w:val="none" w:sz="0" w:space="0" w:color="auto"/>
          </w:divBdr>
        </w:div>
        <w:div w:id="1032220968">
          <w:marLeft w:val="0"/>
          <w:marRight w:val="0"/>
          <w:marTop w:val="0"/>
          <w:marBottom w:val="0"/>
          <w:divBdr>
            <w:top w:val="none" w:sz="0" w:space="0" w:color="auto"/>
            <w:left w:val="none" w:sz="0" w:space="0" w:color="auto"/>
            <w:bottom w:val="none" w:sz="0" w:space="0" w:color="auto"/>
            <w:right w:val="none" w:sz="0" w:space="0" w:color="auto"/>
          </w:divBdr>
        </w:div>
        <w:div w:id="1210263137">
          <w:marLeft w:val="0"/>
          <w:marRight w:val="0"/>
          <w:marTop w:val="0"/>
          <w:marBottom w:val="0"/>
          <w:divBdr>
            <w:top w:val="none" w:sz="0" w:space="0" w:color="auto"/>
            <w:left w:val="none" w:sz="0" w:space="0" w:color="auto"/>
            <w:bottom w:val="none" w:sz="0" w:space="0" w:color="auto"/>
            <w:right w:val="none" w:sz="0" w:space="0" w:color="auto"/>
          </w:divBdr>
        </w:div>
        <w:div w:id="1783184467">
          <w:marLeft w:val="0"/>
          <w:marRight w:val="0"/>
          <w:marTop w:val="0"/>
          <w:marBottom w:val="0"/>
          <w:divBdr>
            <w:top w:val="none" w:sz="0" w:space="0" w:color="auto"/>
            <w:left w:val="none" w:sz="0" w:space="0" w:color="auto"/>
            <w:bottom w:val="none" w:sz="0" w:space="0" w:color="auto"/>
            <w:right w:val="none" w:sz="0" w:space="0" w:color="auto"/>
          </w:divBdr>
        </w:div>
        <w:div w:id="1269123947">
          <w:marLeft w:val="0"/>
          <w:marRight w:val="0"/>
          <w:marTop w:val="0"/>
          <w:marBottom w:val="0"/>
          <w:divBdr>
            <w:top w:val="none" w:sz="0" w:space="0" w:color="auto"/>
            <w:left w:val="none" w:sz="0" w:space="0" w:color="auto"/>
            <w:bottom w:val="none" w:sz="0" w:space="0" w:color="auto"/>
            <w:right w:val="none" w:sz="0" w:space="0" w:color="auto"/>
          </w:divBdr>
        </w:div>
        <w:div w:id="1475758940">
          <w:marLeft w:val="0"/>
          <w:marRight w:val="0"/>
          <w:marTop w:val="0"/>
          <w:marBottom w:val="0"/>
          <w:divBdr>
            <w:top w:val="none" w:sz="0" w:space="0" w:color="auto"/>
            <w:left w:val="none" w:sz="0" w:space="0" w:color="auto"/>
            <w:bottom w:val="none" w:sz="0" w:space="0" w:color="auto"/>
            <w:right w:val="none" w:sz="0" w:space="0" w:color="auto"/>
          </w:divBdr>
        </w:div>
        <w:div w:id="1824814582">
          <w:marLeft w:val="0"/>
          <w:marRight w:val="0"/>
          <w:marTop w:val="0"/>
          <w:marBottom w:val="0"/>
          <w:divBdr>
            <w:top w:val="none" w:sz="0" w:space="0" w:color="auto"/>
            <w:left w:val="none" w:sz="0" w:space="0" w:color="auto"/>
            <w:bottom w:val="none" w:sz="0" w:space="0" w:color="auto"/>
            <w:right w:val="none" w:sz="0" w:space="0" w:color="auto"/>
          </w:divBdr>
        </w:div>
        <w:div w:id="277882928">
          <w:marLeft w:val="0"/>
          <w:marRight w:val="0"/>
          <w:marTop w:val="0"/>
          <w:marBottom w:val="0"/>
          <w:divBdr>
            <w:top w:val="none" w:sz="0" w:space="0" w:color="auto"/>
            <w:left w:val="none" w:sz="0" w:space="0" w:color="auto"/>
            <w:bottom w:val="none" w:sz="0" w:space="0" w:color="auto"/>
            <w:right w:val="none" w:sz="0" w:space="0" w:color="auto"/>
          </w:divBdr>
        </w:div>
        <w:div w:id="1098404844">
          <w:marLeft w:val="0"/>
          <w:marRight w:val="0"/>
          <w:marTop w:val="0"/>
          <w:marBottom w:val="0"/>
          <w:divBdr>
            <w:top w:val="none" w:sz="0" w:space="0" w:color="auto"/>
            <w:left w:val="none" w:sz="0" w:space="0" w:color="auto"/>
            <w:bottom w:val="none" w:sz="0" w:space="0" w:color="auto"/>
            <w:right w:val="none" w:sz="0" w:space="0" w:color="auto"/>
          </w:divBdr>
        </w:div>
        <w:div w:id="795098624">
          <w:marLeft w:val="0"/>
          <w:marRight w:val="0"/>
          <w:marTop w:val="0"/>
          <w:marBottom w:val="0"/>
          <w:divBdr>
            <w:top w:val="none" w:sz="0" w:space="0" w:color="auto"/>
            <w:left w:val="none" w:sz="0" w:space="0" w:color="auto"/>
            <w:bottom w:val="none" w:sz="0" w:space="0" w:color="auto"/>
            <w:right w:val="none" w:sz="0" w:space="0" w:color="auto"/>
          </w:divBdr>
        </w:div>
        <w:div w:id="235172500">
          <w:marLeft w:val="0"/>
          <w:marRight w:val="0"/>
          <w:marTop w:val="0"/>
          <w:marBottom w:val="0"/>
          <w:divBdr>
            <w:top w:val="none" w:sz="0" w:space="0" w:color="auto"/>
            <w:left w:val="none" w:sz="0" w:space="0" w:color="auto"/>
            <w:bottom w:val="none" w:sz="0" w:space="0" w:color="auto"/>
            <w:right w:val="none" w:sz="0" w:space="0" w:color="auto"/>
          </w:divBdr>
        </w:div>
        <w:div w:id="1148591584">
          <w:marLeft w:val="0"/>
          <w:marRight w:val="0"/>
          <w:marTop w:val="0"/>
          <w:marBottom w:val="0"/>
          <w:divBdr>
            <w:top w:val="none" w:sz="0" w:space="0" w:color="auto"/>
            <w:left w:val="none" w:sz="0" w:space="0" w:color="auto"/>
            <w:bottom w:val="none" w:sz="0" w:space="0" w:color="auto"/>
            <w:right w:val="none" w:sz="0" w:space="0" w:color="auto"/>
          </w:divBdr>
        </w:div>
        <w:div w:id="561599147">
          <w:marLeft w:val="0"/>
          <w:marRight w:val="0"/>
          <w:marTop w:val="0"/>
          <w:marBottom w:val="0"/>
          <w:divBdr>
            <w:top w:val="none" w:sz="0" w:space="0" w:color="auto"/>
            <w:left w:val="none" w:sz="0" w:space="0" w:color="auto"/>
            <w:bottom w:val="none" w:sz="0" w:space="0" w:color="auto"/>
            <w:right w:val="none" w:sz="0" w:space="0" w:color="auto"/>
          </w:divBdr>
        </w:div>
        <w:div w:id="94790819">
          <w:marLeft w:val="0"/>
          <w:marRight w:val="0"/>
          <w:marTop w:val="0"/>
          <w:marBottom w:val="0"/>
          <w:divBdr>
            <w:top w:val="none" w:sz="0" w:space="0" w:color="auto"/>
            <w:left w:val="none" w:sz="0" w:space="0" w:color="auto"/>
            <w:bottom w:val="none" w:sz="0" w:space="0" w:color="auto"/>
            <w:right w:val="none" w:sz="0" w:space="0" w:color="auto"/>
          </w:divBdr>
        </w:div>
        <w:div w:id="1434667258">
          <w:marLeft w:val="0"/>
          <w:marRight w:val="0"/>
          <w:marTop w:val="0"/>
          <w:marBottom w:val="0"/>
          <w:divBdr>
            <w:top w:val="none" w:sz="0" w:space="0" w:color="auto"/>
            <w:left w:val="none" w:sz="0" w:space="0" w:color="auto"/>
            <w:bottom w:val="none" w:sz="0" w:space="0" w:color="auto"/>
            <w:right w:val="none" w:sz="0" w:space="0" w:color="auto"/>
          </w:divBdr>
        </w:div>
        <w:div w:id="1314528684">
          <w:marLeft w:val="0"/>
          <w:marRight w:val="0"/>
          <w:marTop w:val="0"/>
          <w:marBottom w:val="0"/>
          <w:divBdr>
            <w:top w:val="none" w:sz="0" w:space="0" w:color="auto"/>
            <w:left w:val="none" w:sz="0" w:space="0" w:color="auto"/>
            <w:bottom w:val="none" w:sz="0" w:space="0" w:color="auto"/>
            <w:right w:val="none" w:sz="0" w:space="0" w:color="auto"/>
          </w:divBdr>
        </w:div>
        <w:div w:id="1425801996">
          <w:marLeft w:val="0"/>
          <w:marRight w:val="0"/>
          <w:marTop w:val="0"/>
          <w:marBottom w:val="0"/>
          <w:divBdr>
            <w:top w:val="none" w:sz="0" w:space="0" w:color="auto"/>
            <w:left w:val="none" w:sz="0" w:space="0" w:color="auto"/>
            <w:bottom w:val="none" w:sz="0" w:space="0" w:color="auto"/>
            <w:right w:val="none" w:sz="0" w:space="0" w:color="auto"/>
          </w:divBdr>
        </w:div>
        <w:div w:id="1859544265">
          <w:marLeft w:val="0"/>
          <w:marRight w:val="0"/>
          <w:marTop w:val="0"/>
          <w:marBottom w:val="0"/>
          <w:divBdr>
            <w:top w:val="none" w:sz="0" w:space="0" w:color="auto"/>
            <w:left w:val="none" w:sz="0" w:space="0" w:color="auto"/>
            <w:bottom w:val="none" w:sz="0" w:space="0" w:color="auto"/>
            <w:right w:val="none" w:sz="0" w:space="0" w:color="auto"/>
          </w:divBdr>
        </w:div>
        <w:div w:id="276063586">
          <w:marLeft w:val="0"/>
          <w:marRight w:val="0"/>
          <w:marTop w:val="0"/>
          <w:marBottom w:val="0"/>
          <w:divBdr>
            <w:top w:val="none" w:sz="0" w:space="0" w:color="auto"/>
            <w:left w:val="none" w:sz="0" w:space="0" w:color="auto"/>
            <w:bottom w:val="none" w:sz="0" w:space="0" w:color="auto"/>
            <w:right w:val="none" w:sz="0" w:space="0" w:color="auto"/>
          </w:divBdr>
        </w:div>
        <w:div w:id="2021275266">
          <w:marLeft w:val="0"/>
          <w:marRight w:val="0"/>
          <w:marTop w:val="0"/>
          <w:marBottom w:val="0"/>
          <w:divBdr>
            <w:top w:val="none" w:sz="0" w:space="0" w:color="auto"/>
            <w:left w:val="none" w:sz="0" w:space="0" w:color="auto"/>
            <w:bottom w:val="none" w:sz="0" w:space="0" w:color="auto"/>
            <w:right w:val="none" w:sz="0" w:space="0" w:color="auto"/>
          </w:divBdr>
        </w:div>
        <w:div w:id="997001430">
          <w:marLeft w:val="0"/>
          <w:marRight w:val="0"/>
          <w:marTop w:val="0"/>
          <w:marBottom w:val="0"/>
          <w:divBdr>
            <w:top w:val="none" w:sz="0" w:space="0" w:color="auto"/>
            <w:left w:val="none" w:sz="0" w:space="0" w:color="auto"/>
            <w:bottom w:val="none" w:sz="0" w:space="0" w:color="auto"/>
            <w:right w:val="none" w:sz="0" w:space="0" w:color="auto"/>
          </w:divBdr>
        </w:div>
        <w:div w:id="148326854">
          <w:marLeft w:val="0"/>
          <w:marRight w:val="0"/>
          <w:marTop w:val="0"/>
          <w:marBottom w:val="0"/>
          <w:divBdr>
            <w:top w:val="none" w:sz="0" w:space="0" w:color="auto"/>
            <w:left w:val="none" w:sz="0" w:space="0" w:color="auto"/>
            <w:bottom w:val="none" w:sz="0" w:space="0" w:color="auto"/>
            <w:right w:val="none" w:sz="0" w:space="0" w:color="auto"/>
          </w:divBdr>
        </w:div>
        <w:div w:id="1114403835">
          <w:marLeft w:val="0"/>
          <w:marRight w:val="0"/>
          <w:marTop w:val="0"/>
          <w:marBottom w:val="0"/>
          <w:divBdr>
            <w:top w:val="none" w:sz="0" w:space="0" w:color="auto"/>
            <w:left w:val="none" w:sz="0" w:space="0" w:color="auto"/>
            <w:bottom w:val="none" w:sz="0" w:space="0" w:color="auto"/>
            <w:right w:val="none" w:sz="0" w:space="0" w:color="auto"/>
          </w:divBdr>
        </w:div>
        <w:div w:id="2120105749">
          <w:marLeft w:val="0"/>
          <w:marRight w:val="0"/>
          <w:marTop w:val="0"/>
          <w:marBottom w:val="0"/>
          <w:divBdr>
            <w:top w:val="none" w:sz="0" w:space="0" w:color="auto"/>
            <w:left w:val="none" w:sz="0" w:space="0" w:color="auto"/>
            <w:bottom w:val="none" w:sz="0" w:space="0" w:color="auto"/>
            <w:right w:val="none" w:sz="0" w:space="0" w:color="auto"/>
          </w:divBdr>
        </w:div>
        <w:div w:id="791705016">
          <w:marLeft w:val="0"/>
          <w:marRight w:val="0"/>
          <w:marTop w:val="0"/>
          <w:marBottom w:val="0"/>
          <w:divBdr>
            <w:top w:val="none" w:sz="0" w:space="0" w:color="auto"/>
            <w:left w:val="none" w:sz="0" w:space="0" w:color="auto"/>
            <w:bottom w:val="none" w:sz="0" w:space="0" w:color="auto"/>
            <w:right w:val="none" w:sz="0" w:space="0" w:color="auto"/>
          </w:divBdr>
        </w:div>
        <w:div w:id="1160273471">
          <w:marLeft w:val="0"/>
          <w:marRight w:val="0"/>
          <w:marTop w:val="0"/>
          <w:marBottom w:val="0"/>
          <w:divBdr>
            <w:top w:val="none" w:sz="0" w:space="0" w:color="auto"/>
            <w:left w:val="none" w:sz="0" w:space="0" w:color="auto"/>
            <w:bottom w:val="none" w:sz="0" w:space="0" w:color="auto"/>
            <w:right w:val="none" w:sz="0" w:space="0" w:color="auto"/>
          </w:divBdr>
        </w:div>
        <w:div w:id="1057511344">
          <w:marLeft w:val="0"/>
          <w:marRight w:val="0"/>
          <w:marTop w:val="0"/>
          <w:marBottom w:val="0"/>
          <w:divBdr>
            <w:top w:val="none" w:sz="0" w:space="0" w:color="auto"/>
            <w:left w:val="none" w:sz="0" w:space="0" w:color="auto"/>
            <w:bottom w:val="none" w:sz="0" w:space="0" w:color="auto"/>
            <w:right w:val="none" w:sz="0" w:space="0" w:color="auto"/>
          </w:divBdr>
        </w:div>
        <w:div w:id="342585141">
          <w:marLeft w:val="0"/>
          <w:marRight w:val="0"/>
          <w:marTop w:val="0"/>
          <w:marBottom w:val="0"/>
          <w:divBdr>
            <w:top w:val="none" w:sz="0" w:space="0" w:color="auto"/>
            <w:left w:val="none" w:sz="0" w:space="0" w:color="auto"/>
            <w:bottom w:val="none" w:sz="0" w:space="0" w:color="auto"/>
            <w:right w:val="none" w:sz="0" w:space="0" w:color="auto"/>
          </w:divBdr>
        </w:div>
        <w:div w:id="1927225359">
          <w:marLeft w:val="0"/>
          <w:marRight w:val="0"/>
          <w:marTop w:val="0"/>
          <w:marBottom w:val="0"/>
          <w:divBdr>
            <w:top w:val="none" w:sz="0" w:space="0" w:color="auto"/>
            <w:left w:val="none" w:sz="0" w:space="0" w:color="auto"/>
            <w:bottom w:val="none" w:sz="0" w:space="0" w:color="auto"/>
            <w:right w:val="none" w:sz="0" w:space="0" w:color="auto"/>
          </w:divBdr>
        </w:div>
        <w:div w:id="2099281240">
          <w:marLeft w:val="0"/>
          <w:marRight w:val="0"/>
          <w:marTop w:val="0"/>
          <w:marBottom w:val="0"/>
          <w:divBdr>
            <w:top w:val="none" w:sz="0" w:space="0" w:color="auto"/>
            <w:left w:val="none" w:sz="0" w:space="0" w:color="auto"/>
            <w:bottom w:val="none" w:sz="0" w:space="0" w:color="auto"/>
            <w:right w:val="none" w:sz="0" w:space="0" w:color="auto"/>
          </w:divBdr>
        </w:div>
        <w:div w:id="994603753">
          <w:marLeft w:val="0"/>
          <w:marRight w:val="0"/>
          <w:marTop w:val="0"/>
          <w:marBottom w:val="0"/>
          <w:divBdr>
            <w:top w:val="none" w:sz="0" w:space="0" w:color="auto"/>
            <w:left w:val="none" w:sz="0" w:space="0" w:color="auto"/>
            <w:bottom w:val="none" w:sz="0" w:space="0" w:color="auto"/>
            <w:right w:val="none" w:sz="0" w:space="0" w:color="auto"/>
          </w:divBdr>
        </w:div>
        <w:div w:id="116726927">
          <w:marLeft w:val="0"/>
          <w:marRight w:val="0"/>
          <w:marTop w:val="0"/>
          <w:marBottom w:val="0"/>
          <w:divBdr>
            <w:top w:val="none" w:sz="0" w:space="0" w:color="auto"/>
            <w:left w:val="none" w:sz="0" w:space="0" w:color="auto"/>
            <w:bottom w:val="none" w:sz="0" w:space="0" w:color="auto"/>
            <w:right w:val="none" w:sz="0" w:space="0" w:color="auto"/>
          </w:divBdr>
        </w:div>
        <w:div w:id="988243994">
          <w:marLeft w:val="0"/>
          <w:marRight w:val="0"/>
          <w:marTop w:val="0"/>
          <w:marBottom w:val="0"/>
          <w:divBdr>
            <w:top w:val="none" w:sz="0" w:space="0" w:color="auto"/>
            <w:left w:val="none" w:sz="0" w:space="0" w:color="auto"/>
            <w:bottom w:val="none" w:sz="0" w:space="0" w:color="auto"/>
            <w:right w:val="none" w:sz="0" w:space="0" w:color="auto"/>
          </w:divBdr>
        </w:div>
        <w:div w:id="1182935511">
          <w:marLeft w:val="0"/>
          <w:marRight w:val="0"/>
          <w:marTop w:val="0"/>
          <w:marBottom w:val="0"/>
          <w:divBdr>
            <w:top w:val="none" w:sz="0" w:space="0" w:color="auto"/>
            <w:left w:val="none" w:sz="0" w:space="0" w:color="auto"/>
            <w:bottom w:val="none" w:sz="0" w:space="0" w:color="auto"/>
            <w:right w:val="none" w:sz="0" w:space="0" w:color="auto"/>
          </w:divBdr>
        </w:div>
        <w:div w:id="832380546">
          <w:marLeft w:val="0"/>
          <w:marRight w:val="0"/>
          <w:marTop w:val="0"/>
          <w:marBottom w:val="0"/>
          <w:divBdr>
            <w:top w:val="none" w:sz="0" w:space="0" w:color="auto"/>
            <w:left w:val="none" w:sz="0" w:space="0" w:color="auto"/>
            <w:bottom w:val="none" w:sz="0" w:space="0" w:color="auto"/>
            <w:right w:val="none" w:sz="0" w:space="0" w:color="auto"/>
          </w:divBdr>
        </w:div>
        <w:div w:id="1857494955">
          <w:marLeft w:val="0"/>
          <w:marRight w:val="0"/>
          <w:marTop w:val="0"/>
          <w:marBottom w:val="0"/>
          <w:divBdr>
            <w:top w:val="none" w:sz="0" w:space="0" w:color="auto"/>
            <w:left w:val="none" w:sz="0" w:space="0" w:color="auto"/>
            <w:bottom w:val="none" w:sz="0" w:space="0" w:color="auto"/>
            <w:right w:val="none" w:sz="0" w:space="0" w:color="auto"/>
          </w:divBdr>
        </w:div>
        <w:div w:id="1864325380">
          <w:marLeft w:val="0"/>
          <w:marRight w:val="0"/>
          <w:marTop w:val="0"/>
          <w:marBottom w:val="0"/>
          <w:divBdr>
            <w:top w:val="none" w:sz="0" w:space="0" w:color="auto"/>
            <w:left w:val="none" w:sz="0" w:space="0" w:color="auto"/>
            <w:bottom w:val="none" w:sz="0" w:space="0" w:color="auto"/>
            <w:right w:val="none" w:sz="0" w:space="0" w:color="auto"/>
          </w:divBdr>
        </w:div>
        <w:div w:id="311834937">
          <w:marLeft w:val="0"/>
          <w:marRight w:val="0"/>
          <w:marTop w:val="0"/>
          <w:marBottom w:val="0"/>
          <w:divBdr>
            <w:top w:val="none" w:sz="0" w:space="0" w:color="auto"/>
            <w:left w:val="none" w:sz="0" w:space="0" w:color="auto"/>
            <w:bottom w:val="none" w:sz="0" w:space="0" w:color="auto"/>
            <w:right w:val="none" w:sz="0" w:space="0" w:color="auto"/>
          </w:divBdr>
        </w:div>
        <w:div w:id="1212695036">
          <w:marLeft w:val="0"/>
          <w:marRight w:val="0"/>
          <w:marTop w:val="0"/>
          <w:marBottom w:val="0"/>
          <w:divBdr>
            <w:top w:val="none" w:sz="0" w:space="0" w:color="auto"/>
            <w:left w:val="none" w:sz="0" w:space="0" w:color="auto"/>
            <w:bottom w:val="none" w:sz="0" w:space="0" w:color="auto"/>
            <w:right w:val="none" w:sz="0" w:space="0" w:color="auto"/>
          </w:divBdr>
        </w:div>
        <w:div w:id="2038963681">
          <w:marLeft w:val="0"/>
          <w:marRight w:val="0"/>
          <w:marTop w:val="0"/>
          <w:marBottom w:val="0"/>
          <w:divBdr>
            <w:top w:val="none" w:sz="0" w:space="0" w:color="auto"/>
            <w:left w:val="none" w:sz="0" w:space="0" w:color="auto"/>
            <w:bottom w:val="none" w:sz="0" w:space="0" w:color="auto"/>
            <w:right w:val="none" w:sz="0" w:space="0" w:color="auto"/>
          </w:divBdr>
        </w:div>
        <w:div w:id="1646622589">
          <w:marLeft w:val="0"/>
          <w:marRight w:val="0"/>
          <w:marTop w:val="0"/>
          <w:marBottom w:val="0"/>
          <w:divBdr>
            <w:top w:val="none" w:sz="0" w:space="0" w:color="auto"/>
            <w:left w:val="none" w:sz="0" w:space="0" w:color="auto"/>
            <w:bottom w:val="none" w:sz="0" w:space="0" w:color="auto"/>
            <w:right w:val="none" w:sz="0" w:space="0" w:color="auto"/>
          </w:divBdr>
        </w:div>
        <w:div w:id="256989596">
          <w:marLeft w:val="0"/>
          <w:marRight w:val="0"/>
          <w:marTop w:val="0"/>
          <w:marBottom w:val="0"/>
          <w:divBdr>
            <w:top w:val="none" w:sz="0" w:space="0" w:color="auto"/>
            <w:left w:val="none" w:sz="0" w:space="0" w:color="auto"/>
            <w:bottom w:val="none" w:sz="0" w:space="0" w:color="auto"/>
            <w:right w:val="none" w:sz="0" w:space="0" w:color="auto"/>
          </w:divBdr>
        </w:div>
        <w:div w:id="1437284735">
          <w:marLeft w:val="0"/>
          <w:marRight w:val="0"/>
          <w:marTop w:val="0"/>
          <w:marBottom w:val="0"/>
          <w:divBdr>
            <w:top w:val="none" w:sz="0" w:space="0" w:color="auto"/>
            <w:left w:val="none" w:sz="0" w:space="0" w:color="auto"/>
            <w:bottom w:val="none" w:sz="0" w:space="0" w:color="auto"/>
            <w:right w:val="none" w:sz="0" w:space="0" w:color="auto"/>
          </w:divBdr>
        </w:div>
        <w:div w:id="1517116123">
          <w:marLeft w:val="0"/>
          <w:marRight w:val="0"/>
          <w:marTop w:val="0"/>
          <w:marBottom w:val="0"/>
          <w:divBdr>
            <w:top w:val="none" w:sz="0" w:space="0" w:color="auto"/>
            <w:left w:val="none" w:sz="0" w:space="0" w:color="auto"/>
            <w:bottom w:val="none" w:sz="0" w:space="0" w:color="auto"/>
            <w:right w:val="none" w:sz="0" w:space="0" w:color="auto"/>
          </w:divBdr>
        </w:div>
        <w:div w:id="329332253">
          <w:marLeft w:val="0"/>
          <w:marRight w:val="0"/>
          <w:marTop w:val="0"/>
          <w:marBottom w:val="0"/>
          <w:divBdr>
            <w:top w:val="none" w:sz="0" w:space="0" w:color="auto"/>
            <w:left w:val="none" w:sz="0" w:space="0" w:color="auto"/>
            <w:bottom w:val="none" w:sz="0" w:space="0" w:color="auto"/>
            <w:right w:val="none" w:sz="0" w:space="0" w:color="auto"/>
          </w:divBdr>
        </w:div>
        <w:div w:id="217860174">
          <w:marLeft w:val="0"/>
          <w:marRight w:val="0"/>
          <w:marTop w:val="0"/>
          <w:marBottom w:val="0"/>
          <w:divBdr>
            <w:top w:val="none" w:sz="0" w:space="0" w:color="auto"/>
            <w:left w:val="none" w:sz="0" w:space="0" w:color="auto"/>
            <w:bottom w:val="none" w:sz="0" w:space="0" w:color="auto"/>
            <w:right w:val="none" w:sz="0" w:space="0" w:color="auto"/>
          </w:divBdr>
        </w:div>
        <w:div w:id="9532053">
          <w:marLeft w:val="0"/>
          <w:marRight w:val="0"/>
          <w:marTop w:val="0"/>
          <w:marBottom w:val="0"/>
          <w:divBdr>
            <w:top w:val="none" w:sz="0" w:space="0" w:color="auto"/>
            <w:left w:val="none" w:sz="0" w:space="0" w:color="auto"/>
            <w:bottom w:val="none" w:sz="0" w:space="0" w:color="auto"/>
            <w:right w:val="none" w:sz="0" w:space="0" w:color="auto"/>
          </w:divBdr>
        </w:div>
        <w:div w:id="1934629126">
          <w:marLeft w:val="0"/>
          <w:marRight w:val="0"/>
          <w:marTop w:val="0"/>
          <w:marBottom w:val="0"/>
          <w:divBdr>
            <w:top w:val="none" w:sz="0" w:space="0" w:color="auto"/>
            <w:left w:val="none" w:sz="0" w:space="0" w:color="auto"/>
            <w:bottom w:val="none" w:sz="0" w:space="0" w:color="auto"/>
            <w:right w:val="none" w:sz="0" w:space="0" w:color="auto"/>
          </w:divBdr>
        </w:div>
        <w:div w:id="224222223">
          <w:marLeft w:val="0"/>
          <w:marRight w:val="0"/>
          <w:marTop w:val="0"/>
          <w:marBottom w:val="0"/>
          <w:divBdr>
            <w:top w:val="none" w:sz="0" w:space="0" w:color="auto"/>
            <w:left w:val="none" w:sz="0" w:space="0" w:color="auto"/>
            <w:bottom w:val="none" w:sz="0" w:space="0" w:color="auto"/>
            <w:right w:val="none" w:sz="0" w:space="0" w:color="auto"/>
          </w:divBdr>
        </w:div>
        <w:div w:id="1525365498">
          <w:marLeft w:val="0"/>
          <w:marRight w:val="0"/>
          <w:marTop w:val="0"/>
          <w:marBottom w:val="0"/>
          <w:divBdr>
            <w:top w:val="none" w:sz="0" w:space="0" w:color="auto"/>
            <w:left w:val="none" w:sz="0" w:space="0" w:color="auto"/>
            <w:bottom w:val="none" w:sz="0" w:space="0" w:color="auto"/>
            <w:right w:val="none" w:sz="0" w:space="0" w:color="auto"/>
          </w:divBdr>
        </w:div>
        <w:div w:id="686055807">
          <w:marLeft w:val="0"/>
          <w:marRight w:val="0"/>
          <w:marTop w:val="0"/>
          <w:marBottom w:val="0"/>
          <w:divBdr>
            <w:top w:val="none" w:sz="0" w:space="0" w:color="auto"/>
            <w:left w:val="none" w:sz="0" w:space="0" w:color="auto"/>
            <w:bottom w:val="none" w:sz="0" w:space="0" w:color="auto"/>
            <w:right w:val="none" w:sz="0" w:space="0" w:color="auto"/>
          </w:divBdr>
        </w:div>
        <w:div w:id="1823693087">
          <w:marLeft w:val="0"/>
          <w:marRight w:val="0"/>
          <w:marTop w:val="0"/>
          <w:marBottom w:val="0"/>
          <w:divBdr>
            <w:top w:val="none" w:sz="0" w:space="0" w:color="auto"/>
            <w:left w:val="none" w:sz="0" w:space="0" w:color="auto"/>
            <w:bottom w:val="none" w:sz="0" w:space="0" w:color="auto"/>
            <w:right w:val="none" w:sz="0" w:space="0" w:color="auto"/>
          </w:divBdr>
        </w:div>
        <w:div w:id="604267009">
          <w:marLeft w:val="0"/>
          <w:marRight w:val="0"/>
          <w:marTop w:val="0"/>
          <w:marBottom w:val="0"/>
          <w:divBdr>
            <w:top w:val="none" w:sz="0" w:space="0" w:color="auto"/>
            <w:left w:val="none" w:sz="0" w:space="0" w:color="auto"/>
            <w:bottom w:val="none" w:sz="0" w:space="0" w:color="auto"/>
            <w:right w:val="none" w:sz="0" w:space="0" w:color="auto"/>
          </w:divBdr>
        </w:div>
        <w:div w:id="1417287531">
          <w:marLeft w:val="0"/>
          <w:marRight w:val="0"/>
          <w:marTop w:val="0"/>
          <w:marBottom w:val="0"/>
          <w:divBdr>
            <w:top w:val="none" w:sz="0" w:space="0" w:color="auto"/>
            <w:left w:val="none" w:sz="0" w:space="0" w:color="auto"/>
            <w:bottom w:val="none" w:sz="0" w:space="0" w:color="auto"/>
            <w:right w:val="none" w:sz="0" w:space="0" w:color="auto"/>
          </w:divBdr>
        </w:div>
        <w:div w:id="1851942556">
          <w:marLeft w:val="0"/>
          <w:marRight w:val="0"/>
          <w:marTop w:val="0"/>
          <w:marBottom w:val="0"/>
          <w:divBdr>
            <w:top w:val="none" w:sz="0" w:space="0" w:color="auto"/>
            <w:left w:val="none" w:sz="0" w:space="0" w:color="auto"/>
            <w:bottom w:val="none" w:sz="0" w:space="0" w:color="auto"/>
            <w:right w:val="none" w:sz="0" w:space="0" w:color="auto"/>
          </w:divBdr>
        </w:div>
        <w:div w:id="336424854">
          <w:marLeft w:val="0"/>
          <w:marRight w:val="0"/>
          <w:marTop w:val="0"/>
          <w:marBottom w:val="0"/>
          <w:divBdr>
            <w:top w:val="none" w:sz="0" w:space="0" w:color="auto"/>
            <w:left w:val="none" w:sz="0" w:space="0" w:color="auto"/>
            <w:bottom w:val="none" w:sz="0" w:space="0" w:color="auto"/>
            <w:right w:val="none" w:sz="0" w:space="0" w:color="auto"/>
          </w:divBdr>
        </w:div>
        <w:div w:id="82647415">
          <w:marLeft w:val="0"/>
          <w:marRight w:val="0"/>
          <w:marTop w:val="0"/>
          <w:marBottom w:val="0"/>
          <w:divBdr>
            <w:top w:val="none" w:sz="0" w:space="0" w:color="auto"/>
            <w:left w:val="none" w:sz="0" w:space="0" w:color="auto"/>
            <w:bottom w:val="none" w:sz="0" w:space="0" w:color="auto"/>
            <w:right w:val="none" w:sz="0" w:space="0" w:color="auto"/>
          </w:divBdr>
        </w:div>
        <w:div w:id="86661919">
          <w:marLeft w:val="0"/>
          <w:marRight w:val="0"/>
          <w:marTop w:val="0"/>
          <w:marBottom w:val="0"/>
          <w:divBdr>
            <w:top w:val="none" w:sz="0" w:space="0" w:color="auto"/>
            <w:left w:val="none" w:sz="0" w:space="0" w:color="auto"/>
            <w:bottom w:val="none" w:sz="0" w:space="0" w:color="auto"/>
            <w:right w:val="none" w:sz="0" w:space="0" w:color="auto"/>
          </w:divBdr>
        </w:div>
        <w:div w:id="1753045532">
          <w:marLeft w:val="0"/>
          <w:marRight w:val="0"/>
          <w:marTop w:val="0"/>
          <w:marBottom w:val="0"/>
          <w:divBdr>
            <w:top w:val="none" w:sz="0" w:space="0" w:color="auto"/>
            <w:left w:val="none" w:sz="0" w:space="0" w:color="auto"/>
            <w:bottom w:val="none" w:sz="0" w:space="0" w:color="auto"/>
            <w:right w:val="none" w:sz="0" w:space="0" w:color="auto"/>
          </w:divBdr>
        </w:div>
        <w:div w:id="317999589">
          <w:marLeft w:val="0"/>
          <w:marRight w:val="0"/>
          <w:marTop w:val="0"/>
          <w:marBottom w:val="0"/>
          <w:divBdr>
            <w:top w:val="none" w:sz="0" w:space="0" w:color="auto"/>
            <w:left w:val="none" w:sz="0" w:space="0" w:color="auto"/>
            <w:bottom w:val="none" w:sz="0" w:space="0" w:color="auto"/>
            <w:right w:val="none" w:sz="0" w:space="0" w:color="auto"/>
          </w:divBdr>
        </w:div>
        <w:div w:id="1949116637">
          <w:marLeft w:val="0"/>
          <w:marRight w:val="0"/>
          <w:marTop w:val="0"/>
          <w:marBottom w:val="0"/>
          <w:divBdr>
            <w:top w:val="none" w:sz="0" w:space="0" w:color="auto"/>
            <w:left w:val="none" w:sz="0" w:space="0" w:color="auto"/>
            <w:bottom w:val="none" w:sz="0" w:space="0" w:color="auto"/>
            <w:right w:val="none" w:sz="0" w:space="0" w:color="auto"/>
          </w:divBdr>
        </w:div>
        <w:div w:id="812941140">
          <w:marLeft w:val="0"/>
          <w:marRight w:val="0"/>
          <w:marTop w:val="0"/>
          <w:marBottom w:val="0"/>
          <w:divBdr>
            <w:top w:val="none" w:sz="0" w:space="0" w:color="auto"/>
            <w:left w:val="none" w:sz="0" w:space="0" w:color="auto"/>
            <w:bottom w:val="none" w:sz="0" w:space="0" w:color="auto"/>
            <w:right w:val="none" w:sz="0" w:space="0" w:color="auto"/>
          </w:divBdr>
        </w:div>
        <w:div w:id="1610896591">
          <w:marLeft w:val="0"/>
          <w:marRight w:val="0"/>
          <w:marTop w:val="0"/>
          <w:marBottom w:val="0"/>
          <w:divBdr>
            <w:top w:val="none" w:sz="0" w:space="0" w:color="auto"/>
            <w:left w:val="none" w:sz="0" w:space="0" w:color="auto"/>
            <w:bottom w:val="none" w:sz="0" w:space="0" w:color="auto"/>
            <w:right w:val="none" w:sz="0" w:space="0" w:color="auto"/>
          </w:divBdr>
        </w:div>
        <w:div w:id="819076779">
          <w:marLeft w:val="0"/>
          <w:marRight w:val="0"/>
          <w:marTop w:val="0"/>
          <w:marBottom w:val="0"/>
          <w:divBdr>
            <w:top w:val="none" w:sz="0" w:space="0" w:color="auto"/>
            <w:left w:val="none" w:sz="0" w:space="0" w:color="auto"/>
            <w:bottom w:val="none" w:sz="0" w:space="0" w:color="auto"/>
            <w:right w:val="none" w:sz="0" w:space="0" w:color="auto"/>
          </w:divBdr>
        </w:div>
        <w:div w:id="399136542">
          <w:marLeft w:val="0"/>
          <w:marRight w:val="0"/>
          <w:marTop w:val="0"/>
          <w:marBottom w:val="0"/>
          <w:divBdr>
            <w:top w:val="none" w:sz="0" w:space="0" w:color="auto"/>
            <w:left w:val="none" w:sz="0" w:space="0" w:color="auto"/>
            <w:bottom w:val="none" w:sz="0" w:space="0" w:color="auto"/>
            <w:right w:val="none" w:sz="0" w:space="0" w:color="auto"/>
          </w:divBdr>
        </w:div>
        <w:div w:id="1263565983">
          <w:marLeft w:val="0"/>
          <w:marRight w:val="0"/>
          <w:marTop w:val="0"/>
          <w:marBottom w:val="0"/>
          <w:divBdr>
            <w:top w:val="none" w:sz="0" w:space="0" w:color="auto"/>
            <w:left w:val="none" w:sz="0" w:space="0" w:color="auto"/>
            <w:bottom w:val="none" w:sz="0" w:space="0" w:color="auto"/>
            <w:right w:val="none" w:sz="0" w:space="0" w:color="auto"/>
          </w:divBdr>
        </w:div>
        <w:div w:id="380905855">
          <w:marLeft w:val="0"/>
          <w:marRight w:val="0"/>
          <w:marTop w:val="0"/>
          <w:marBottom w:val="0"/>
          <w:divBdr>
            <w:top w:val="none" w:sz="0" w:space="0" w:color="auto"/>
            <w:left w:val="none" w:sz="0" w:space="0" w:color="auto"/>
            <w:bottom w:val="none" w:sz="0" w:space="0" w:color="auto"/>
            <w:right w:val="none" w:sz="0" w:space="0" w:color="auto"/>
          </w:divBdr>
        </w:div>
        <w:div w:id="37046404">
          <w:marLeft w:val="0"/>
          <w:marRight w:val="0"/>
          <w:marTop w:val="0"/>
          <w:marBottom w:val="0"/>
          <w:divBdr>
            <w:top w:val="none" w:sz="0" w:space="0" w:color="auto"/>
            <w:left w:val="none" w:sz="0" w:space="0" w:color="auto"/>
            <w:bottom w:val="none" w:sz="0" w:space="0" w:color="auto"/>
            <w:right w:val="none" w:sz="0" w:space="0" w:color="auto"/>
          </w:divBdr>
        </w:div>
        <w:div w:id="2098624845">
          <w:marLeft w:val="0"/>
          <w:marRight w:val="0"/>
          <w:marTop w:val="0"/>
          <w:marBottom w:val="0"/>
          <w:divBdr>
            <w:top w:val="none" w:sz="0" w:space="0" w:color="auto"/>
            <w:left w:val="none" w:sz="0" w:space="0" w:color="auto"/>
            <w:bottom w:val="none" w:sz="0" w:space="0" w:color="auto"/>
            <w:right w:val="none" w:sz="0" w:space="0" w:color="auto"/>
          </w:divBdr>
        </w:div>
        <w:div w:id="1043290163">
          <w:marLeft w:val="0"/>
          <w:marRight w:val="0"/>
          <w:marTop w:val="0"/>
          <w:marBottom w:val="0"/>
          <w:divBdr>
            <w:top w:val="none" w:sz="0" w:space="0" w:color="auto"/>
            <w:left w:val="none" w:sz="0" w:space="0" w:color="auto"/>
            <w:bottom w:val="none" w:sz="0" w:space="0" w:color="auto"/>
            <w:right w:val="none" w:sz="0" w:space="0" w:color="auto"/>
          </w:divBdr>
        </w:div>
        <w:div w:id="991367550">
          <w:marLeft w:val="0"/>
          <w:marRight w:val="0"/>
          <w:marTop w:val="0"/>
          <w:marBottom w:val="0"/>
          <w:divBdr>
            <w:top w:val="none" w:sz="0" w:space="0" w:color="auto"/>
            <w:left w:val="none" w:sz="0" w:space="0" w:color="auto"/>
            <w:bottom w:val="none" w:sz="0" w:space="0" w:color="auto"/>
            <w:right w:val="none" w:sz="0" w:space="0" w:color="auto"/>
          </w:divBdr>
        </w:div>
        <w:div w:id="778525857">
          <w:marLeft w:val="0"/>
          <w:marRight w:val="0"/>
          <w:marTop w:val="0"/>
          <w:marBottom w:val="0"/>
          <w:divBdr>
            <w:top w:val="none" w:sz="0" w:space="0" w:color="auto"/>
            <w:left w:val="none" w:sz="0" w:space="0" w:color="auto"/>
            <w:bottom w:val="none" w:sz="0" w:space="0" w:color="auto"/>
            <w:right w:val="none" w:sz="0" w:space="0" w:color="auto"/>
          </w:divBdr>
        </w:div>
        <w:div w:id="891387891">
          <w:marLeft w:val="0"/>
          <w:marRight w:val="0"/>
          <w:marTop w:val="0"/>
          <w:marBottom w:val="0"/>
          <w:divBdr>
            <w:top w:val="none" w:sz="0" w:space="0" w:color="auto"/>
            <w:left w:val="none" w:sz="0" w:space="0" w:color="auto"/>
            <w:bottom w:val="none" w:sz="0" w:space="0" w:color="auto"/>
            <w:right w:val="none" w:sz="0" w:space="0" w:color="auto"/>
          </w:divBdr>
        </w:div>
        <w:div w:id="840466323">
          <w:marLeft w:val="0"/>
          <w:marRight w:val="0"/>
          <w:marTop w:val="0"/>
          <w:marBottom w:val="0"/>
          <w:divBdr>
            <w:top w:val="none" w:sz="0" w:space="0" w:color="auto"/>
            <w:left w:val="none" w:sz="0" w:space="0" w:color="auto"/>
            <w:bottom w:val="none" w:sz="0" w:space="0" w:color="auto"/>
            <w:right w:val="none" w:sz="0" w:space="0" w:color="auto"/>
          </w:divBdr>
        </w:div>
        <w:div w:id="1004473327">
          <w:marLeft w:val="0"/>
          <w:marRight w:val="0"/>
          <w:marTop w:val="0"/>
          <w:marBottom w:val="0"/>
          <w:divBdr>
            <w:top w:val="none" w:sz="0" w:space="0" w:color="auto"/>
            <w:left w:val="none" w:sz="0" w:space="0" w:color="auto"/>
            <w:bottom w:val="none" w:sz="0" w:space="0" w:color="auto"/>
            <w:right w:val="none" w:sz="0" w:space="0" w:color="auto"/>
          </w:divBdr>
        </w:div>
        <w:div w:id="1484160977">
          <w:marLeft w:val="0"/>
          <w:marRight w:val="0"/>
          <w:marTop w:val="0"/>
          <w:marBottom w:val="0"/>
          <w:divBdr>
            <w:top w:val="none" w:sz="0" w:space="0" w:color="auto"/>
            <w:left w:val="none" w:sz="0" w:space="0" w:color="auto"/>
            <w:bottom w:val="none" w:sz="0" w:space="0" w:color="auto"/>
            <w:right w:val="none" w:sz="0" w:space="0" w:color="auto"/>
          </w:divBdr>
        </w:div>
        <w:div w:id="377363044">
          <w:marLeft w:val="0"/>
          <w:marRight w:val="0"/>
          <w:marTop w:val="0"/>
          <w:marBottom w:val="0"/>
          <w:divBdr>
            <w:top w:val="none" w:sz="0" w:space="0" w:color="auto"/>
            <w:left w:val="none" w:sz="0" w:space="0" w:color="auto"/>
            <w:bottom w:val="none" w:sz="0" w:space="0" w:color="auto"/>
            <w:right w:val="none" w:sz="0" w:space="0" w:color="auto"/>
          </w:divBdr>
        </w:div>
        <w:div w:id="146283179">
          <w:marLeft w:val="0"/>
          <w:marRight w:val="0"/>
          <w:marTop w:val="0"/>
          <w:marBottom w:val="0"/>
          <w:divBdr>
            <w:top w:val="none" w:sz="0" w:space="0" w:color="auto"/>
            <w:left w:val="none" w:sz="0" w:space="0" w:color="auto"/>
            <w:bottom w:val="none" w:sz="0" w:space="0" w:color="auto"/>
            <w:right w:val="none" w:sz="0" w:space="0" w:color="auto"/>
          </w:divBdr>
        </w:div>
        <w:div w:id="736167207">
          <w:marLeft w:val="0"/>
          <w:marRight w:val="0"/>
          <w:marTop w:val="0"/>
          <w:marBottom w:val="0"/>
          <w:divBdr>
            <w:top w:val="none" w:sz="0" w:space="0" w:color="auto"/>
            <w:left w:val="none" w:sz="0" w:space="0" w:color="auto"/>
            <w:bottom w:val="none" w:sz="0" w:space="0" w:color="auto"/>
            <w:right w:val="none" w:sz="0" w:space="0" w:color="auto"/>
          </w:divBdr>
        </w:div>
        <w:div w:id="932861681">
          <w:marLeft w:val="0"/>
          <w:marRight w:val="0"/>
          <w:marTop w:val="0"/>
          <w:marBottom w:val="0"/>
          <w:divBdr>
            <w:top w:val="none" w:sz="0" w:space="0" w:color="auto"/>
            <w:left w:val="none" w:sz="0" w:space="0" w:color="auto"/>
            <w:bottom w:val="none" w:sz="0" w:space="0" w:color="auto"/>
            <w:right w:val="none" w:sz="0" w:space="0" w:color="auto"/>
          </w:divBdr>
        </w:div>
        <w:div w:id="1945140463">
          <w:marLeft w:val="0"/>
          <w:marRight w:val="0"/>
          <w:marTop w:val="0"/>
          <w:marBottom w:val="0"/>
          <w:divBdr>
            <w:top w:val="none" w:sz="0" w:space="0" w:color="auto"/>
            <w:left w:val="none" w:sz="0" w:space="0" w:color="auto"/>
            <w:bottom w:val="none" w:sz="0" w:space="0" w:color="auto"/>
            <w:right w:val="none" w:sz="0" w:space="0" w:color="auto"/>
          </w:divBdr>
        </w:div>
        <w:div w:id="1430083362">
          <w:marLeft w:val="0"/>
          <w:marRight w:val="0"/>
          <w:marTop w:val="0"/>
          <w:marBottom w:val="0"/>
          <w:divBdr>
            <w:top w:val="none" w:sz="0" w:space="0" w:color="auto"/>
            <w:left w:val="none" w:sz="0" w:space="0" w:color="auto"/>
            <w:bottom w:val="none" w:sz="0" w:space="0" w:color="auto"/>
            <w:right w:val="none" w:sz="0" w:space="0" w:color="auto"/>
          </w:divBdr>
        </w:div>
        <w:div w:id="1456176638">
          <w:marLeft w:val="0"/>
          <w:marRight w:val="0"/>
          <w:marTop w:val="0"/>
          <w:marBottom w:val="0"/>
          <w:divBdr>
            <w:top w:val="none" w:sz="0" w:space="0" w:color="auto"/>
            <w:left w:val="none" w:sz="0" w:space="0" w:color="auto"/>
            <w:bottom w:val="none" w:sz="0" w:space="0" w:color="auto"/>
            <w:right w:val="none" w:sz="0" w:space="0" w:color="auto"/>
          </w:divBdr>
        </w:div>
        <w:div w:id="969440913">
          <w:marLeft w:val="0"/>
          <w:marRight w:val="0"/>
          <w:marTop w:val="0"/>
          <w:marBottom w:val="0"/>
          <w:divBdr>
            <w:top w:val="none" w:sz="0" w:space="0" w:color="auto"/>
            <w:left w:val="none" w:sz="0" w:space="0" w:color="auto"/>
            <w:bottom w:val="none" w:sz="0" w:space="0" w:color="auto"/>
            <w:right w:val="none" w:sz="0" w:space="0" w:color="auto"/>
          </w:divBdr>
        </w:div>
        <w:div w:id="945313013">
          <w:marLeft w:val="0"/>
          <w:marRight w:val="0"/>
          <w:marTop w:val="0"/>
          <w:marBottom w:val="0"/>
          <w:divBdr>
            <w:top w:val="none" w:sz="0" w:space="0" w:color="auto"/>
            <w:left w:val="none" w:sz="0" w:space="0" w:color="auto"/>
            <w:bottom w:val="none" w:sz="0" w:space="0" w:color="auto"/>
            <w:right w:val="none" w:sz="0" w:space="0" w:color="auto"/>
          </w:divBdr>
        </w:div>
        <w:div w:id="1668943742">
          <w:marLeft w:val="0"/>
          <w:marRight w:val="0"/>
          <w:marTop w:val="0"/>
          <w:marBottom w:val="0"/>
          <w:divBdr>
            <w:top w:val="none" w:sz="0" w:space="0" w:color="auto"/>
            <w:left w:val="none" w:sz="0" w:space="0" w:color="auto"/>
            <w:bottom w:val="none" w:sz="0" w:space="0" w:color="auto"/>
            <w:right w:val="none" w:sz="0" w:space="0" w:color="auto"/>
          </w:divBdr>
        </w:div>
        <w:div w:id="1765375622">
          <w:marLeft w:val="0"/>
          <w:marRight w:val="0"/>
          <w:marTop w:val="0"/>
          <w:marBottom w:val="0"/>
          <w:divBdr>
            <w:top w:val="none" w:sz="0" w:space="0" w:color="auto"/>
            <w:left w:val="none" w:sz="0" w:space="0" w:color="auto"/>
            <w:bottom w:val="none" w:sz="0" w:space="0" w:color="auto"/>
            <w:right w:val="none" w:sz="0" w:space="0" w:color="auto"/>
          </w:divBdr>
        </w:div>
        <w:div w:id="2033650203">
          <w:marLeft w:val="0"/>
          <w:marRight w:val="0"/>
          <w:marTop w:val="0"/>
          <w:marBottom w:val="0"/>
          <w:divBdr>
            <w:top w:val="none" w:sz="0" w:space="0" w:color="auto"/>
            <w:left w:val="none" w:sz="0" w:space="0" w:color="auto"/>
            <w:bottom w:val="none" w:sz="0" w:space="0" w:color="auto"/>
            <w:right w:val="none" w:sz="0" w:space="0" w:color="auto"/>
          </w:divBdr>
        </w:div>
        <w:div w:id="1188758944">
          <w:marLeft w:val="0"/>
          <w:marRight w:val="0"/>
          <w:marTop w:val="0"/>
          <w:marBottom w:val="0"/>
          <w:divBdr>
            <w:top w:val="none" w:sz="0" w:space="0" w:color="auto"/>
            <w:left w:val="none" w:sz="0" w:space="0" w:color="auto"/>
            <w:bottom w:val="none" w:sz="0" w:space="0" w:color="auto"/>
            <w:right w:val="none" w:sz="0" w:space="0" w:color="auto"/>
          </w:divBdr>
        </w:div>
        <w:div w:id="1143502869">
          <w:marLeft w:val="0"/>
          <w:marRight w:val="0"/>
          <w:marTop w:val="0"/>
          <w:marBottom w:val="0"/>
          <w:divBdr>
            <w:top w:val="none" w:sz="0" w:space="0" w:color="auto"/>
            <w:left w:val="none" w:sz="0" w:space="0" w:color="auto"/>
            <w:bottom w:val="none" w:sz="0" w:space="0" w:color="auto"/>
            <w:right w:val="none" w:sz="0" w:space="0" w:color="auto"/>
          </w:divBdr>
        </w:div>
        <w:div w:id="1580402817">
          <w:marLeft w:val="0"/>
          <w:marRight w:val="0"/>
          <w:marTop w:val="0"/>
          <w:marBottom w:val="0"/>
          <w:divBdr>
            <w:top w:val="none" w:sz="0" w:space="0" w:color="auto"/>
            <w:left w:val="none" w:sz="0" w:space="0" w:color="auto"/>
            <w:bottom w:val="none" w:sz="0" w:space="0" w:color="auto"/>
            <w:right w:val="none" w:sz="0" w:space="0" w:color="auto"/>
          </w:divBdr>
        </w:div>
        <w:div w:id="1288584142">
          <w:marLeft w:val="0"/>
          <w:marRight w:val="0"/>
          <w:marTop w:val="0"/>
          <w:marBottom w:val="0"/>
          <w:divBdr>
            <w:top w:val="none" w:sz="0" w:space="0" w:color="auto"/>
            <w:left w:val="none" w:sz="0" w:space="0" w:color="auto"/>
            <w:bottom w:val="none" w:sz="0" w:space="0" w:color="auto"/>
            <w:right w:val="none" w:sz="0" w:space="0" w:color="auto"/>
          </w:divBdr>
        </w:div>
        <w:div w:id="1928615393">
          <w:marLeft w:val="0"/>
          <w:marRight w:val="0"/>
          <w:marTop w:val="0"/>
          <w:marBottom w:val="0"/>
          <w:divBdr>
            <w:top w:val="none" w:sz="0" w:space="0" w:color="auto"/>
            <w:left w:val="none" w:sz="0" w:space="0" w:color="auto"/>
            <w:bottom w:val="none" w:sz="0" w:space="0" w:color="auto"/>
            <w:right w:val="none" w:sz="0" w:space="0" w:color="auto"/>
          </w:divBdr>
        </w:div>
        <w:div w:id="1004017251">
          <w:marLeft w:val="0"/>
          <w:marRight w:val="0"/>
          <w:marTop w:val="0"/>
          <w:marBottom w:val="0"/>
          <w:divBdr>
            <w:top w:val="none" w:sz="0" w:space="0" w:color="auto"/>
            <w:left w:val="none" w:sz="0" w:space="0" w:color="auto"/>
            <w:bottom w:val="none" w:sz="0" w:space="0" w:color="auto"/>
            <w:right w:val="none" w:sz="0" w:space="0" w:color="auto"/>
          </w:divBdr>
        </w:div>
        <w:div w:id="1570922482">
          <w:marLeft w:val="0"/>
          <w:marRight w:val="0"/>
          <w:marTop w:val="0"/>
          <w:marBottom w:val="0"/>
          <w:divBdr>
            <w:top w:val="none" w:sz="0" w:space="0" w:color="auto"/>
            <w:left w:val="none" w:sz="0" w:space="0" w:color="auto"/>
            <w:bottom w:val="none" w:sz="0" w:space="0" w:color="auto"/>
            <w:right w:val="none" w:sz="0" w:space="0" w:color="auto"/>
          </w:divBdr>
        </w:div>
        <w:div w:id="2065371633">
          <w:marLeft w:val="0"/>
          <w:marRight w:val="0"/>
          <w:marTop w:val="0"/>
          <w:marBottom w:val="0"/>
          <w:divBdr>
            <w:top w:val="none" w:sz="0" w:space="0" w:color="auto"/>
            <w:left w:val="none" w:sz="0" w:space="0" w:color="auto"/>
            <w:bottom w:val="none" w:sz="0" w:space="0" w:color="auto"/>
            <w:right w:val="none" w:sz="0" w:space="0" w:color="auto"/>
          </w:divBdr>
        </w:div>
        <w:div w:id="1642690372">
          <w:marLeft w:val="0"/>
          <w:marRight w:val="0"/>
          <w:marTop w:val="0"/>
          <w:marBottom w:val="0"/>
          <w:divBdr>
            <w:top w:val="none" w:sz="0" w:space="0" w:color="auto"/>
            <w:left w:val="none" w:sz="0" w:space="0" w:color="auto"/>
            <w:bottom w:val="none" w:sz="0" w:space="0" w:color="auto"/>
            <w:right w:val="none" w:sz="0" w:space="0" w:color="auto"/>
          </w:divBdr>
        </w:div>
        <w:div w:id="314913868">
          <w:marLeft w:val="0"/>
          <w:marRight w:val="0"/>
          <w:marTop w:val="0"/>
          <w:marBottom w:val="0"/>
          <w:divBdr>
            <w:top w:val="none" w:sz="0" w:space="0" w:color="auto"/>
            <w:left w:val="none" w:sz="0" w:space="0" w:color="auto"/>
            <w:bottom w:val="none" w:sz="0" w:space="0" w:color="auto"/>
            <w:right w:val="none" w:sz="0" w:space="0" w:color="auto"/>
          </w:divBdr>
        </w:div>
        <w:div w:id="1504663957">
          <w:marLeft w:val="0"/>
          <w:marRight w:val="0"/>
          <w:marTop w:val="0"/>
          <w:marBottom w:val="0"/>
          <w:divBdr>
            <w:top w:val="none" w:sz="0" w:space="0" w:color="auto"/>
            <w:left w:val="none" w:sz="0" w:space="0" w:color="auto"/>
            <w:bottom w:val="none" w:sz="0" w:space="0" w:color="auto"/>
            <w:right w:val="none" w:sz="0" w:space="0" w:color="auto"/>
          </w:divBdr>
        </w:div>
        <w:div w:id="1573350575">
          <w:marLeft w:val="0"/>
          <w:marRight w:val="0"/>
          <w:marTop w:val="0"/>
          <w:marBottom w:val="0"/>
          <w:divBdr>
            <w:top w:val="none" w:sz="0" w:space="0" w:color="auto"/>
            <w:left w:val="none" w:sz="0" w:space="0" w:color="auto"/>
            <w:bottom w:val="none" w:sz="0" w:space="0" w:color="auto"/>
            <w:right w:val="none" w:sz="0" w:space="0" w:color="auto"/>
          </w:divBdr>
        </w:div>
        <w:div w:id="501430682">
          <w:marLeft w:val="0"/>
          <w:marRight w:val="0"/>
          <w:marTop w:val="0"/>
          <w:marBottom w:val="0"/>
          <w:divBdr>
            <w:top w:val="none" w:sz="0" w:space="0" w:color="auto"/>
            <w:left w:val="none" w:sz="0" w:space="0" w:color="auto"/>
            <w:bottom w:val="none" w:sz="0" w:space="0" w:color="auto"/>
            <w:right w:val="none" w:sz="0" w:space="0" w:color="auto"/>
          </w:divBdr>
        </w:div>
        <w:div w:id="1333340877">
          <w:marLeft w:val="0"/>
          <w:marRight w:val="0"/>
          <w:marTop w:val="0"/>
          <w:marBottom w:val="0"/>
          <w:divBdr>
            <w:top w:val="none" w:sz="0" w:space="0" w:color="auto"/>
            <w:left w:val="none" w:sz="0" w:space="0" w:color="auto"/>
            <w:bottom w:val="none" w:sz="0" w:space="0" w:color="auto"/>
            <w:right w:val="none" w:sz="0" w:space="0" w:color="auto"/>
          </w:divBdr>
        </w:div>
        <w:div w:id="21370080">
          <w:marLeft w:val="0"/>
          <w:marRight w:val="0"/>
          <w:marTop w:val="0"/>
          <w:marBottom w:val="0"/>
          <w:divBdr>
            <w:top w:val="none" w:sz="0" w:space="0" w:color="auto"/>
            <w:left w:val="none" w:sz="0" w:space="0" w:color="auto"/>
            <w:bottom w:val="none" w:sz="0" w:space="0" w:color="auto"/>
            <w:right w:val="none" w:sz="0" w:space="0" w:color="auto"/>
          </w:divBdr>
        </w:div>
        <w:div w:id="1651327246">
          <w:marLeft w:val="0"/>
          <w:marRight w:val="0"/>
          <w:marTop w:val="0"/>
          <w:marBottom w:val="0"/>
          <w:divBdr>
            <w:top w:val="none" w:sz="0" w:space="0" w:color="auto"/>
            <w:left w:val="none" w:sz="0" w:space="0" w:color="auto"/>
            <w:bottom w:val="none" w:sz="0" w:space="0" w:color="auto"/>
            <w:right w:val="none" w:sz="0" w:space="0" w:color="auto"/>
          </w:divBdr>
        </w:div>
        <w:div w:id="1233931995">
          <w:marLeft w:val="0"/>
          <w:marRight w:val="0"/>
          <w:marTop w:val="0"/>
          <w:marBottom w:val="0"/>
          <w:divBdr>
            <w:top w:val="none" w:sz="0" w:space="0" w:color="auto"/>
            <w:left w:val="none" w:sz="0" w:space="0" w:color="auto"/>
            <w:bottom w:val="none" w:sz="0" w:space="0" w:color="auto"/>
            <w:right w:val="none" w:sz="0" w:space="0" w:color="auto"/>
          </w:divBdr>
        </w:div>
        <w:div w:id="962881750">
          <w:marLeft w:val="0"/>
          <w:marRight w:val="0"/>
          <w:marTop w:val="0"/>
          <w:marBottom w:val="0"/>
          <w:divBdr>
            <w:top w:val="none" w:sz="0" w:space="0" w:color="auto"/>
            <w:left w:val="none" w:sz="0" w:space="0" w:color="auto"/>
            <w:bottom w:val="none" w:sz="0" w:space="0" w:color="auto"/>
            <w:right w:val="none" w:sz="0" w:space="0" w:color="auto"/>
          </w:divBdr>
        </w:div>
        <w:div w:id="9190058">
          <w:marLeft w:val="0"/>
          <w:marRight w:val="0"/>
          <w:marTop w:val="0"/>
          <w:marBottom w:val="0"/>
          <w:divBdr>
            <w:top w:val="none" w:sz="0" w:space="0" w:color="auto"/>
            <w:left w:val="none" w:sz="0" w:space="0" w:color="auto"/>
            <w:bottom w:val="none" w:sz="0" w:space="0" w:color="auto"/>
            <w:right w:val="none" w:sz="0" w:space="0" w:color="auto"/>
          </w:divBdr>
        </w:div>
        <w:div w:id="531649236">
          <w:marLeft w:val="0"/>
          <w:marRight w:val="0"/>
          <w:marTop w:val="0"/>
          <w:marBottom w:val="0"/>
          <w:divBdr>
            <w:top w:val="none" w:sz="0" w:space="0" w:color="auto"/>
            <w:left w:val="none" w:sz="0" w:space="0" w:color="auto"/>
            <w:bottom w:val="none" w:sz="0" w:space="0" w:color="auto"/>
            <w:right w:val="none" w:sz="0" w:space="0" w:color="auto"/>
          </w:divBdr>
        </w:div>
        <w:div w:id="920989611">
          <w:marLeft w:val="0"/>
          <w:marRight w:val="0"/>
          <w:marTop w:val="0"/>
          <w:marBottom w:val="0"/>
          <w:divBdr>
            <w:top w:val="none" w:sz="0" w:space="0" w:color="auto"/>
            <w:left w:val="none" w:sz="0" w:space="0" w:color="auto"/>
            <w:bottom w:val="none" w:sz="0" w:space="0" w:color="auto"/>
            <w:right w:val="none" w:sz="0" w:space="0" w:color="auto"/>
          </w:divBdr>
        </w:div>
        <w:div w:id="1318219079">
          <w:marLeft w:val="0"/>
          <w:marRight w:val="0"/>
          <w:marTop w:val="0"/>
          <w:marBottom w:val="0"/>
          <w:divBdr>
            <w:top w:val="none" w:sz="0" w:space="0" w:color="auto"/>
            <w:left w:val="none" w:sz="0" w:space="0" w:color="auto"/>
            <w:bottom w:val="none" w:sz="0" w:space="0" w:color="auto"/>
            <w:right w:val="none" w:sz="0" w:space="0" w:color="auto"/>
          </w:divBdr>
        </w:div>
        <w:div w:id="1691301504">
          <w:marLeft w:val="0"/>
          <w:marRight w:val="0"/>
          <w:marTop w:val="0"/>
          <w:marBottom w:val="0"/>
          <w:divBdr>
            <w:top w:val="none" w:sz="0" w:space="0" w:color="auto"/>
            <w:left w:val="none" w:sz="0" w:space="0" w:color="auto"/>
            <w:bottom w:val="none" w:sz="0" w:space="0" w:color="auto"/>
            <w:right w:val="none" w:sz="0" w:space="0" w:color="auto"/>
          </w:divBdr>
        </w:div>
        <w:div w:id="1611161756">
          <w:marLeft w:val="0"/>
          <w:marRight w:val="0"/>
          <w:marTop w:val="0"/>
          <w:marBottom w:val="0"/>
          <w:divBdr>
            <w:top w:val="none" w:sz="0" w:space="0" w:color="auto"/>
            <w:left w:val="none" w:sz="0" w:space="0" w:color="auto"/>
            <w:bottom w:val="none" w:sz="0" w:space="0" w:color="auto"/>
            <w:right w:val="none" w:sz="0" w:space="0" w:color="auto"/>
          </w:divBdr>
        </w:div>
        <w:div w:id="2021423975">
          <w:marLeft w:val="0"/>
          <w:marRight w:val="0"/>
          <w:marTop w:val="0"/>
          <w:marBottom w:val="0"/>
          <w:divBdr>
            <w:top w:val="none" w:sz="0" w:space="0" w:color="auto"/>
            <w:left w:val="none" w:sz="0" w:space="0" w:color="auto"/>
            <w:bottom w:val="none" w:sz="0" w:space="0" w:color="auto"/>
            <w:right w:val="none" w:sz="0" w:space="0" w:color="auto"/>
          </w:divBdr>
        </w:div>
        <w:div w:id="1238326057">
          <w:marLeft w:val="0"/>
          <w:marRight w:val="0"/>
          <w:marTop w:val="0"/>
          <w:marBottom w:val="0"/>
          <w:divBdr>
            <w:top w:val="none" w:sz="0" w:space="0" w:color="auto"/>
            <w:left w:val="none" w:sz="0" w:space="0" w:color="auto"/>
            <w:bottom w:val="none" w:sz="0" w:space="0" w:color="auto"/>
            <w:right w:val="none" w:sz="0" w:space="0" w:color="auto"/>
          </w:divBdr>
        </w:div>
        <w:div w:id="1710102473">
          <w:marLeft w:val="0"/>
          <w:marRight w:val="0"/>
          <w:marTop w:val="0"/>
          <w:marBottom w:val="0"/>
          <w:divBdr>
            <w:top w:val="none" w:sz="0" w:space="0" w:color="auto"/>
            <w:left w:val="none" w:sz="0" w:space="0" w:color="auto"/>
            <w:bottom w:val="none" w:sz="0" w:space="0" w:color="auto"/>
            <w:right w:val="none" w:sz="0" w:space="0" w:color="auto"/>
          </w:divBdr>
        </w:div>
        <w:div w:id="182595580">
          <w:marLeft w:val="0"/>
          <w:marRight w:val="0"/>
          <w:marTop w:val="0"/>
          <w:marBottom w:val="0"/>
          <w:divBdr>
            <w:top w:val="none" w:sz="0" w:space="0" w:color="auto"/>
            <w:left w:val="none" w:sz="0" w:space="0" w:color="auto"/>
            <w:bottom w:val="none" w:sz="0" w:space="0" w:color="auto"/>
            <w:right w:val="none" w:sz="0" w:space="0" w:color="auto"/>
          </w:divBdr>
        </w:div>
        <w:div w:id="2032148578">
          <w:marLeft w:val="0"/>
          <w:marRight w:val="0"/>
          <w:marTop w:val="0"/>
          <w:marBottom w:val="0"/>
          <w:divBdr>
            <w:top w:val="none" w:sz="0" w:space="0" w:color="auto"/>
            <w:left w:val="none" w:sz="0" w:space="0" w:color="auto"/>
            <w:bottom w:val="none" w:sz="0" w:space="0" w:color="auto"/>
            <w:right w:val="none" w:sz="0" w:space="0" w:color="auto"/>
          </w:divBdr>
        </w:div>
        <w:div w:id="1405566707">
          <w:marLeft w:val="0"/>
          <w:marRight w:val="0"/>
          <w:marTop w:val="0"/>
          <w:marBottom w:val="0"/>
          <w:divBdr>
            <w:top w:val="none" w:sz="0" w:space="0" w:color="auto"/>
            <w:left w:val="none" w:sz="0" w:space="0" w:color="auto"/>
            <w:bottom w:val="none" w:sz="0" w:space="0" w:color="auto"/>
            <w:right w:val="none" w:sz="0" w:space="0" w:color="auto"/>
          </w:divBdr>
        </w:div>
        <w:div w:id="2095861703">
          <w:marLeft w:val="0"/>
          <w:marRight w:val="0"/>
          <w:marTop w:val="0"/>
          <w:marBottom w:val="0"/>
          <w:divBdr>
            <w:top w:val="none" w:sz="0" w:space="0" w:color="auto"/>
            <w:left w:val="none" w:sz="0" w:space="0" w:color="auto"/>
            <w:bottom w:val="none" w:sz="0" w:space="0" w:color="auto"/>
            <w:right w:val="none" w:sz="0" w:space="0" w:color="auto"/>
          </w:divBdr>
        </w:div>
        <w:div w:id="516624206">
          <w:marLeft w:val="0"/>
          <w:marRight w:val="0"/>
          <w:marTop w:val="0"/>
          <w:marBottom w:val="0"/>
          <w:divBdr>
            <w:top w:val="none" w:sz="0" w:space="0" w:color="auto"/>
            <w:left w:val="none" w:sz="0" w:space="0" w:color="auto"/>
            <w:bottom w:val="none" w:sz="0" w:space="0" w:color="auto"/>
            <w:right w:val="none" w:sz="0" w:space="0" w:color="auto"/>
          </w:divBdr>
        </w:div>
        <w:div w:id="583613401">
          <w:marLeft w:val="0"/>
          <w:marRight w:val="0"/>
          <w:marTop w:val="0"/>
          <w:marBottom w:val="0"/>
          <w:divBdr>
            <w:top w:val="none" w:sz="0" w:space="0" w:color="auto"/>
            <w:left w:val="none" w:sz="0" w:space="0" w:color="auto"/>
            <w:bottom w:val="none" w:sz="0" w:space="0" w:color="auto"/>
            <w:right w:val="none" w:sz="0" w:space="0" w:color="auto"/>
          </w:divBdr>
        </w:div>
        <w:div w:id="543249220">
          <w:marLeft w:val="0"/>
          <w:marRight w:val="0"/>
          <w:marTop w:val="0"/>
          <w:marBottom w:val="0"/>
          <w:divBdr>
            <w:top w:val="none" w:sz="0" w:space="0" w:color="auto"/>
            <w:left w:val="none" w:sz="0" w:space="0" w:color="auto"/>
            <w:bottom w:val="none" w:sz="0" w:space="0" w:color="auto"/>
            <w:right w:val="none" w:sz="0" w:space="0" w:color="auto"/>
          </w:divBdr>
        </w:div>
        <w:div w:id="1736010818">
          <w:marLeft w:val="0"/>
          <w:marRight w:val="0"/>
          <w:marTop w:val="0"/>
          <w:marBottom w:val="0"/>
          <w:divBdr>
            <w:top w:val="none" w:sz="0" w:space="0" w:color="auto"/>
            <w:left w:val="none" w:sz="0" w:space="0" w:color="auto"/>
            <w:bottom w:val="none" w:sz="0" w:space="0" w:color="auto"/>
            <w:right w:val="none" w:sz="0" w:space="0" w:color="auto"/>
          </w:divBdr>
        </w:div>
        <w:div w:id="1290626317">
          <w:marLeft w:val="0"/>
          <w:marRight w:val="0"/>
          <w:marTop w:val="0"/>
          <w:marBottom w:val="0"/>
          <w:divBdr>
            <w:top w:val="none" w:sz="0" w:space="0" w:color="auto"/>
            <w:left w:val="none" w:sz="0" w:space="0" w:color="auto"/>
            <w:bottom w:val="none" w:sz="0" w:space="0" w:color="auto"/>
            <w:right w:val="none" w:sz="0" w:space="0" w:color="auto"/>
          </w:divBdr>
        </w:div>
        <w:div w:id="1193033228">
          <w:marLeft w:val="0"/>
          <w:marRight w:val="0"/>
          <w:marTop w:val="0"/>
          <w:marBottom w:val="0"/>
          <w:divBdr>
            <w:top w:val="none" w:sz="0" w:space="0" w:color="auto"/>
            <w:left w:val="none" w:sz="0" w:space="0" w:color="auto"/>
            <w:bottom w:val="none" w:sz="0" w:space="0" w:color="auto"/>
            <w:right w:val="none" w:sz="0" w:space="0" w:color="auto"/>
          </w:divBdr>
        </w:div>
        <w:div w:id="1682469182">
          <w:marLeft w:val="0"/>
          <w:marRight w:val="0"/>
          <w:marTop w:val="0"/>
          <w:marBottom w:val="0"/>
          <w:divBdr>
            <w:top w:val="none" w:sz="0" w:space="0" w:color="auto"/>
            <w:left w:val="none" w:sz="0" w:space="0" w:color="auto"/>
            <w:bottom w:val="none" w:sz="0" w:space="0" w:color="auto"/>
            <w:right w:val="none" w:sz="0" w:space="0" w:color="auto"/>
          </w:divBdr>
        </w:div>
        <w:div w:id="172376063">
          <w:marLeft w:val="0"/>
          <w:marRight w:val="0"/>
          <w:marTop w:val="0"/>
          <w:marBottom w:val="0"/>
          <w:divBdr>
            <w:top w:val="none" w:sz="0" w:space="0" w:color="auto"/>
            <w:left w:val="none" w:sz="0" w:space="0" w:color="auto"/>
            <w:bottom w:val="none" w:sz="0" w:space="0" w:color="auto"/>
            <w:right w:val="none" w:sz="0" w:space="0" w:color="auto"/>
          </w:divBdr>
        </w:div>
        <w:div w:id="1126317690">
          <w:marLeft w:val="0"/>
          <w:marRight w:val="0"/>
          <w:marTop w:val="0"/>
          <w:marBottom w:val="0"/>
          <w:divBdr>
            <w:top w:val="none" w:sz="0" w:space="0" w:color="auto"/>
            <w:left w:val="none" w:sz="0" w:space="0" w:color="auto"/>
            <w:bottom w:val="none" w:sz="0" w:space="0" w:color="auto"/>
            <w:right w:val="none" w:sz="0" w:space="0" w:color="auto"/>
          </w:divBdr>
        </w:div>
        <w:div w:id="1551767246">
          <w:marLeft w:val="0"/>
          <w:marRight w:val="0"/>
          <w:marTop w:val="0"/>
          <w:marBottom w:val="0"/>
          <w:divBdr>
            <w:top w:val="none" w:sz="0" w:space="0" w:color="auto"/>
            <w:left w:val="none" w:sz="0" w:space="0" w:color="auto"/>
            <w:bottom w:val="none" w:sz="0" w:space="0" w:color="auto"/>
            <w:right w:val="none" w:sz="0" w:space="0" w:color="auto"/>
          </w:divBdr>
        </w:div>
        <w:div w:id="2027831227">
          <w:marLeft w:val="0"/>
          <w:marRight w:val="0"/>
          <w:marTop w:val="0"/>
          <w:marBottom w:val="0"/>
          <w:divBdr>
            <w:top w:val="none" w:sz="0" w:space="0" w:color="auto"/>
            <w:left w:val="none" w:sz="0" w:space="0" w:color="auto"/>
            <w:bottom w:val="none" w:sz="0" w:space="0" w:color="auto"/>
            <w:right w:val="none" w:sz="0" w:space="0" w:color="auto"/>
          </w:divBdr>
        </w:div>
        <w:div w:id="2067755197">
          <w:marLeft w:val="0"/>
          <w:marRight w:val="0"/>
          <w:marTop w:val="0"/>
          <w:marBottom w:val="0"/>
          <w:divBdr>
            <w:top w:val="none" w:sz="0" w:space="0" w:color="auto"/>
            <w:left w:val="none" w:sz="0" w:space="0" w:color="auto"/>
            <w:bottom w:val="none" w:sz="0" w:space="0" w:color="auto"/>
            <w:right w:val="none" w:sz="0" w:space="0" w:color="auto"/>
          </w:divBdr>
        </w:div>
        <w:div w:id="816260348">
          <w:marLeft w:val="0"/>
          <w:marRight w:val="0"/>
          <w:marTop w:val="0"/>
          <w:marBottom w:val="0"/>
          <w:divBdr>
            <w:top w:val="none" w:sz="0" w:space="0" w:color="auto"/>
            <w:left w:val="none" w:sz="0" w:space="0" w:color="auto"/>
            <w:bottom w:val="none" w:sz="0" w:space="0" w:color="auto"/>
            <w:right w:val="none" w:sz="0" w:space="0" w:color="auto"/>
          </w:divBdr>
        </w:div>
        <w:div w:id="1533305282">
          <w:marLeft w:val="0"/>
          <w:marRight w:val="0"/>
          <w:marTop w:val="0"/>
          <w:marBottom w:val="0"/>
          <w:divBdr>
            <w:top w:val="none" w:sz="0" w:space="0" w:color="auto"/>
            <w:left w:val="none" w:sz="0" w:space="0" w:color="auto"/>
            <w:bottom w:val="none" w:sz="0" w:space="0" w:color="auto"/>
            <w:right w:val="none" w:sz="0" w:space="0" w:color="auto"/>
          </w:divBdr>
        </w:div>
        <w:div w:id="1918786225">
          <w:marLeft w:val="0"/>
          <w:marRight w:val="0"/>
          <w:marTop w:val="0"/>
          <w:marBottom w:val="0"/>
          <w:divBdr>
            <w:top w:val="none" w:sz="0" w:space="0" w:color="auto"/>
            <w:left w:val="none" w:sz="0" w:space="0" w:color="auto"/>
            <w:bottom w:val="none" w:sz="0" w:space="0" w:color="auto"/>
            <w:right w:val="none" w:sz="0" w:space="0" w:color="auto"/>
          </w:divBdr>
        </w:div>
        <w:div w:id="1757898758">
          <w:marLeft w:val="0"/>
          <w:marRight w:val="0"/>
          <w:marTop w:val="0"/>
          <w:marBottom w:val="0"/>
          <w:divBdr>
            <w:top w:val="none" w:sz="0" w:space="0" w:color="auto"/>
            <w:left w:val="none" w:sz="0" w:space="0" w:color="auto"/>
            <w:bottom w:val="none" w:sz="0" w:space="0" w:color="auto"/>
            <w:right w:val="none" w:sz="0" w:space="0" w:color="auto"/>
          </w:divBdr>
        </w:div>
        <w:div w:id="1710182895">
          <w:marLeft w:val="0"/>
          <w:marRight w:val="0"/>
          <w:marTop w:val="0"/>
          <w:marBottom w:val="0"/>
          <w:divBdr>
            <w:top w:val="none" w:sz="0" w:space="0" w:color="auto"/>
            <w:left w:val="none" w:sz="0" w:space="0" w:color="auto"/>
            <w:bottom w:val="none" w:sz="0" w:space="0" w:color="auto"/>
            <w:right w:val="none" w:sz="0" w:space="0" w:color="auto"/>
          </w:divBdr>
        </w:div>
        <w:div w:id="1402294510">
          <w:marLeft w:val="0"/>
          <w:marRight w:val="0"/>
          <w:marTop w:val="0"/>
          <w:marBottom w:val="0"/>
          <w:divBdr>
            <w:top w:val="none" w:sz="0" w:space="0" w:color="auto"/>
            <w:left w:val="none" w:sz="0" w:space="0" w:color="auto"/>
            <w:bottom w:val="none" w:sz="0" w:space="0" w:color="auto"/>
            <w:right w:val="none" w:sz="0" w:space="0" w:color="auto"/>
          </w:divBdr>
        </w:div>
        <w:div w:id="1237278216">
          <w:marLeft w:val="0"/>
          <w:marRight w:val="0"/>
          <w:marTop w:val="0"/>
          <w:marBottom w:val="0"/>
          <w:divBdr>
            <w:top w:val="none" w:sz="0" w:space="0" w:color="auto"/>
            <w:left w:val="none" w:sz="0" w:space="0" w:color="auto"/>
            <w:bottom w:val="none" w:sz="0" w:space="0" w:color="auto"/>
            <w:right w:val="none" w:sz="0" w:space="0" w:color="auto"/>
          </w:divBdr>
        </w:div>
        <w:div w:id="238295828">
          <w:marLeft w:val="0"/>
          <w:marRight w:val="0"/>
          <w:marTop w:val="0"/>
          <w:marBottom w:val="0"/>
          <w:divBdr>
            <w:top w:val="none" w:sz="0" w:space="0" w:color="auto"/>
            <w:left w:val="none" w:sz="0" w:space="0" w:color="auto"/>
            <w:bottom w:val="none" w:sz="0" w:space="0" w:color="auto"/>
            <w:right w:val="none" w:sz="0" w:space="0" w:color="auto"/>
          </w:divBdr>
        </w:div>
        <w:div w:id="1605650390">
          <w:marLeft w:val="0"/>
          <w:marRight w:val="0"/>
          <w:marTop w:val="0"/>
          <w:marBottom w:val="0"/>
          <w:divBdr>
            <w:top w:val="none" w:sz="0" w:space="0" w:color="auto"/>
            <w:left w:val="none" w:sz="0" w:space="0" w:color="auto"/>
            <w:bottom w:val="none" w:sz="0" w:space="0" w:color="auto"/>
            <w:right w:val="none" w:sz="0" w:space="0" w:color="auto"/>
          </w:divBdr>
        </w:div>
        <w:div w:id="93983638">
          <w:marLeft w:val="0"/>
          <w:marRight w:val="0"/>
          <w:marTop w:val="0"/>
          <w:marBottom w:val="0"/>
          <w:divBdr>
            <w:top w:val="none" w:sz="0" w:space="0" w:color="auto"/>
            <w:left w:val="none" w:sz="0" w:space="0" w:color="auto"/>
            <w:bottom w:val="none" w:sz="0" w:space="0" w:color="auto"/>
            <w:right w:val="none" w:sz="0" w:space="0" w:color="auto"/>
          </w:divBdr>
        </w:div>
        <w:div w:id="1663466988">
          <w:marLeft w:val="0"/>
          <w:marRight w:val="0"/>
          <w:marTop w:val="0"/>
          <w:marBottom w:val="0"/>
          <w:divBdr>
            <w:top w:val="none" w:sz="0" w:space="0" w:color="auto"/>
            <w:left w:val="none" w:sz="0" w:space="0" w:color="auto"/>
            <w:bottom w:val="none" w:sz="0" w:space="0" w:color="auto"/>
            <w:right w:val="none" w:sz="0" w:space="0" w:color="auto"/>
          </w:divBdr>
        </w:div>
        <w:div w:id="1927494479">
          <w:marLeft w:val="0"/>
          <w:marRight w:val="0"/>
          <w:marTop w:val="0"/>
          <w:marBottom w:val="0"/>
          <w:divBdr>
            <w:top w:val="none" w:sz="0" w:space="0" w:color="auto"/>
            <w:left w:val="none" w:sz="0" w:space="0" w:color="auto"/>
            <w:bottom w:val="none" w:sz="0" w:space="0" w:color="auto"/>
            <w:right w:val="none" w:sz="0" w:space="0" w:color="auto"/>
          </w:divBdr>
        </w:div>
        <w:div w:id="1279144556">
          <w:marLeft w:val="0"/>
          <w:marRight w:val="0"/>
          <w:marTop w:val="0"/>
          <w:marBottom w:val="0"/>
          <w:divBdr>
            <w:top w:val="none" w:sz="0" w:space="0" w:color="auto"/>
            <w:left w:val="none" w:sz="0" w:space="0" w:color="auto"/>
            <w:bottom w:val="none" w:sz="0" w:space="0" w:color="auto"/>
            <w:right w:val="none" w:sz="0" w:space="0" w:color="auto"/>
          </w:divBdr>
        </w:div>
        <w:div w:id="54818212">
          <w:marLeft w:val="0"/>
          <w:marRight w:val="0"/>
          <w:marTop w:val="0"/>
          <w:marBottom w:val="0"/>
          <w:divBdr>
            <w:top w:val="none" w:sz="0" w:space="0" w:color="auto"/>
            <w:left w:val="none" w:sz="0" w:space="0" w:color="auto"/>
            <w:bottom w:val="none" w:sz="0" w:space="0" w:color="auto"/>
            <w:right w:val="none" w:sz="0" w:space="0" w:color="auto"/>
          </w:divBdr>
        </w:div>
        <w:div w:id="1327437110">
          <w:marLeft w:val="0"/>
          <w:marRight w:val="0"/>
          <w:marTop w:val="0"/>
          <w:marBottom w:val="0"/>
          <w:divBdr>
            <w:top w:val="none" w:sz="0" w:space="0" w:color="auto"/>
            <w:left w:val="none" w:sz="0" w:space="0" w:color="auto"/>
            <w:bottom w:val="none" w:sz="0" w:space="0" w:color="auto"/>
            <w:right w:val="none" w:sz="0" w:space="0" w:color="auto"/>
          </w:divBdr>
        </w:div>
        <w:div w:id="891041411">
          <w:marLeft w:val="0"/>
          <w:marRight w:val="0"/>
          <w:marTop w:val="0"/>
          <w:marBottom w:val="0"/>
          <w:divBdr>
            <w:top w:val="none" w:sz="0" w:space="0" w:color="auto"/>
            <w:left w:val="none" w:sz="0" w:space="0" w:color="auto"/>
            <w:bottom w:val="none" w:sz="0" w:space="0" w:color="auto"/>
            <w:right w:val="none" w:sz="0" w:space="0" w:color="auto"/>
          </w:divBdr>
        </w:div>
        <w:div w:id="1608542078">
          <w:marLeft w:val="0"/>
          <w:marRight w:val="0"/>
          <w:marTop w:val="0"/>
          <w:marBottom w:val="0"/>
          <w:divBdr>
            <w:top w:val="none" w:sz="0" w:space="0" w:color="auto"/>
            <w:left w:val="none" w:sz="0" w:space="0" w:color="auto"/>
            <w:bottom w:val="none" w:sz="0" w:space="0" w:color="auto"/>
            <w:right w:val="none" w:sz="0" w:space="0" w:color="auto"/>
          </w:divBdr>
        </w:div>
        <w:div w:id="1665667133">
          <w:marLeft w:val="0"/>
          <w:marRight w:val="0"/>
          <w:marTop w:val="0"/>
          <w:marBottom w:val="0"/>
          <w:divBdr>
            <w:top w:val="none" w:sz="0" w:space="0" w:color="auto"/>
            <w:left w:val="none" w:sz="0" w:space="0" w:color="auto"/>
            <w:bottom w:val="none" w:sz="0" w:space="0" w:color="auto"/>
            <w:right w:val="none" w:sz="0" w:space="0" w:color="auto"/>
          </w:divBdr>
        </w:div>
        <w:div w:id="241959540">
          <w:marLeft w:val="0"/>
          <w:marRight w:val="0"/>
          <w:marTop w:val="0"/>
          <w:marBottom w:val="0"/>
          <w:divBdr>
            <w:top w:val="none" w:sz="0" w:space="0" w:color="auto"/>
            <w:left w:val="none" w:sz="0" w:space="0" w:color="auto"/>
            <w:bottom w:val="none" w:sz="0" w:space="0" w:color="auto"/>
            <w:right w:val="none" w:sz="0" w:space="0" w:color="auto"/>
          </w:divBdr>
        </w:div>
        <w:div w:id="830486193">
          <w:marLeft w:val="0"/>
          <w:marRight w:val="0"/>
          <w:marTop w:val="0"/>
          <w:marBottom w:val="0"/>
          <w:divBdr>
            <w:top w:val="none" w:sz="0" w:space="0" w:color="auto"/>
            <w:left w:val="none" w:sz="0" w:space="0" w:color="auto"/>
            <w:bottom w:val="none" w:sz="0" w:space="0" w:color="auto"/>
            <w:right w:val="none" w:sz="0" w:space="0" w:color="auto"/>
          </w:divBdr>
        </w:div>
        <w:div w:id="945112122">
          <w:marLeft w:val="0"/>
          <w:marRight w:val="0"/>
          <w:marTop w:val="0"/>
          <w:marBottom w:val="0"/>
          <w:divBdr>
            <w:top w:val="none" w:sz="0" w:space="0" w:color="auto"/>
            <w:left w:val="none" w:sz="0" w:space="0" w:color="auto"/>
            <w:bottom w:val="none" w:sz="0" w:space="0" w:color="auto"/>
            <w:right w:val="none" w:sz="0" w:space="0" w:color="auto"/>
          </w:divBdr>
        </w:div>
        <w:div w:id="1868441960">
          <w:marLeft w:val="0"/>
          <w:marRight w:val="0"/>
          <w:marTop w:val="0"/>
          <w:marBottom w:val="0"/>
          <w:divBdr>
            <w:top w:val="none" w:sz="0" w:space="0" w:color="auto"/>
            <w:left w:val="none" w:sz="0" w:space="0" w:color="auto"/>
            <w:bottom w:val="none" w:sz="0" w:space="0" w:color="auto"/>
            <w:right w:val="none" w:sz="0" w:space="0" w:color="auto"/>
          </w:divBdr>
        </w:div>
        <w:div w:id="194315514">
          <w:marLeft w:val="0"/>
          <w:marRight w:val="0"/>
          <w:marTop w:val="0"/>
          <w:marBottom w:val="0"/>
          <w:divBdr>
            <w:top w:val="none" w:sz="0" w:space="0" w:color="auto"/>
            <w:left w:val="none" w:sz="0" w:space="0" w:color="auto"/>
            <w:bottom w:val="none" w:sz="0" w:space="0" w:color="auto"/>
            <w:right w:val="none" w:sz="0" w:space="0" w:color="auto"/>
          </w:divBdr>
        </w:div>
        <w:div w:id="1666086780">
          <w:marLeft w:val="0"/>
          <w:marRight w:val="0"/>
          <w:marTop w:val="0"/>
          <w:marBottom w:val="0"/>
          <w:divBdr>
            <w:top w:val="none" w:sz="0" w:space="0" w:color="auto"/>
            <w:left w:val="none" w:sz="0" w:space="0" w:color="auto"/>
            <w:bottom w:val="none" w:sz="0" w:space="0" w:color="auto"/>
            <w:right w:val="none" w:sz="0" w:space="0" w:color="auto"/>
          </w:divBdr>
        </w:div>
        <w:div w:id="168298644">
          <w:marLeft w:val="0"/>
          <w:marRight w:val="0"/>
          <w:marTop w:val="0"/>
          <w:marBottom w:val="0"/>
          <w:divBdr>
            <w:top w:val="none" w:sz="0" w:space="0" w:color="auto"/>
            <w:left w:val="none" w:sz="0" w:space="0" w:color="auto"/>
            <w:bottom w:val="none" w:sz="0" w:space="0" w:color="auto"/>
            <w:right w:val="none" w:sz="0" w:space="0" w:color="auto"/>
          </w:divBdr>
        </w:div>
        <w:div w:id="399787555">
          <w:marLeft w:val="0"/>
          <w:marRight w:val="0"/>
          <w:marTop w:val="0"/>
          <w:marBottom w:val="0"/>
          <w:divBdr>
            <w:top w:val="none" w:sz="0" w:space="0" w:color="auto"/>
            <w:left w:val="none" w:sz="0" w:space="0" w:color="auto"/>
            <w:bottom w:val="none" w:sz="0" w:space="0" w:color="auto"/>
            <w:right w:val="none" w:sz="0" w:space="0" w:color="auto"/>
          </w:divBdr>
        </w:div>
        <w:div w:id="1481851490">
          <w:marLeft w:val="0"/>
          <w:marRight w:val="0"/>
          <w:marTop w:val="0"/>
          <w:marBottom w:val="0"/>
          <w:divBdr>
            <w:top w:val="none" w:sz="0" w:space="0" w:color="auto"/>
            <w:left w:val="none" w:sz="0" w:space="0" w:color="auto"/>
            <w:bottom w:val="none" w:sz="0" w:space="0" w:color="auto"/>
            <w:right w:val="none" w:sz="0" w:space="0" w:color="auto"/>
          </w:divBdr>
        </w:div>
        <w:div w:id="1249076011">
          <w:marLeft w:val="0"/>
          <w:marRight w:val="0"/>
          <w:marTop w:val="0"/>
          <w:marBottom w:val="0"/>
          <w:divBdr>
            <w:top w:val="none" w:sz="0" w:space="0" w:color="auto"/>
            <w:left w:val="none" w:sz="0" w:space="0" w:color="auto"/>
            <w:bottom w:val="none" w:sz="0" w:space="0" w:color="auto"/>
            <w:right w:val="none" w:sz="0" w:space="0" w:color="auto"/>
          </w:divBdr>
        </w:div>
        <w:div w:id="33235878">
          <w:marLeft w:val="0"/>
          <w:marRight w:val="0"/>
          <w:marTop w:val="0"/>
          <w:marBottom w:val="0"/>
          <w:divBdr>
            <w:top w:val="none" w:sz="0" w:space="0" w:color="auto"/>
            <w:left w:val="none" w:sz="0" w:space="0" w:color="auto"/>
            <w:bottom w:val="none" w:sz="0" w:space="0" w:color="auto"/>
            <w:right w:val="none" w:sz="0" w:space="0" w:color="auto"/>
          </w:divBdr>
        </w:div>
        <w:div w:id="648750243">
          <w:marLeft w:val="0"/>
          <w:marRight w:val="0"/>
          <w:marTop w:val="0"/>
          <w:marBottom w:val="0"/>
          <w:divBdr>
            <w:top w:val="none" w:sz="0" w:space="0" w:color="auto"/>
            <w:left w:val="none" w:sz="0" w:space="0" w:color="auto"/>
            <w:bottom w:val="none" w:sz="0" w:space="0" w:color="auto"/>
            <w:right w:val="none" w:sz="0" w:space="0" w:color="auto"/>
          </w:divBdr>
        </w:div>
        <w:div w:id="326248257">
          <w:marLeft w:val="0"/>
          <w:marRight w:val="0"/>
          <w:marTop w:val="0"/>
          <w:marBottom w:val="0"/>
          <w:divBdr>
            <w:top w:val="none" w:sz="0" w:space="0" w:color="auto"/>
            <w:left w:val="none" w:sz="0" w:space="0" w:color="auto"/>
            <w:bottom w:val="none" w:sz="0" w:space="0" w:color="auto"/>
            <w:right w:val="none" w:sz="0" w:space="0" w:color="auto"/>
          </w:divBdr>
        </w:div>
        <w:div w:id="190146312">
          <w:marLeft w:val="0"/>
          <w:marRight w:val="0"/>
          <w:marTop w:val="0"/>
          <w:marBottom w:val="0"/>
          <w:divBdr>
            <w:top w:val="none" w:sz="0" w:space="0" w:color="auto"/>
            <w:left w:val="none" w:sz="0" w:space="0" w:color="auto"/>
            <w:bottom w:val="none" w:sz="0" w:space="0" w:color="auto"/>
            <w:right w:val="none" w:sz="0" w:space="0" w:color="auto"/>
          </w:divBdr>
        </w:div>
        <w:div w:id="1283465532">
          <w:marLeft w:val="0"/>
          <w:marRight w:val="0"/>
          <w:marTop w:val="0"/>
          <w:marBottom w:val="0"/>
          <w:divBdr>
            <w:top w:val="none" w:sz="0" w:space="0" w:color="auto"/>
            <w:left w:val="none" w:sz="0" w:space="0" w:color="auto"/>
            <w:bottom w:val="none" w:sz="0" w:space="0" w:color="auto"/>
            <w:right w:val="none" w:sz="0" w:space="0" w:color="auto"/>
          </w:divBdr>
        </w:div>
        <w:div w:id="2046175063">
          <w:marLeft w:val="0"/>
          <w:marRight w:val="0"/>
          <w:marTop w:val="0"/>
          <w:marBottom w:val="0"/>
          <w:divBdr>
            <w:top w:val="none" w:sz="0" w:space="0" w:color="auto"/>
            <w:left w:val="none" w:sz="0" w:space="0" w:color="auto"/>
            <w:bottom w:val="none" w:sz="0" w:space="0" w:color="auto"/>
            <w:right w:val="none" w:sz="0" w:space="0" w:color="auto"/>
          </w:divBdr>
        </w:div>
        <w:div w:id="1424838881">
          <w:marLeft w:val="0"/>
          <w:marRight w:val="0"/>
          <w:marTop w:val="0"/>
          <w:marBottom w:val="0"/>
          <w:divBdr>
            <w:top w:val="none" w:sz="0" w:space="0" w:color="auto"/>
            <w:left w:val="none" w:sz="0" w:space="0" w:color="auto"/>
            <w:bottom w:val="none" w:sz="0" w:space="0" w:color="auto"/>
            <w:right w:val="none" w:sz="0" w:space="0" w:color="auto"/>
          </w:divBdr>
        </w:div>
        <w:div w:id="1778140238">
          <w:marLeft w:val="0"/>
          <w:marRight w:val="0"/>
          <w:marTop w:val="0"/>
          <w:marBottom w:val="0"/>
          <w:divBdr>
            <w:top w:val="none" w:sz="0" w:space="0" w:color="auto"/>
            <w:left w:val="none" w:sz="0" w:space="0" w:color="auto"/>
            <w:bottom w:val="none" w:sz="0" w:space="0" w:color="auto"/>
            <w:right w:val="none" w:sz="0" w:space="0" w:color="auto"/>
          </w:divBdr>
        </w:div>
        <w:div w:id="97991322">
          <w:marLeft w:val="0"/>
          <w:marRight w:val="0"/>
          <w:marTop w:val="0"/>
          <w:marBottom w:val="0"/>
          <w:divBdr>
            <w:top w:val="none" w:sz="0" w:space="0" w:color="auto"/>
            <w:left w:val="none" w:sz="0" w:space="0" w:color="auto"/>
            <w:bottom w:val="none" w:sz="0" w:space="0" w:color="auto"/>
            <w:right w:val="none" w:sz="0" w:space="0" w:color="auto"/>
          </w:divBdr>
        </w:div>
        <w:div w:id="935208325">
          <w:marLeft w:val="0"/>
          <w:marRight w:val="0"/>
          <w:marTop w:val="0"/>
          <w:marBottom w:val="0"/>
          <w:divBdr>
            <w:top w:val="none" w:sz="0" w:space="0" w:color="auto"/>
            <w:left w:val="none" w:sz="0" w:space="0" w:color="auto"/>
            <w:bottom w:val="none" w:sz="0" w:space="0" w:color="auto"/>
            <w:right w:val="none" w:sz="0" w:space="0" w:color="auto"/>
          </w:divBdr>
        </w:div>
        <w:div w:id="1883012499">
          <w:marLeft w:val="0"/>
          <w:marRight w:val="0"/>
          <w:marTop w:val="0"/>
          <w:marBottom w:val="0"/>
          <w:divBdr>
            <w:top w:val="none" w:sz="0" w:space="0" w:color="auto"/>
            <w:left w:val="none" w:sz="0" w:space="0" w:color="auto"/>
            <w:bottom w:val="none" w:sz="0" w:space="0" w:color="auto"/>
            <w:right w:val="none" w:sz="0" w:space="0" w:color="auto"/>
          </w:divBdr>
        </w:div>
        <w:div w:id="496193394">
          <w:marLeft w:val="0"/>
          <w:marRight w:val="0"/>
          <w:marTop w:val="0"/>
          <w:marBottom w:val="0"/>
          <w:divBdr>
            <w:top w:val="none" w:sz="0" w:space="0" w:color="auto"/>
            <w:left w:val="none" w:sz="0" w:space="0" w:color="auto"/>
            <w:bottom w:val="none" w:sz="0" w:space="0" w:color="auto"/>
            <w:right w:val="none" w:sz="0" w:space="0" w:color="auto"/>
          </w:divBdr>
        </w:div>
        <w:div w:id="2055808237">
          <w:marLeft w:val="0"/>
          <w:marRight w:val="0"/>
          <w:marTop w:val="0"/>
          <w:marBottom w:val="0"/>
          <w:divBdr>
            <w:top w:val="none" w:sz="0" w:space="0" w:color="auto"/>
            <w:left w:val="none" w:sz="0" w:space="0" w:color="auto"/>
            <w:bottom w:val="none" w:sz="0" w:space="0" w:color="auto"/>
            <w:right w:val="none" w:sz="0" w:space="0" w:color="auto"/>
          </w:divBdr>
        </w:div>
        <w:div w:id="436756730">
          <w:marLeft w:val="0"/>
          <w:marRight w:val="0"/>
          <w:marTop w:val="0"/>
          <w:marBottom w:val="0"/>
          <w:divBdr>
            <w:top w:val="none" w:sz="0" w:space="0" w:color="auto"/>
            <w:left w:val="none" w:sz="0" w:space="0" w:color="auto"/>
            <w:bottom w:val="none" w:sz="0" w:space="0" w:color="auto"/>
            <w:right w:val="none" w:sz="0" w:space="0" w:color="auto"/>
          </w:divBdr>
        </w:div>
        <w:div w:id="102193096">
          <w:marLeft w:val="0"/>
          <w:marRight w:val="0"/>
          <w:marTop w:val="0"/>
          <w:marBottom w:val="0"/>
          <w:divBdr>
            <w:top w:val="none" w:sz="0" w:space="0" w:color="auto"/>
            <w:left w:val="none" w:sz="0" w:space="0" w:color="auto"/>
            <w:bottom w:val="none" w:sz="0" w:space="0" w:color="auto"/>
            <w:right w:val="none" w:sz="0" w:space="0" w:color="auto"/>
          </w:divBdr>
        </w:div>
        <w:div w:id="1159728810">
          <w:marLeft w:val="0"/>
          <w:marRight w:val="0"/>
          <w:marTop w:val="0"/>
          <w:marBottom w:val="0"/>
          <w:divBdr>
            <w:top w:val="none" w:sz="0" w:space="0" w:color="auto"/>
            <w:left w:val="none" w:sz="0" w:space="0" w:color="auto"/>
            <w:bottom w:val="none" w:sz="0" w:space="0" w:color="auto"/>
            <w:right w:val="none" w:sz="0" w:space="0" w:color="auto"/>
          </w:divBdr>
        </w:div>
        <w:div w:id="616180865">
          <w:marLeft w:val="0"/>
          <w:marRight w:val="0"/>
          <w:marTop w:val="0"/>
          <w:marBottom w:val="0"/>
          <w:divBdr>
            <w:top w:val="none" w:sz="0" w:space="0" w:color="auto"/>
            <w:left w:val="none" w:sz="0" w:space="0" w:color="auto"/>
            <w:bottom w:val="none" w:sz="0" w:space="0" w:color="auto"/>
            <w:right w:val="none" w:sz="0" w:space="0" w:color="auto"/>
          </w:divBdr>
        </w:div>
        <w:div w:id="1902522243">
          <w:marLeft w:val="0"/>
          <w:marRight w:val="0"/>
          <w:marTop w:val="0"/>
          <w:marBottom w:val="0"/>
          <w:divBdr>
            <w:top w:val="none" w:sz="0" w:space="0" w:color="auto"/>
            <w:left w:val="none" w:sz="0" w:space="0" w:color="auto"/>
            <w:bottom w:val="none" w:sz="0" w:space="0" w:color="auto"/>
            <w:right w:val="none" w:sz="0" w:space="0" w:color="auto"/>
          </w:divBdr>
        </w:div>
        <w:div w:id="2136095354">
          <w:marLeft w:val="0"/>
          <w:marRight w:val="0"/>
          <w:marTop w:val="0"/>
          <w:marBottom w:val="0"/>
          <w:divBdr>
            <w:top w:val="none" w:sz="0" w:space="0" w:color="auto"/>
            <w:left w:val="none" w:sz="0" w:space="0" w:color="auto"/>
            <w:bottom w:val="none" w:sz="0" w:space="0" w:color="auto"/>
            <w:right w:val="none" w:sz="0" w:space="0" w:color="auto"/>
          </w:divBdr>
        </w:div>
        <w:div w:id="100534112">
          <w:marLeft w:val="0"/>
          <w:marRight w:val="0"/>
          <w:marTop w:val="0"/>
          <w:marBottom w:val="0"/>
          <w:divBdr>
            <w:top w:val="none" w:sz="0" w:space="0" w:color="auto"/>
            <w:left w:val="none" w:sz="0" w:space="0" w:color="auto"/>
            <w:bottom w:val="none" w:sz="0" w:space="0" w:color="auto"/>
            <w:right w:val="none" w:sz="0" w:space="0" w:color="auto"/>
          </w:divBdr>
        </w:div>
        <w:div w:id="153375742">
          <w:marLeft w:val="0"/>
          <w:marRight w:val="0"/>
          <w:marTop w:val="0"/>
          <w:marBottom w:val="0"/>
          <w:divBdr>
            <w:top w:val="none" w:sz="0" w:space="0" w:color="auto"/>
            <w:left w:val="none" w:sz="0" w:space="0" w:color="auto"/>
            <w:bottom w:val="none" w:sz="0" w:space="0" w:color="auto"/>
            <w:right w:val="none" w:sz="0" w:space="0" w:color="auto"/>
          </w:divBdr>
        </w:div>
        <w:div w:id="1229534784">
          <w:marLeft w:val="0"/>
          <w:marRight w:val="0"/>
          <w:marTop w:val="0"/>
          <w:marBottom w:val="0"/>
          <w:divBdr>
            <w:top w:val="none" w:sz="0" w:space="0" w:color="auto"/>
            <w:left w:val="none" w:sz="0" w:space="0" w:color="auto"/>
            <w:bottom w:val="none" w:sz="0" w:space="0" w:color="auto"/>
            <w:right w:val="none" w:sz="0" w:space="0" w:color="auto"/>
          </w:divBdr>
        </w:div>
        <w:div w:id="1585797984">
          <w:marLeft w:val="0"/>
          <w:marRight w:val="0"/>
          <w:marTop w:val="0"/>
          <w:marBottom w:val="0"/>
          <w:divBdr>
            <w:top w:val="none" w:sz="0" w:space="0" w:color="auto"/>
            <w:left w:val="none" w:sz="0" w:space="0" w:color="auto"/>
            <w:bottom w:val="none" w:sz="0" w:space="0" w:color="auto"/>
            <w:right w:val="none" w:sz="0" w:space="0" w:color="auto"/>
          </w:divBdr>
        </w:div>
        <w:div w:id="384110512">
          <w:marLeft w:val="0"/>
          <w:marRight w:val="0"/>
          <w:marTop w:val="0"/>
          <w:marBottom w:val="0"/>
          <w:divBdr>
            <w:top w:val="none" w:sz="0" w:space="0" w:color="auto"/>
            <w:left w:val="none" w:sz="0" w:space="0" w:color="auto"/>
            <w:bottom w:val="none" w:sz="0" w:space="0" w:color="auto"/>
            <w:right w:val="none" w:sz="0" w:space="0" w:color="auto"/>
          </w:divBdr>
        </w:div>
        <w:div w:id="1322811235">
          <w:marLeft w:val="0"/>
          <w:marRight w:val="0"/>
          <w:marTop w:val="0"/>
          <w:marBottom w:val="0"/>
          <w:divBdr>
            <w:top w:val="none" w:sz="0" w:space="0" w:color="auto"/>
            <w:left w:val="none" w:sz="0" w:space="0" w:color="auto"/>
            <w:bottom w:val="none" w:sz="0" w:space="0" w:color="auto"/>
            <w:right w:val="none" w:sz="0" w:space="0" w:color="auto"/>
          </w:divBdr>
        </w:div>
        <w:div w:id="702556840">
          <w:marLeft w:val="0"/>
          <w:marRight w:val="0"/>
          <w:marTop w:val="0"/>
          <w:marBottom w:val="0"/>
          <w:divBdr>
            <w:top w:val="none" w:sz="0" w:space="0" w:color="auto"/>
            <w:left w:val="none" w:sz="0" w:space="0" w:color="auto"/>
            <w:bottom w:val="none" w:sz="0" w:space="0" w:color="auto"/>
            <w:right w:val="none" w:sz="0" w:space="0" w:color="auto"/>
          </w:divBdr>
        </w:div>
        <w:div w:id="367491998">
          <w:marLeft w:val="0"/>
          <w:marRight w:val="0"/>
          <w:marTop w:val="0"/>
          <w:marBottom w:val="0"/>
          <w:divBdr>
            <w:top w:val="none" w:sz="0" w:space="0" w:color="auto"/>
            <w:left w:val="none" w:sz="0" w:space="0" w:color="auto"/>
            <w:bottom w:val="none" w:sz="0" w:space="0" w:color="auto"/>
            <w:right w:val="none" w:sz="0" w:space="0" w:color="auto"/>
          </w:divBdr>
        </w:div>
        <w:div w:id="411322156">
          <w:marLeft w:val="0"/>
          <w:marRight w:val="0"/>
          <w:marTop w:val="0"/>
          <w:marBottom w:val="0"/>
          <w:divBdr>
            <w:top w:val="none" w:sz="0" w:space="0" w:color="auto"/>
            <w:left w:val="none" w:sz="0" w:space="0" w:color="auto"/>
            <w:bottom w:val="none" w:sz="0" w:space="0" w:color="auto"/>
            <w:right w:val="none" w:sz="0" w:space="0" w:color="auto"/>
          </w:divBdr>
        </w:div>
        <w:div w:id="256866351">
          <w:marLeft w:val="0"/>
          <w:marRight w:val="0"/>
          <w:marTop w:val="0"/>
          <w:marBottom w:val="0"/>
          <w:divBdr>
            <w:top w:val="none" w:sz="0" w:space="0" w:color="auto"/>
            <w:left w:val="none" w:sz="0" w:space="0" w:color="auto"/>
            <w:bottom w:val="none" w:sz="0" w:space="0" w:color="auto"/>
            <w:right w:val="none" w:sz="0" w:space="0" w:color="auto"/>
          </w:divBdr>
        </w:div>
        <w:div w:id="1371879890">
          <w:marLeft w:val="0"/>
          <w:marRight w:val="0"/>
          <w:marTop w:val="0"/>
          <w:marBottom w:val="0"/>
          <w:divBdr>
            <w:top w:val="none" w:sz="0" w:space="0" w:color="auto"/>
            <w:left w:val="none" w:sz="0" w:space="0" w:color="auto"/>
            <w:bottom w:val="none" w:sz="0" w:space="0" w:color="auto"/>
            <w:right w:val="none" w:sz="0" w:space="0" w:color="auto"/>
          </w:divBdr>
        </w:div>
        <w:div w:id="871695825">
          <w:marLeft w:val="0"/>
          <w:marRight w:val="0"/>
          <w:marTop w:val="0"/>
          <w:marBottom w:val="0"/>
          <w:divBdr>
            <w:top w:val="none" w:sz="0" w:space="0" w:color="auto"/>
            <w:left w:val="none" w:sz="0" w:space="0" w:color="auto"/>
            <w:bottom w:val="none" w:sz="0" w:space="0" w:color="auto"/>
            <w:right w:val="none" w:sz="0" w:space="0" w:color="auto"/>
          </w:divBdr>
        </w:div>
        <w:div w:id="697125766">
          <w:marLeft w:val="0"/>
          <w:marRight w:val="0"/>
          <w:marTop w:val="0"/>
          <w:marBottom w:val="0"/>
          <w:divBdr>
            <w:top w:val="none" w:sz="0" w:space="0" w:color="auto"/>
            <w:left w:val="none" w:sz="0" w:space="0" w:color="auto"/>
            <w:bottom w:val="none" w:sz="0" w:space="0" w:color="auto"/>
            <w:right w:val="none" w:sz="0" w:space="0" w:color="auto"/>
          </w:divBdr>
        </w:div>
        <w:div w:id="2061393865">
          <w:marLeft w:val="0"/>
          <w:marRight w:val="0"/>
          <w:marTop w:val="0"/>
          <w:marBottom w:val="0"/>
          <w:divBdr>
            <w:top w:val="none" w:sz="0" w:space="0" w:color="auto"/>
            <w:left w:val="none" w:sz="0" w:space="0" w:color="auto"/>
            <w:bottom w:val="none" w:sz="0" w:space="0" w:color="auto"/>
            <w:right w:val="none" w:sz="0" w:space="0" w:color="auto"/>
          </w:divBdr>
        </w:div>
        <w:div w:id="1022627271">
          <w:marLeft w:val="0"/>
          <w:marRight w:val="0"/>
          <w:marTop w:val="0"/>
          <w:marBottom w:val="0"/>
          <w:divBdr>
            <w:top w:val="none" w:sz="0" w:space="0" w:color="auto"/>
            <w:left w:val="none" w:sz="0" w:space="0" w:color="auto"/>
            <w:bottom w:val="none" w:sz="0" w:space="0" w:color="auto"/>
            <w:right w:val="none" w:sz="0" w:space="0" w:color="auto"/>
          </w:divBdr>
        </w:div>
        <w:div w:id="95715195">
          <w:marLeft w:val="0"/>
          <w:marRight w:val="0"/>
          <w:marTop w:val="0"/>
          <w:marBottom w:val="0"/>
          <w:divBdr>
            <w:top w:val="none" w:sz="0" w:space="0" w:color="auto"/>
            <w:left w:val="none" w:sz="0" w:space="0" w:color="auto"/>
            <w:bottom w:val="none" w:sz="0" w:space="0" w:color="auto"/>
            <w:right w:val="none" w:sz="0" w:space="0" w:color="auto"/>
          </w:divBdr>
        </w:div>
        <w:div w:id="981034845">
          <w:marLeft w:val="0"/>
          <w:marRight w:val="0"/>
          <w:marTop w:val="0"/>
          <w:marBottom w:val="0"/>
          <w:divBdr>
            <w:top w:val="none" w:sz="0" w:space="0" w:color="auto"/>
            <w:left w:val="none" w:sz="0" w:space="0" w:color="auto"/>
            <w:bottom w:val="none" w:sz="0" w:space="0" w:color="auto"/>
            <w:right w:val="none" w:sz="0" w:space="0" w:color="auto"/>
          </w:divBdr>
        </w:div>
        <w:div w:id="113797330">
          <w:marLeft w:val="0"/>
          <w:marRight w:val="0"/>
          <w:marTop w:val="0"/>
          <w:marBottom w:val="0"/>
          <w:divBdr>
            <w:top w:val="none" w:sz="0" w:space="0" w:color="auto"/>
            <w:left w:val="none" w:sz="0" w:space="0" w:color="auto"/>
            <w:bottom w:val="none" w:sz="0" w:space="0" w:color="auto"/>
            <w:right w:val="none" w:sz="0" w:space="0" w:color="auto"/>
          </w:divBdr>
        </w:div>
        <w:div w:id="1442604166">
          <w:marLeft w:val="0"/>
          <w:marRight w:val="0"/>
          <w:marTop w:val="0"/>
          <w:marBottom w:val="0"/>
          <w:divBdr>
            <w:top w:val="none" w:sz="0" w:space="0" w:color="auto"/>
            <w:left w:val="none" w:sz="0" w:space="0" w:color="auto"/>
            <w:bottom w:val="none" w:sz="0" w:space="0" w:color="auto"/>
            <w:right w:val="none" w:sz="0" w:space="0" w:color="auto"/>
          </w:divBdr>
        </w:div>
        <w:div w:id="330372169">
          <w:marLeft w:val="0"/>
          <w:marRight w:val="0"/>
          <w:marTop w:val="0"/>
          <w:marBottom w:val="0"/>
          <w:divBdr>
            <w:top w:val="none" w:sz="0" w:space="0" w:color="auto"/>
            <w:left w:val="none" w:sz="0" w:space="0" w:color="auto"/>
            <w:bottom w:val="none" w:sz="0" w:space="0" w:color="auto"/>
            <w:right w:val="none" w:sz="0" w:space="0" w:color="auto"/>
          </w:divBdr>
        </w:div>
        <w:div w:id="1035151950">
          <w:marLeft w:val="0"/>
          <w:marRight w:val="0"/>
          <w:marTop w:val="0"/>
          <w:marBottom w:val="0"/>
          <w:divBdr>
            <w:top w:val="none" w:sz="0" w:space="0" w:color="auto"/>
            <w:left w:val="none" w:sz="0" w:space="0" w:color="auto"/>
            <w:bottom w:val="none" w:sz="0" w:space="0" w:color="auto"/>
            <w:right w:val="none" w:sz="0" w:space="0" w:color="auto"/>
          </w:divBdr>
        </w:div>
        <w:div w:id="96829260">
          <w:marLeft w:val="0"/>
          <w:marRight w:val="0"/>
          <w:marTop w:val="0"/>
          <w:marBottom w:val="0"/>
          <w:divBdr>
            <w:top w:val="none" w:sz="0" w:space="0" w:color="auto"/>
            <w:left w:val="none" w:sz="0" w:space="0" w:color="auto"/>
            <w:bottom w:val="none" w:sz="0" w:space="0" w:color="auto"/>
            <w:right w:val="none" w:sz="0" w:space="0" w:color="auto"/>
          </w:divBdr>
        </w:div>
        <w:div w:id="605425878">
          <w:marLeft w:val="0"/>
          <w:marRight w:val="0"/>
          <w:marTop w:val="0"/>
          <w:marBottom w:val="0"/>
          <w:divBdr>
            <w:top w:val="none" w:sz="0" w:space="0" w:color="auto"/>
            <w:left w:val="none" w:sz="0" w:space="0" w:color="auto"/>
            <w:bottom w:val="none" w:sz="0" w:space="0" w:color="auto"/>
            <w:right w:val="none" w:sz="0" w:space="0" w:color="auto"/>
          </w:divBdr>
        </w:div>
        <w:div w:id="2038848425">
          <w:marLeft w:val="0"/>
          <w:marRight w:val="0"/>
          <w:marTop w:val="0"/>
          <w:marBottom w:val="0"/>
          <w:divBdr>
            <w:top w:val="none" w:sz="0" w:space="0" w:color="auto"/>
            <w:left w:val="none" w:sz="0" w:space="0" w:color="auto"/>
            <w:bottom w:val="none" w:sz="0" w:space="0" w:color="auto"/>
            <w:right w:val="none" w:sz="0" w:space="0" w:color="auto"/>
          </w:divBdr>
        </w:div>
        <w:div w:id="230388796">
          <w:marLeft w:val="0"/>
          <w:marRight w:val="0"/>
          <w:marTop w:val="0"/>
          <w:marBottom w:val="0"/>
          <w:divBdr>
            <w:top w:val="none" w:sz="0" w:space="0" w:color="auto"/>
            <w:left w:val="none" w:sz="0" w:space="0" w:color="auto"/>
            <w:bottom w:val="none" w:sz="0" w:space="0" w:color="auto"/>
            <w:right w:val="none" w:sz="0" w:space="0" w:color="auto"/>
          </w:divBdr>
        </w:div>
        <w:div w:id="1025594423">
          <w:marLeft w:val="0"/>
          <w:marRight w:val="0"/>
          <w:marTop w:val="0"/>
          <w:marBottom w:val="0"/>
          <w:divBdr>
            <w:top w:val="none" w:sz="0" w:space="0" w:color="auto"/>
            <w:left w:val="none" w:sz="0" w:space="0" w:color="auto"/>
            <w:bottom w:val="none" w:sz="0" w:space="0" w:color="auto"/>
            <w:right w:val="none" w:sz="0" w:space="0" w:color="auto"/>
          </w:divBdr>
        </w:div>
        <w:div w:id="1550410474">
          <w:marLeft w:val="0"/>
          <w:marRight w:val="0"/>
          <w:marTop w:val="0"/>
          <w:marBottom w:val="0"/>
          <w:divBdr>
            <w:top w:val="none" w:sz="0" w:space="0" w:color="auto"/>
            <w:left w:val="none" w:sz="0" w:space="0" w:color="auto"/>
            <w:bottom w:val="none" w:sz="0" w:space="0" w:color="auto"/>
            <w:right w:val="none" w:sz="0" w:space="0" w:color="auto"/>
          </w:divBdr>
        </w:div>
        <w:div w:id="1654142386">
          <w:marLeft w:val="0"/>
          <w:marRight w:val="0"/>
          <w:marTop w:val="0"/>
          <w:marBottom w:val="0"/>
          <w:divBdr>
            <w:top w:val="none" w:sz="0" w:space="0" w:color="auto"/>
            <w:left w:val="none" w:sz="0" w:space="0" w:color="auto"/>
            <w:bottom w:val="none" w:sz="0" w:space="0" w:color="auto"/>
            <w:right w:val="none" w:sz="0" w:space="0" w:color="auto"/>
          </w:divBdr>
        </w:div>
        <w:div w:id="1977297701">
          <w:marLeft w:val="0"/>
          <w:marRight w:val="0"/>
          <w:marTop w:val="0"/>
          <w:marBottom w:val="0"/>
          <w:divBdr>
            <w:top w:val="none" w:sz="0" w:space="0" w:color="auto"/>
            <w:left w:val="none" w:sz="0" w:space="0" w:color="auto"/>
            <w:bottom w:val="none" w:sz="0" w:space="0" w:color="auto"/>
            <w:right w:val="none" w:sz="0" w:space="0" w:color="auto"/>
          </w:divBdr>
        </w:div>
        <w:div w:id="892228523">
          <w:marLeft w:val="0"/>
          <w:marRight w:val="0"/>
          <w:marTop w:val="0"/>
          <w:marBottom w:val="0"/>
          <w:divBdr>
            <w:top w:val="none" w:sz="0" w:space="0" w:color="auto"/>
            <w:left w:val="none" w:sz="0" w:space="0" w:color="auto"/>
            <w:bottom w:val="none" w:sz="0" w:space="0" w:color="auto"/>
            <w:right w:val="none" w:sz="0" w:space="0" w:color="auto"/>
          </w:divBdr>
        </w:div>
        <w:div w:id="1498184882">
          <w:marLeft w:val="0"/>
          <w:marRight w:val="0"/>
          <w:marTop w:val="0"/>
          <w:marBottom w:val="0"/>
          <w:divBdr>
            <w:top w:val="none" w:sz="0" w:space="0" w:color="auto"/>
            <w:left w:val="none" w:sz="0" w:space="0" w:color="auto"/>
            <w:bottom w:val="none" w:sz="0" w:space="0" w:color="auto"/>
            <w:right w:val="none" w:sz="0" w:space="0" w:color="auto"/>
          </w:divBdr>
        </w:div>
        <w:div w:id="1551187975">
          <w:marLeft w:val="0"/>
          <w:marRight w:val="0"/>
          <w:marTop w:val="0"/>
          <w:marBottom w:val="0"/>
          <w:divBdr>
            <w:top w:val="none" w:sz="0" w:space="0" w:color="auto"/>
            <w:left w:val="none" w:sz="0" w:space="0" w:color="auto"/>
            <w:bottom w:val="none" w:sz="0" w:space="0" w:color="auto"/>
            <w:right w:val="none" w:sz="0" w:space="0" w:color="auto"/>
          </w:divBdr>
        </w:div>
        <w:div w:id="1998456417">
          <w:marLeft w:val="0"/>
          <w:marRight w:val="0"/>
          <w:marTop w:val="0"/>
          <w:marBottom w:val="0"/>
          <w:divBdr>
            <w:top w:val="none" w:sz="0" w:space="0" w:color="auto"/>
            <w:left w:val="none" w:sz="0" w:space="0" w:color="auto"/>
            <w:bottom w:val="none" w:sz="0" w:space="0" w:color="auto"/>
            <w:right w:val="none" w:sz="0" w:space="0" w:color="auto"/>
          </w:divBdr>
        </w:div>
        <w:div w:id="839084747">
          <w:marLeft w:val="0"/>
          <w:marRight w:val="0"/>
          <w:marTop w:val="0"/>
          <w:marBottom w:val="0"/>
          <w:divBdr>
            <w:top w:val="none" w:sz="0" w:space="0" w:color="auto"/>
            <w:left w:val="none" w:sz="0" w:space="0" w:color="auto"/>
            <w:bottom w:val="none" w:sz="0" w:space="0" w:color="auto"/>
            <w:right w:val="none" w:sz="0" w:space="0" w:color="auto"/>
          </w:divBdr>
        </w:div>
        <w:div w:id="619454369">
          <w:marLeft w:val="0"/>
          <w:marRight w:val="0"/>
          <w:marTop w:val="0"/>
          <w:marBottom w:val="0"/>
          <w:divBdr>
            <w:top w:val="none" w:sz="0" w:space="0" w:color="auto"/>
            <w:left w:val="none" w:sz="0" w:space="0" w:color="auto"/>
            <w:bottom w:val="none" w:sz="0" w:space="0" w:color="auto"/>
            <w:right w:val="none" w:sz="0" w:space="0" w:color="auto"/>
          </w:divBdr>
        </w:div>
        <w:div w:id="958294798">
          <w:marLeft w:val="0"/>
          <w:marRight w:val="0"/>
          <w:marTop w:val="0"/>
          <w:marBottom w:val="0"/>
          <w:divBdr>
            <w:top w:val="none" w:sz="0" w:space="0" w:color="auto"/>
            <w:left w:val="none" w:sz="0" w:space="0" w:color="auto"/>
            <w:bottom w:val="none" w:sz="0" w:space="0" w:color="auto"/>
            <w:right w:val="none" w:sz="0" w:space="0" w:color="auto"/>
          </w:divBdr>
        </w:div>
        <w:div w:id="407121354">
          <w:marLeft w:val="0"/>
          <w:marRight w:val="0"/>
          <w:marTop w:val="0"/>
          <w:marBottom w:val="0"/>
          <w:divBdr>
            <w:top w:val="none" w:sz="0" w:space="0" w:color="auto"/>
            <w:left w:val="none" w:sz="0" w:space="0" w:color="auto"/>
            <w:bottom w:val="none" w:sz="0" w:space="0" w:color="auto"/>
            <w:right w:val="none" w:sz="0" w:space="0" w:color="auto"/>
          </w:divBdr>
        </w:div>
        <w:div w:id="554849556">
          <w:marLeft w:val="0"/>
          <w:marRight w:val="0"/>
          <w:marTop w:val="0"/>
          <w:marBottom w:val="0"/>
          <w:divBdr>
            <w:top w:val="none" w:sz="0" w:space="0" w:color="auto"/>
            <w:left w:val="none" w:sz="0" w:space="0" w:color="auto"/>
            <w:bottom w:val="none" w:sz="0" w:space="0" w:color="auto"/>
            <w:right w:val="none" w:sz="0" w:space="0" w:color="auto"/>
          </w:divBdr>
        </w:div>
        <w:div w:id="1939365751">
          <w:marLeft w:val="0"/>
          <w:marRight w:val="0"/>
          <w:marTop w:val="0"/>
          <w:marBottom w:val="0"/>
          <w:divBdr>
            <w:top w:val="none" w:sz="0" w:space="0" w:color="auto"/>
            <w:left w:val="none" w:sz="0" w:space="0" w:color="auto"/>
            <w:bottom w:val="none" w:sz="0" w:space="0" w:color="auto"/>
            <w:right w:val="none" w:sz="0" w:space="0" w:color="auto"/>
          </w:divBdr>
        </w:div>
        <w:div w:id="1832595205">
          <w:marLeft w:val="0"/>
          <w:marRight w:val="0"/>
          <w:marTop w:val="0"/>
          <w:marBottom w:val="0"/>
          <w:divBdr>
            <w:top w:val="none" w:sz="0" w:space="0" w:color="auto"/>
            <w:left w:val="none" w:sz="0" w:space="0" w:color="auto"/>
            <w:bottom w:val="none" w:sz="0" w:space="0" w:color="auto"/>
            <w:right w:val="none" w:sz="0" w:space="0" w:color="auto"/>
          </w:divBdr>
        </w:div>
        <w:div w:id="1573470150">
          <w:marLeft w:val="0"/>
          <w:marRight w:val="0"/>
          <w:marTop w:val="0"/>
          <w:marBottom w:val="0"/>
          <w:divBdr>
            <w:top w:val="none" w:sz="0" w:space="0" w:color="auto"/>
            <w:left w:val="none" w:sz="0" w:space="0" w:color="auto"/>
            <w:bottom w:val="none" w:sz="0" w:space="0" w:color="auto"/>
            <w:right w:val="none" w:sz="0" w:space="0" w:color="auto"/>
          </w:divBdr>
        </w:div>
        <w:div w:id="900217050">
          <w:marLeft w:val="0"/>
          <w:marRight w:val="0"/>
          <w:marTop w:val="0"/>
          <w:marBottom w:val="0"/>
          <w:divBdr>
            <w:top w:val="none" w:sz="0" w:space="0" w:color="auto"/>
            <w:left w:val="none" w:sz="0" w:space="0" w:color="auto"/>
            <w:bottom w:val="none" w:sz="0" w:space="0" w:color="auto"/>
            <w:right w:val="none" w:sz="0" w:space="0" w:color="auto"/>
          </w:divBdr>
        </w:div>
        <w:div w:id="323168900">
          <w:marLeft w:val="0"/>
          <w:marRight w:val="0"/>
          <w:marTop w:val="0"/>
          <w:marBottom w:val="0"/>
          <w:divBdr>
            <w:top w:val="none" w:sz="0" w:space="0" w:color="auto"/>
            <w:left w:val="none" w:sz="0" w:space="0" w:color="auto"/>
            <w:bottom w:val="none" w:sz="0" w:space="0" w:color="auto"/>
            <w:right w:val="none" w:sz="0" w:space="0" w:color="auto"/>
          </w:divBdr>
        </w:div>
        <w:div w:id="464008473">
          <w:marLeft w:val="0"/>
          <w:marRight w:val="0"/>
          <w:marTop w:val="0"/>
          <w:marBottom w:val="0"/>
          <w:divBdr>
            <w:top w:val="none" w:sz="0" w:space="0" w:color="auto"/>
            <w:left w:val="none" w:sz="0" w:space="0" w:color="auto"/>
            <w:bottom w:val="none" w:sz="0" w:space="0" w:color="auto"/>
            <w:right w:val="none" w:sz="0" w:space="0" w:color="auto"/>
          </w:divBdr>
        </w:div>
        <w:div w:id="660622087">
          <w:marLeft w:val="0"/>
          <w:marRight w:val="0"/>
          <w:marTop w:val="0"/>
          <w:marBottom w:val="0"/>
          <w:divBdr>
            <w:top w:val="none" w:sz="0" w:space="0" w:color="auto"/>
            <w:left w:val="none" w:sz="0" w:space="0" w:color="auto"/>
            <w:bottom w:val="none" w:sz="0" w:space="0" w:color="auto"/>
            <w:right w:val="none" w:sz="0" w:space="0" w:color="auto"/>
          </w:divBdr>
        </w:div>
        <w:div w:id="1920210873">
          <w:marLeft w:val="0"/>
          <w:marRight w:val="0"/>
          <w:marTop w:val="0"/>
          <w:marBottom w:val="0"/>
          <w:divBdr>
            <w:top w:val="none" w:sz="0" w:space="0" w:color="auto"/>
            <w:left w:val="none" w:sz="0" w:space="0" w:color="auto"/>
            <w:bottom w:val="none" w:sz="0" w:space="0" w:color="auto"/>
            <w:right w:val="none" w:sz="0" w:space="0" w:color="auto"/>
          </w:divBdr>
        </w:div>
        <w:div w:id="508177039">
          <w:marLeft w:val="0"/>
          <w:marRight w:val="0"/>
          <w:marTop w:val="0"/>
          <w:marBottom w:val="0"/>
          <w:divBdr>
            <w:top w:val="none" w:sz="0" w:space="0" w:color="auto"/>
            <w:left w:val="none" w:sz="0" w:space="0" w:color="auto"/>
            <w:bottom w:val="none" w:sz="0" w:space="0" w:color="auto"/>
            <w:right w:val="none" w:sz="0" w:space="0" w:color="auto"/>
          </w:divBdr>
        </w:div>
        <w:div w:id="935594661">
          <w:marLeft w:val="0"/>
          <w:marRight w:val="0"/>
          <w:marTop w:val="0"/>
          <w:marBottom w:val="0"/>
          <w:divBdr>
            <w:top w:val="none" w:sz="0" w:space="0" w:color="auto"/>
            <w:left w:val="none" w:sz="0" w:space="0" w:color="auto"/>
            <w:bottom w:val="none" w:sz="0" w:space="0" w:color="auto"/>
            <w:right w:val="none" w:sz="0" w:space="0" w:color="auto"/>
          </w:divBdr>
        </w:div>
        <w:div w:id="1482456002">
          <w:marLeft w:val="0"/>
          <w:marRight w:val="0"/>
          <w:marTop w:val="0"/>
          <w:marBottom w:val="0"/>
          <w:divBdr>
            <w:top w:val="none" w:sz="0" w:space="0" w:color="auto"/>
            <w:left w:val="none" w:sz="0" w:space="0" w:color="auto"/>
            <w:bottom w:val="none" w:sz="0" w:space="0" w:color="auto"/>
            <w:right w:val="none" w:sz="0" w:space="0" w:color="auto"/>
          </w:divBdr>
        </w:div>
        <w:div w:id="23022324">
          <w:marLeft w:val="0"/>
          <w:marRight w:val="0"/>
          <w:marTop w:val="0"/>
          <w:marBottom w:val="0"/>
          <w:divBdr>
            <w:top w:val="none" w:sz="0" w:space="0" w:color="auto"/>
            <w:left w:val="none" w:sz="0" w:space="0" w:color="auto"/>
            <w:bottom w:val="none" w:sz="0" w:space="0" w:color="auto"/>
            <w:right w:val="none" w:sz="0" w:space="0" w:color="auto"/>
          </w:divBdr>
        </w:div>
        <w:div w:id="402141989">
          <w:marLeft w:val="0"/>
          <w:marRight w:val="0"/>
          <w:marTop w:val="0"/>
          <w:marBottom w:val="0"/>
          <w:divBdr>
            <w:top w:val="none" w:sz="0" w:space="0" w:color="auto"/>
            <w:left w:val="none" w:sz="0" w:space="0" w:color="auto"/>
            <w:bottom w:val="none" w:sz="0" w:space="0" w:color="auto"/>
            <w:right w:val="none" w:sz="0" w:space="0" w:color="auto"/>
          </w:divBdr>
        </w:div>
        <w:div w:id="817378551">
          <w:marLeft w:val="0"/>
          <w:marRight w:val="0"/>
          <w:marTop w:val="0"/>
          <w:marBottom w:val="0"/>
          <w:divBdr>
            <w:top w:val="none" w:sz="0" w:space="0" w:color="auto"/>
            <w:left w:val="none" w:sz="0" w:space="0" w:color="auto"/>
            <w:bottom w:val="none" w:sz="0" w:space="0" w:color="auto"/>
            <w:right w:val="none" w:sz="0" w:space="0" w:color="auto"/>
          </w:divBdr>
        </w:div>
        <w:div w:id="305858700">
          <w:marLeft w:val="0"/>
          <w:marRight w:val="0"/>
          <w:marTop w:val="0"/>
          <w:marBottom w:val="0"/>
          <w:divBdr>
            <w:top w:val="none" w:sz="0" w:space="0" w:color="auto"/>
            <w:left w:val="none" w:sz="0" w:space="0" w:color="auto"/>
            <w:bottom w:val="none" w:sz="0" w:space="0" w:color="auto"/>
            <w:right w:val="none" w:sz="0" w:space="0" w:color="auto"/>
          </w:divBdr>
        </w:div>
        <w:div w:id="2117943953">
          <w:marLeft w:val="0"/>
          <w:marRight w:val="0"/>
          <w:marTop w:val="0"/>
          <w:marBottom w:val="0"/>
          <w:divBdr>
            <w:top w:val="none" w:sz="0" w:space="0" w:color="auto"/>
            <w:left w:val="none" w:sz="0" w:space="0" w:color="auto"/>
            <w:bottom w:val="none" w:sz="0" w:space="0" w:color="auto"/>
            <w:right w:val="none" w:sz="0" w:space="0" w:color="auto"/>
          </w:divBdr>
        </w:div>
        <w:div w:id="1253127053">
          <w:marLeft w:val="0"/>
          <w:marRight w:val="0"/>
          <w:marTop w:val="0"/>
          <w:marBottom w:val="0"/>
          <w:divBdr>
            <w:top w:val="none" w:sz="0" w:space="0" w:color="auto"/>
            <w:left w:val="none" w:sz="0" w:space="0" w:color="auto"/>
            <w:bottom w:val="none" w:sz="0" w:space="0" w:color="auto"/>
            <w:right w:val="none" w:sz="0" w:space="0" w:color="auto"/>
          </w:divBdr>
        </w:div>
        <w:div w:id="969211947">
          <w:marLeft w:val="0"/>
          <w:marRight w:val="0"/>
          <w:marTop w:val="0"/>
          <w:marBottom w:val="0"/>
          <w:divBdr>
            <w:top w:val="none" w:sz="0" w:space="0" w:color="auto"/>
            <w:left w:val="none" w:sz="0" w:space="0" w:color="auto"/>
            <w:bottom w:val="none" w:sz="0" w:space="0" w:color="auto"/>
            <w:right w:val="none" w:sz="0" w:space="0" w:color="auto"/>
          </w:divBdr>
        </w:div>
        <w:div w:id="1906409390">
          <w:marLeft w:val="0"/>
          <w:marRight w:val="0"/>
          <w:marTop w:val="0"/>
          <w:marBottom w:val="0"/>
          <w:divBdr>
            <w:top w:val="none" w:sz="0" w:space="0" w:color="auto"/>
            <w:left w:val="none" w:sz="0" w:space="0" w:color="auto"/>
            <w:bottom w:val="none" w:sz="0" w:space="0" w:color="auto"/>
            <w:right w:val="none" w:sz="0" w:space="0" w:color="auto"/>
          </w:divBdr>
        </w:div>
        <w:div w:id="1490512375">
          <w:marLeft w:val="0"/>
          <w:marRight w:val="0"/>
          <w:marTop w:val="0"/>
          <w:marBottom w:val="0"/>
          <w:divBdr>
            <w:top w:val="none" w:sz="0" w:space="0" w:color="auto"/>
            <w:left w:val="none" w:sz="0" w:space="0" w:color="auto"/>
            <w:bottom w:val="none" w:sz="0" w:space="0" w:color="auto"/>
            <w:right w:val="none" w:sz="0" w:space="0" w:color="auto"/>
          </w:divBdr>
        </w:div>
        <w:div w:id="1488591054">
          <w:marLeft w:val="0"/>
          <w:marRight w:val="0"/>
          <w:marTop w:val="0"/>
          <w:marBottom w:val="0"/>
          <w:divBdr>
            <w:top w:val="none" w:sz="0" w:space="0" w:color="auto"/>
            <w:left w:val="none" w:sz="0" w:space="0" w:color="auto"/>
            <w:bottom w:val="none" w:sz="0" w:space="0" w:color="auto"/>
            <w:right w:val="none" w:sz="0" w:space="0" w:color="auto"/>
          </w:divBdr>
        </w:div>
        <w:div w:id="826019242">
          <w:marLeft w:val="0"/>
          <w:marRight w:val="0"/>
          <w:marTop w:val="0"/>
          <w:marBottom w:val="0"/>
          <w:divBdr>
            <w:top w:val="none" w:sz="0" w:space="0" w:color="auto"/>
            <w:left w:val="none" w:sz="0" w:space="0" w:color="auto"/>
            <w:bottom w:val="none" w:sz="0" w:space="0" w:color="auto"/>
            <w:right w:val="none" w:sz="0" w:space="0" w:color="auto"/>
          </w:divBdr>
        </w:div>
        <w:div w:id="1104420087">
          <w:marLeft w:val="0"/>
          <w:marRight w:val="0"/>
          <w:marTop w:val="0"/>
          <w:marBottom w:val="0"/>
          <w:divBdr>
            <w:top w:val="none" w:sz="0" w:space="0" w:color="auto"/>
            <w:left w:val="none" w:sz="0" w:space="0" w:color="auto"/>
            <w:bottom w:val="none" w:sz="0" w:space="0" w:color="auto"/>
            <w:right w:val="none" w:sz="0" w:space="0" w:color="auto"/>
          </w:divBdr>
        </w:div>
        <w:div w:id="1370646400">
          <w:marLeft w:val="0"/>
          <w:marRight w:val="0"/>
          <w:marTop w:val="0"/>
          <w:marBottom w:val="0"/>
          <w:divBdr>
            <w:top w:val="none" w:sz="0" w:space="0" w:color="auto"/>
            <w:left w:val="none" w:sz="0" w:space="0" w:color="auto"/>
            <w:bottom w:val="none" w:sz="0" w:space="0" w:color="auto"/>
            <w:right w:val="none" w:sz="0" w:space="0" w:color="auto"/>
          </w:divBdr>
        </w:div>
        <w:div w:id="1165559067">
          <w:marLeft w:val="0"/>
          <w:marRight w:val="0"/>
          <w:marTop w:val="0"/>
          <w:marBottom w:val="0"/>
          <w:divBdr>
            <w:top w:val="none" w:sz="0" w:space="0" w:color="auto"/>
            <w:left w:val="none" w:sz="0" w:space="0" w:color="auto"/>
            <w:bottom w:val="none" w:sz="0" w:space="0" w:color="auto"/>
            <w:right w:val="none" w:sz="0" w:space="0" w:color="auto"/>
          </w:divBdr>
        </w:div>
        <w:div w:id="2009093009">
          <w:marLeft w:val="0"/>
          <w:marRight w:val="0"/>
          <w:marTop w:val="0"/>
          <w:marBottom w:val="0"/>
          <w:divBdr>
            <w:top w:val="none" w:sz="0" w:space="0" w:color="auto"/>
            <w:left w:val="none" w:sz="0" w:space="0" w:color="auto"/>
            <w:bottom w:val="none" w:sz="0" w:space="0" w:color="auto"/>
            <w:right w:val="none" w:sz="0" w:space="0" w:color="auto"/>
          </w:divBdr>
        </w:div>
        <w:div w:id="2129011621">
          <w:marLeft w:val="0"/>
          <w:marRight w:val="0"/>
          <w:marTop w:val="0"/>
          <w:marBottom w:val="0"/>
          <w:divBdr>
            <w:top w:val="none" w:sz="0" w:space="0" w:color="auto"/>
            <w:left w:val="none" w:sz="0" w:space="0" w:color="auto"/>
            <w:bottom w:val="none" w:sz="0" w:space="0" w:color="auto"/>
            <w:right w:val="none" w:sz="0" w:space="0" w:color="auto"/>
          </w:divBdr>
        </w:div>
        <w:div w:id="93982604">
          <w:marLeft w:val="0"/>
          <w:marRight w:val="0"/>
          <w:marTop w:val="0"/>
          <w:marBottom w:val="0"/>
          <w:divBdr>
            <w:top w:val="none" w:sz="0" w:space="0" w:color="auto"/>
            <w:left w:val="none" w:sz="0" w:space="0" w:color="auto"/>
            <w:bottom w:val="none" w:sz="0" w:space="0" w:color="auto"/>
            <w:right w:val="none" w:sz="0" w:space="0" w:color="auto"/>
          </w:divBdr>
        </w:div>
        <w:div w:id="2066221213">
          <w:marLeft w:val="0"/>
          <w:marRight w:val="0"/>
          <w:marTop w:val="0"/>
          <w:marBottom w:val="0"/>
          <w:divBdr>
            <w:top w:val="none" w:sz="0" w:space="0" w:color="auto"/>
            <w:left w:val="none" w:sz="0" w:space="0" w:color="auto"/>
            <w:bottom w:val="none" w:sz="0" w:space="0" w:color="auto"/>
            <w:right w:val="none" w:sz="0" w:space="0" w:color="auto"/>
          </w:divBdr>
        </w:div>
        <w:div w:id="869075919">
          <w:marLeft w:val="0"/>
          <w:marRight w:val="0"/>
          <w:marTop w:val="0"/>
          <w:marBottom w:val="0"/>
          <w:divBdr>
            <w:top w:val="none" w:sz="0" w:space="0" w:color="auto"/>
            <w:left w:val="none" w:sz="0" w:space="0" w:color="auto"/>
            <w:bottom w:val="none" w:sz="0" w:space="0" w:color="auto"/>
            <w:right w:val="none" w:sz="0" w:space="0" w:color="auto"/>
          </w:divBdr>
        </w:div>
        <w:div w:id="438791487">
          <w:marLeft w:val="0"/>
          <w:marRight w:val="0"/>
          <w:marTop w:val="0"/>
          <w:marBottom w:val="0"/>
          <w:divBdr>
            <w:top w:val="none" w:sz="0" w:space="0" w:color="auto"/>
            <w:left w:val="none" w:sz="0" w:space="0" w:color="auto"/>
            <w:bottom w:val="none" w:sz="0" w:space="0" w:color="auto"/>
            <w:right w:val="none" w:sz="0" w:space="0" w:color="auto"/>
          </w:divBdr>
        </w:div>
        <w:div w:id="974021277">
          <w:marLeft w:val="0"/>
          <w:marRight w:val="0"/>
          <w:marTop w:val="0"/>
          <w:marBottom w:val="0"/>
          <w:divBdr>
            <w:top w:val="none" w:sz="0" w:space="0" w:color="auto"/>
            <w:left w:val="none" w:sz="0" w:space="0" w:color="auto"/>
            <w:bottom w:val="none" w:sz="0" w:space="0" w:color="auto"/>
            <w:right w:val="none" w:sz="0" w:space="0" w:color="auto"/>
          </w:divBdr>
        </w:div>
        <w:div w:id="1153837473">
          <w:marLeft w:val="0"/>
          <w:marRight w:val="0"/>
          <w:marTop w:val="0"/>
          <w:marBottom w:val="0"/>
          <w:divBdr>
            <w:top w:val="none" w:sz="0" w:space="0" w:color="auto"/>
            <w:left w:val="none" w:sz="0" w:space="0" w:color="auto"/>
            <w:bottom w:val="none" w:sz="0" w:space="0" w:color="auto"/>
            <w:right w:val="none" w:sz="0" w:space="0" w:color="auto"/>
          </w:divBdr>
        </w:div>
        <w:div w:id="562300341">
          <w:marLeft w:val="0"/>
          <w:marRight w:val="0"/>
          <w:marTop w:val="0"/>
          <w:marBottom w:val="0"/>
          <w:divBdr>
            <w:top w:val="none" w:sz="0" w:space="0" w:color="auto"/>
            <w:left w:val="none" w:sz="0" w:space="0" w:color="auto"/>
            <w:bottom w:val="none" w:sz="0" w:space="0" w:color="auto"/>
            <w:right w:val="none" w:sz="0" w:space="0" w:color="auto"/>
          </w:divBdr>
        </w:div>
        <w:div w:id="1890339865">
          <w:marLeft w:val="0"/>
          <w:marRight w:val="0"/>
          <w:marTop w:val="0"/>
          <w:marBottom w:val="0"/>
          <w:divBdr>
            <w:top w:val="none" w:sz="0" w:space="0" w:color="auto"/>
            <w:left w:val="none" w:sz="0" w:space="0" w:color="auto"/>
            <w:bottom w:val="none" w:sz="0" w:space="0" w:color="auto"/>
            <w:right w:val="none" w:sz="0" w:space="0" w:color="auto"/>
          </w:divBdr>
        </w:div>
        <w:div w:id="70352436">
          <w:marLeft w:val="0"/>
          <w:marRight w:val="0"/>
          <w:marTop w:val="0"/>
          <w:marBottom w:val="0"/>
          <w:divBdr>
            <w:top w:val="none" w:sz="0" w:space="0" w:color="auto"/>
            <w:left w:val="none" w:sz="0" w:space="0" w:color="auto"/>
            <w:bottom w:val="none" w:sz="0" w:space="0" w:color="auto"/>
            <w:right w:val="none" w:sz="0" w:space="0" w:color="auto"/>
          </w:divBdr>
        </w:div>
        <w:div w:id="1351832234">
          <w:marLeft w:val="0"/>
          <w:marRight w:val="0"/>
          <w:marTop w:val="0"/>
          <w:marBottom w:val="0"/>
          <w:divBdr>
            <w:top w:val="none" w:sz="0" w:space="0" w:color="auto"/>
            <w:left w:val="none" w:sz="0" w:space="0" w:color="auto"/>
            <w:bottom w:val="none" w:sz="0" w:space="0" w:color="auto"/>
            <w:right w:val="none" w:sz="0" w:space="0" w:color="auto"/>
          </w:divBdr>
        </w:div>
        <w:div w:id="1448963255">
          <w:marLeft w:val="0"/>
          <w:marRight w:val="0"/>
          <w:marTop w:val="0"/>
          <w:marBottom w:val="0"/>
          <w:divBdr>
            <w:top w:val="none" w:sz="0" w:space="0" w:color="auto"/>
            <w:left w:val="none" w:sz="0" w:space="0" w:color="auto"/>
            <w:bottom w:val="none" w:sz="0" w:space="0" w:color="auto"/>
            <w:right w:val="none" w:sz="0" w:space="0" w:color="auto"/>
          </w:divBdr>
        </w:div>
        <w:div w:id="1599829161">
          <w:marLeft w:val="0"/>
          <w:marRight w:val="0"/>
          <w:marTop w:val="0"/>
          <w:marBottom w:val="0"/>
          <w:divBdr>
            <w:top w:val="none" w:sz="0" w:space="0" w:color="auto"/>
            <w:left w:val="none" w:sz="0" w:space="0" w:color="auto"/>
            <w:bottom w:val="none" w:sz="0" w:space="0" w:color="auto"/>
            <w:right w:val="none" w:sz="0" w:space="0" w:color="auto"/>
          </w:divBdr>
        </w:div>
        <w:div w:id="891117186">
          <w:marLeft w:val="0"/>
          <w:marRight w:val="0"/>
          <w:marTop w:val="0"/>
          <w:marBottom w:val="0"/>
          <w:divBdr>
            <w:top w:val="none" w:sz="0" w:space="0" w:color="auto"/>
            <w:left w:val="none" w:sz="0" w:space="0" w:color="auto"/>
            <w:bottom w:val="none" w:sz="0" w:space="0" w:color="auto"/>
            <w:right w:val="none" w:sz="0" w:space="0" w:color="auto"/>
          </w:divBdr>
        </w:div>
        <w:div w:id="1103846574">
          <w:marLeft w:val="0"/>
          <w:marRight w:val="0"/>
          <w:marTop w:val="0"/>
          <w:marBottom w:val="0"/>
          <w:divBdr>
            <w:top w:val="none" w:sz="0" w:space="0" w:color="auto"/>
            <w:left w:val="none" w:sz="0" w:space="0" w:color="auto"/>
            <w:bottom w:val="none" w:sz="0" w:space="0" w:color="auto"/>
            <w:right w:val="none" w:sz="0" w:space="0" w:color="auto"/>
          </w:divBdr>
        </w:div>
        <w:div w:id="487748863">
          <w:marLeft w:val="0"/>
          <w:marRight w:val="0"/>
          <w:marTop w:val="0"/>
          <w:marBottom w:val="0"/>
          <w:divBdr>
            <w:top w:val="none" w:sz="0" w:space="0" w:color="auto"/>
            <w:left w:val="none" w:sz="0" w:space="0" w:color="auto"/>
            <w:bottom w:val="none" w:sz="0" w:space="0" w:color="auto"/>
            <w:right w:val="none" w:sz="0" w:space="0" w:color="auto"/>
          </w:divBdr>
        </w:div>
        <w:div w:id="2057580618">
          <w:marLeft w:val="0"/>
          <w:marRight w:val="0"/>
          <w:marTop w:val="0"/>
          <w:marBottom w:val="0"/>
          <w:divBdr>
            <w:top w:val="none" w:sz="0" w:space="0" w:color="auto"/>
            <w:left w:val="none" w:sz="0" w:space="0" w:color="auto"/>
            <w:bottom w:val="none" w:sz="0" w:space="0" w:color="auto"/>
            <w:right w:val="none" w:sz="0" w:space="0" w:color="auto"/>
          </w:divBdr>
        </w:div>
        <w:div w:id="268204529">
          <w:marLeft w:val="0"/>
          <w:marRight w:val="0"/>
          <w:marTop w:val="0"/>
          <w:marBottom w:val="0"/>
          <w:divBdr>
            <w:top w:val="none" w:sz="0" w:space="0" w:color="auto"/>
            <w:left w:val="none" w:sz="0" w:space="0" w:color="auto"/>
            <w:bottom w:val="none" w:sz="0" w:space="0" w:color="auto"/>
            <w:right w:val="none" w:sz="0" w:space="0" w:color="auto"/>
          </w:divBdr>
        </w:div>
        <w:div w:id="1245260071">
          <w:marLeft w:val="0"/>
          <w:marRight w:val="0"/>
          <w:marTop w:val="0"/>
          <w:marBottom w:val="0"/>
          <w:divBdr>
            <w:top w:val="none" w:sz="0" w:space="0" w:color="auto"/>
            <w:left w:val="none" w:sz="0" w:space="0" w:color="auto"/>
            <w:bottom w:val="none" w:sz="0" w:space="0" w:color="auto"/>
            <w:right w:val="none" w:sz="0" w:space="0" w:color="auto"/>
          </w:divBdr>
        </w:div>
        <w:div w:id="1153761997">
          <w:marLeft w:val="0"/>
          <w:marRight w:val="0"/>
          <w:marTop w:val="0"/>
          <w:marBottom w:val="0"/>
          <w:divBdr>
            <w:top w:val="none" w:sz="0" w:space="0" w:color="auto"/>
            <w:left w:val="none" w:sz="0" w:space="0" w:color="auto"/>
            <w:bottom w:val="none" w:sz="0" w:space="0" w:color="auto"/>
            <w:right w:val="none" w:sz="0" w:space="0" w:color="auto"/>
          </w:divBdr>
        </w:div>
        <w:div w:id="1821312108">
          <w:marLeft w:val="0"/>
          <w:marRight w:val="0"/>
          <w:marTop w:val="0"/>
          <w:marBottom w:val="0"/>
          <w:divBdr>
            <w:top w:val="none" w:sz="0" w:space="0" w:color="auto"/>
            <w:left w:val="none" w:sz="0" w:space="0" w:color="auto"/>
            <w:bottom w:val="none" w:sz="0" w:space="0" w:color="auto"/>
            <w:right w:val="none" w:sz="0" w:space="0" w:color="auto"/>
          </w:divBdr>
        </w:div>
        <w:div w:id="439377362">
          <w:marLeft w:val="0"/>
          <w:marRight w:val="0"/>
          <w:marTop w:val="0"/>
          <w:marBottom w:val="0"/>
          <w:divBdr>
            <w:top w:val="none" w:sz="0" w:space="0" w:color="auto"/>
            <w:left w:val="none" w:sz="0" w:space="0" w:color="auto"/>
            <w:bottom w:val="none" w:sz="0" w:space="0" w:color="auto"/>
            <w:right w:val="none" w:sz="0" w:space="0" w:color="auto"/>
          </w:divBdr>
        </w:div>
        <w:div w:id="1630234835">
          <w:marLeft w:val="0"/>
          <w:marRight w:val="0"/>
          <w:marTop w:val="0"/>
          <w:marBottom w:val="0"/>
          <w:divBdr>
            <w:top w:val="none" w:sz="0" w:space="0" w:color="auto"/>
            <w:left w:val="none" w:sz="0" w:space="0" w:color="auto"/>
            <w:bottom w:val="none" w:sz="0" w:space="0" w:color="auto"/>
            <w:right w:val="none" w:sz="0" w:space="0" w:color="auto"/>
          </w:divBdr>
        </w:div>
        <w:div w:id="434642432">
          <w:marLeft w:val="0"/>
          <w:marRight w:val="0"/>
          <w:marTop w:val="0"/>
          <w:marBottom w:val="0"/>
          <w:divBdr>
            <w:top w:val="none" w:sz="0" w:space="0" w:color="auto"/>
            <w:left w:val="none" w:sz="0" w:space="0" w:color="auto"/>
            <w:bottom w:val="none" w:sz="0" w:space="0" w:color="auto"/>
            <w:right w:val="none" w:sz="0" w:space="0" w:color="auto"/>
          </w:divBdr>
        </w:div>
        <w:div w:id="2146506960">
          <w:marLeft w:val="0"/>
          <w:marRight w:val="0"/>
          <w:marTop w:val="0"/>
          <w:marBottom w:val="0"/>
          <w:divBdr>
            <w:top w:val="none" w:sz="0" w:space="0" w:color="auto"/>
            <w:left w:val="none" w:sz="0" w:space="0" w:color="auto"/>
            <w:bottom w:val="none" w:sz="0" w:space="0" w:color="auto"/>
            <w:right w:val="none" w:sz="0" w:space="0" w:color="auto"/>
          </w:divBdr>
        </w:div>
        <w:div w:id="1668288270">
          <w:marLeft w:val="0"/>
          <w:marRight w:val="0"/>
          <w:marTop w:val="0"/>
          <w:marBottom w:val="0"/>
          <w:divBdr>
            <w:top w:val="none" w:sz="0" w:space="0" w:color="auto"/>
            <w:left w:val="none" w:sz="0" w:space="0" w:color="auto"/>
            <w:bottom w:val="none" w:sz="0" w:space="0" w:color="auto"/>
            <w:right w:val="none" w:sz="0" w:space="0" w:color="auto"/>
          </w:divBdr>
        </w:div>
        <w:div w:id="662051341">
          <w:marLeft w:val="0"/>
          <w:marRight w:val="0"/>
          <w:marTop w:val="0"/>
          <w:marBottom w:val="0"/>
          <w:divBdr>
            <w:top w:val="none" w:sz="0" w:space="0" w:color="auto"/>
            <w:left w:val="none" w:sz="0" w:space="0" w:color="auto"/>
            <w:bottom w:val="none" w:sz="0" w:space="0" w:color="auto"/>
            <w:right w:val="none" w:sz="0" w:space="0" w:color="auto"/>
          </w:divBdr>
        </w:div>
        <w:div w:id="1779761679">
          <w:marLeft w:val="0"/>
          <w:marRight w:val="0"/>
          <w:marTop w:val="0"/>
          <w:marBottom w:val="0"/>
          <w:divBdr>
            <w:top w:val="none" w:sz="0" w:space="0" w:color="auto"/>
            <w:left w:val="none" w:sz="0" w:space="0" w:color="auto"/>
            <w:bottom w:val="none" w:sz="0" w:space="0" w:color="auto"/>
            <w:right w:val="none" w:sz="0" w:space="0" w:color="auto"/>
          </w:divBdr>
        </w:div>
        <w:div w:id="159472047">
          <w:marLeft w:val="0"/>
          <w:marRight w:val="0"/>
          <w:marTop w:val="0"/>
          <w:marBottom w:val="0"/>
          <w:divBdr>
            <w:top w:val="none" w:sz="0" w:space="0" w:color="auto"/>
            <w:left w:val="none" w:sz="0" w:space="0" w:color="auto"/>
            <w:bottom w:val="none" w:sz="0" w:space="0" w:color="auto"/>
            <w:right w:val="none" w:sz="0" w:space="0" w:color="auto"/>
          </w:divBdr>
        </w:div>
        <w:div w:id="624583366">
          <w:marLeft w:val="0"/>
          <w:marRight w:val="0"/>
          <w:marTop w:val="0"/>
          <w:marBottom w:val="0"/>
          <w:divBdr>
            <w:top w:val="none" w:sz="0" w:space="0" w:color="auto"/>
            <w:left w:val="none" w:sz="0" w:space="0" w:color="auto"/>
            <w:bottom w:val="none" w:sz="0" w:space="0" w:color="auto"/>
            <w:right w:val="none" w:sz="0" w:space="0" w:color="auto"/>
          </w:divBdr>
        </w:div>
        <w:div w:id="2048530941">
          <w:marLeft w:val="0"/>
          <w:marRight w:val="0"/>
          <w:marTop w:val="0"/>
          <w:marBottom w:val="0"/>
          <w:divBdr>
            <w:top w:val="none" w:sz="0" w:space="0" w:color="auto"/>
            <w:left w:val="none" w:sz="0" w:space="0" w:color="auto"/>
            <w:bottom w:val="none" w:sz="0" w:space="0" w:color="auto"/>
            <w:right w:val="none" w:sz="0" w:space="0" w:color="auto"/>
          </w:divBdr>
        </w:div>
        <w:div w:id="46535624">
          <w:marLeft w:val="0"/>
          <w:marRight w:val="0"/>
          <w:marTop w:val="0"/>
          <w:marBottom w:val="0"/>
          <w:divBdr>
            <w:top w:val="none" w:sz="0" w:space="0" w:color="auto"/>
            <w:left w:val="none" w:sz="0" w:space="0" w:color="auto"/>
            <w:bottom w:val="none" w:sz="0" w:space="0" w:color="auto"/>
            <w:right w:val="none" w:sz="0" w:space="0" w:color="auto"/>
          </w:divBdr>
        </w:div>
        <w:div w:id="1913998746">
          <w:marLeft w:val="0"/>
          <w:marRight w:val="0"/>
          <w:marTop w:val="0"/>
          <w:marBottom w:val="0"/>
          <w:divBdr>
            <w:top w:val="none" w:sz="0" w:space="0" w:color="auto"/>
            <w:left w:val="none" w:sz="0" w:space="0" w:color="auto"/>
            <w:bottom w:val="none" w:sz="0" w:space="0" w:color="auto"/>
            <w:right w:val="none" w:sz="0" w:space="0" w:color="auto"/>
          </w:divBdr>
        </w:div>
        <w:div w:id="915017695">
          <w:marLeft w:val="0"/>
          <w:marRight w:val="0"/>
          <w:marTop w:val="0"/>
          <w:marBottom w:val="0"/>
          <w:divBdr>
            <w:top w:val="none" w:sz="0" w:space="0" w:color="auto"/>
            <w:left w:val="none" w:sz="0" w:space="0" w:color="auto"/>
            <w:bottom w:val="none" w:sz="0" w:space="0" w:color="auto"/>
            <w:right w:val="none" w:sz="0" w:space="0" w:color="auto"/>
          </w:divBdr>
        </w:div>
        <w:div w:id="1967811119">
          <w:marLeft w:val="0"/>
          <w:marRight w:val="0"/>
          <w:marTop w:val="0"/>
          <w:marBottom w:val="0"/>
          <w:divBdr>
            <w:top w:val="none" w:sz="0" w:space="0" w:color="auto"/>
            <w:left w:val="none" w:sz="0" w:space="0" w:color="auto"/>
            <w:bottom w:val="none" w:sz="0" w:space="0" w:color="auto"/>
            <w:right w:val="none" w:sz="0" w:space="0" w:color="auto"/>
          </w:divBdr>
        </w:div>
        <w:div w:id="794525326">
          <w:marLeft w:val="0"/>
          <w:marRight w:val="0"/>
          <w:marTop w:val="0"/>
          <w:marBottom w:val="0"/>
          <w:divBdr>
            <w:top w:val="none" w:sz="0" w:space="0" w:color="auto"/>
            <w:left w:val="none" w:sz="0" w:space="0" w:color="auto"/>
            <w:bottom w:val="none" w:sz="0" w:space="0" w:color="auto"/>
            <w:right w:val="none" w:sz="0" w:space="0" w:color="auto"/>
          </w:divBdr>
        </w:div>
        <w:div w:id="843207240">
          <w:marLeft w:val="0"/>
          <w:marRight w:val="0"/>
          <w:marTop w:val="0"/>
          <w:marBottom w:val="0"/>
          <w:divBdr>
            <w:top w:val="none" w:sz="0" w:space="0" w:color="auto"/>
            <w:left w:val="none" w:sz="0" w:space="0" w:color="auto"/>
            <w:bottom w:val="none" w:sz="0" w:space="0" w:color="auto"/>
            <w:right w:val="none" w:sz="0" w:space="0" w:color="auto"/>
          </w:divBdr>
        </w:div>
        <w:div w:id="715131466">
          <w:marLeft w:val="0"/>
          <w:marRight w:val="0"/>
          <w:marTop w:val="0"/>
          <w:marBottom w:val="0"/>
          <w:divBdr>
            <w:top w:val="none" w:sz="0" w:space="0" w:color="auto"/>
            <w:left w:val="none" w:sz="0" w:space="0" w:color="auto"/>
            <w:bottom w:val="none" w:sz="0" w:space="0" w:color="auto"/>
            <w:right w:val="none" w:sz="0" w:space="0" w:color="auto"/>
          </w:divBdr>
        </w:div>
        <w:div w:id="945307156">
          <w:marLeft w:val="0"/>
          <w:marRight w:val="0"/>
          <w:marTop w:val="0"/>
          <w:marBottom w:val="0"/>
          <w:divBdr>
            <w:top w:val="none" w:sz="0" w:space="0" w:color="auto"/>
            <w:left w:val="none" w:sz="0" w:space="0" w:color="auto"/>
            <w:bottom w:val="none" w:sz="0" w:space="0" w:color="auto"/>
            <w:right w:val="none" w:sz="0" w:space="0" w:color="auto"/>
          </w:divBdr>
        </w:div>
        <w:div w:id="687215556">
          <w:marLeft w:val="0"/>
          <w:marRight w:val="0"/>
          <w:marTop w:val="0"/>
          <w:marBottom w:val="0"/>
          <w:divBdr>
            <w:top w:val="none" w:sz="0" w:space="0" w:color="auto"/>
            <w:left w:val="none" w:sz="0" w:space="0" w:color="auto"/>
            <w:bottom w:val="none" w:sz="0" w:space="0" w:color="auto"/>
            <w:right w:val="none" w:sz="0" w:space="0" w:color="auto"/>
          </w:divBdr>
        </w:div>
        <w:div w:id="1625034940">
          <w:marLeft w:val="0"/>
          <w:marRight w:val="0"/>
          <w:marTop w:val="0"/>
          <w:marBottom w:val="0"/>
          <w:divBdr>
            <w:top w:val="none" w:sz="0" w:space="0" w:color="auto"/>
            <w:left w:val="none" w:sz="0" w:space="0" w:color="auto"/>
            <w:bottom w:val="none" w:sz="0" w:space="0" w:color="auto"/>
            <w:right w:val="none" w:sz="0" w:space="0" w:color="auto"/>
          </w:divBdr>
        </w:div>
        <w:div w:id="2040007371">
          <w:marLeft w:val="0"/>
          <w:marRight w:val="0"/>
          <w:marTop w:val="0"/>
          <w:marBottom w:val="0"/>
          <w:divBdr>
            <w:top w:val="none" w:sz="0" w:space="0" w:color="auto"/>
            <w:left w:val="none" w:sz="0" w:space="0" w:color="auto"/>
            <w:bottom w:val="none" w:sz="0" w:space="0" w:color="auto"/>
            <w:right w:val="none" w:sz="0" w:space="0" w:color="auto"/>
          </w:divBdr>
        </w:div>
        <w:div w:id="411664357">
          <w:marLeft w:val="0"/>
          <w:marRight w:val="0"/>
          <w:marTop w:val="0"/>
          <w:marBottom w:val="0"/>
          <w:divBdr>
            <w:top w:val="none" w:sz="0" w:space="0" w:color="auto"/>
            <w:left w:val="none" w:sz="0" w:space="0" w:color="auto"/>
            <w:bottom w:val="none" w:sz="0" w:space="0" w:color="auto"/>
            <w:right w:val="none" w:sz="0" w:space="0" w:color="auto"/>
          </w:divBdr>
        </w:div>
        <w:div w:id="425225702">
          <w:marLeft w:val="0"/>
          <w:marRight w:val="0"/>
          <w:marTop w:val="0"/>
          <w:marBottom w:val="0"/>
          <w:divBdr>
            <w:top w:val="none" w:sz="0" w:space="0" w:color="auto"/>
            <w:left w:val="none" w:sz="0" w:space="0" w:color="auto"/>
            <w:bottom w:val="none" w:sz="0" w:space="0" w:color="auto"/>
            <w:right w:val="none" w:sz="0" w:space="0" w:color="auto"/>
          </w:divBdr>
        </w:div>
        <w:div w:id="934169135">
          <w:marLeft w:val="0"/>
          <w:marRight w:val="0"/>
          <w:marTop w:val="0"/>
          <w:marBottom w:val="0"/>
          <w:divBdr>
            <w:top w:val="none" w:sz="0" w:space="0" w:color="auto"/>
            <w:left w:val="none" w:sz="0" w:space="0" w:color="auto"/>
            <w:bottom w:val="none" w:sz="0" w:space="0" w:color="auto"/>
            <w:right w:val="none" w:sz="0" w:space="0" w:color="auto"/>
          </w:divBdr>
        </w:div>
        <w:div w:id="107437797">
          <w:marLeft w:val="0"/>
          <w:marRight w:val="0"/>
          <w:marTop w:val="0"/>
          <w:marBottom w:val="0"/>
          <w:divBdr>
            <w:top w:val="none" w:sz="0" w:space="0" w:color="auto"/>
            <w:left w:val="none" w:sz="0" w:space="0" w:color="auto"/>
            <w:bottom w:val="none" w:sz="0" w:space="0" w:color="auto"/>
            <w:right w:val="none" w:sz="0" w:space="0" w:color="auto"/>
          </w:divBdr>
        </w:div>
        <w:div w:id="739133082">
          <w:marLeft w:val="0"/>
          <w:marRight w:val="0"/>
          <w:marTop w:val="0"/>
          <w:marBottom w:val="0"/>
          <w:divBdr>
            <w:top w:val="none" w:sz="0" w:space="0" w:color="auto"/>
            <w:left w:val="none" w:sz="0" w:space="0" w:color="auto"/>
            <w:bottom w:val="none" w:sz="0" w:space="0" w:color="auto"/>
            <w:right w:val="none" w:sz="0" w:space="0" w:color="auto"/>
          </w:divBdr>
        </w:div>
        <w:div w:id="229120064">
          <w:marLeft w:val="0"/>
          <w:marRight w:val="0"/>
          <w:marTop w:val="0"/>
          <w:marBottom w:val="0"/>
          <w:divBdr>
            <w:top w:val="none" w:sz="0" w:space="0" w:color="auto"/>
            <w:left w:val="none" w:sz="0" w:space="0" w:color="auto"/>
            <w:bottom w:val="none" w:sz="0" w:space="0" w:color="auto"/>
            <w:right w:val="none" w:sz="0" w:space="0" w:color="auto"/>
          </w:divBdr>
        </w:div>
        <w:div w:id="1576863995">
          <w:marLeft w:val="0"/>
          <w:marRight w:val="0"/>
          <w:marTop w:val="0"/>
          <w:marBottom w:val="0"/>
          <w:divBdr>
            <w:top w:val="none" w:sz="0" w:space="0" w:color="auto"/>
            <w:left w:val="none" w:sz="0" w:space="0" w:color="auto"/>
            <w:bottom w:val="none" w:sz="0" w:space="0" w:color="auto"/>
            <w:right w:val="none" w:sz="0" w:space="0" w:color="auto"/>
          </w:divBdr>
        </w:div>
        <w:div w:id="6493876">
          <w:marLeft w:val="0"/>
          <w:marRight w:val="0"/>
          <w:marTop w:val="0"/>
          <w:marBottom w:val="0"/>
          <w:divBdr>
            <w:top w:val="none" w:sz="0" w:space="0" w:color="auto"/>
            <w:left w:val="none" w:sz="0" w:space="0" w:color="auto"/>
            <w:bottom w:val="none" w:sz="0" w:space="0" w:color="auto"/>
            <w:right w:val="none" w:sz="0" w:space="0" w:color="auto"/>
          </w:divBdr>
        </w:div>
        <w:div w:id="40446805">
          <w:marLeft w:val="0"/>
          <w:marRight w:val="0"/>
          <w:marTop w:val="0"/>
          <w:marBottom w:val="0"/>
          <w:divBdr>
            <w:top w:val="none" w:sz="0" w:space="0" w:color="auto"/>
            <w:left w:val="none" w:sz="0" w:space="0" w:color="auto"/>
            <w:bottom w:val="none" w:sz="0" w:space="0" w:color="auto"/>
            <w:right w:val="none" w:sz="0" w:space="0" w:color="auto"/>
          </w:divBdr>
        </w:div>
        <w:div w:id="1578856057">
          <w:marLeft w:val="0"/>
          <w:marRight w:val="0"/>
          <w:marTop w:val="0"/>
          <w:marBottom w:val="0"/>
          <w:divBdr>
            <w:top w:val="none" w:sz="0" w:space="0" w:color="auto"/>
            <w:left w:val="none" w:sz="0" w:space="0" w:color="auto"/>
            <w:bottom w:val="none" w:sz="0" w:space="0" w:color="auto"/>
            <w:right w:val="none" w:sz="0" w:space="0" w:color="auto"/>
          </w:divBdr>
        </w:div>
        <w:div w:id="966352091">
          <w:marLeft w:val="0"/>
          <w:marRight w:val="0"/>
          <w:marTop w:val="0"/>
          <w:marBottom w:val="0"/>
          <w:divBdr>
            <w:top w:val="none" w:sz="0" w:space="0" w:color="auto"/>
            <w:left w:val="none" w:sz="0" w:space="0" w:color="auto"/>
            <w:bottom w:val="none" w:sz="0" w:space="0" w:color="auto"/>
            <w:right w:val="none" w:sz="0" w:space="0" w:color="auto"/>
          </w:divBdr>
        </w:div>
        <w:div w:id="1859544381">
          <w:marLeft w:val="0"/>
          <w:marRight w:val="0"/>
          <w:marTop w:val="0"/>
          <w:marBottom w:val="0"/>
          <w:divBdr>
            <w:top w:val="none" w:sz="0" w:space="0" w:color="auto"/>
            <w:left w:val="none" w:sz="0" w:space="0" w:color="auto"/>
            <w:bottom w:val="none" w:sz="0" w:space="0" w:color="auto"/>
            <w:right w:val="none" w:sz="0" w:space="0" w:color="auto"/>
          </w:divBdr>
        </w:div>
        <w:div w:id="2098135311">
          <w:marLeft w:val="0"/>
          <w:marRight w:val="0"/>
          <w:marTop w:val="0"/>
          <w:marBottom w:val="0"/>
          <w:divBdr>
            <w:top w:val="none" w:sz="0" w:space="0" w:color="auto"/>
            <w:left w:val="none" w:sz="0" w:space="0" w:color="auto"/>
            <w:bottom w:val="none" w:sz="0" w:space="0" w:color="auto"/>
            <w:right w:val="none" w:sz="0" w:space="0" w:color="auto"/>
          </w:divBdr>
        </w:div>
        <w:div w:id="477264137">
          <w:marLeft w:val="0"/>
          <w:marRight w:val="0"/>
          <w:marTop w:val="0"/>
          <w:marBottom w:val="0"/>
          <w:divBdr>
            <w:top w:val="none" w:sz="0" w:space="0" w:color="auto"/>
            <w:left w:val="none" w:sz="0" w:space="0" w:color="auto"/>
            <w:bottom w:val="none" w:sz="0" w:space="0" w:color="auto"/>
            <w:right w:val="none" w:sz="0" w:space="0" w:color="auto"/>
          </w:divBdr>
        </w:div>
        <w:div w:id="2134398684">
          <w:marLeft w:val="0"/>
          <w:marRight w:val="0"/>
          <w:marTop w:val="0"/>
          <w:marBottom w:val="0"/>
          <w:divBdr>
            <w:top w:val="none" w:sz="0" w:space="0" w:color="auto"/>
            <w:left w:val="none" w:sz="0" w:space="0" w:color="auto"/>
            <w:bottom w:val="none" w:sz="0" w:space="0" w:color="auto"/>
            <w:right w:val="none" w:sz="0" w:space="0" w:color="auto"/>
          </w:divBdr>
        </w:div>
        <w:div w:id="1606645676">
          <w:marLeft w:val="0"/>
          <w:marRight w:val="0"/>
          <w:marTop w:val="0"/>
          <w:marBottom w:val="0"/>
          <w:divBdr>
            <w:top w:val="none" w:sz="0" w:space="0" w:color="auto"/>
            <w:left w:val="none" w:sz="0" w:space="0" w:color="auto"/>
            <w:bottom w:val="none" w:sz="0" w:space="0" w:color="auto"/>
            <w:right w:val="none" w:sz="0" w:space="0" w:color="auto"/>
          </w:divBdr>
        </w:div>
        <w:div w:id="974062536">
          <w:marLeft w:val="0"/>
          <w:marRight w:val="0"/>
          <w:marTop w:val="0"/>
          <w:marBottom w:val="0"/>
          <w:divBdr>
            <w:top w:val="none" w:sz="0" w:space="0" w:color="auto"/>
            <w:left w:val="none" w:sz="0" w:space="0" w:color="auto"/>
            <w:bottom w:val="none" w:sz="0" w:space="0" w:color="auto"/>
            <w:right w:val="none" w:sz="0" w:space="0" w:color="auto"/>
          </w:divBdr>
        </w:div>
        <w:div w:id="390277346">
          <w:marLeft w:val="0"/>
          <w:marRight w:val="0"/>
          <w:marTop w:val="0"/>
          <w:marBottom w:val="0"/>
          <w:divBdr>
            <w:top w:val="none" w:sz="0" w:space="0" w:color="auto"/>
            <w:left w:val="none" w:sz="0" w:space="0" w:color="auto"/>
            <w:bottom w:val="none" w:sz="0" w:space="0" w:color="auto"/>
            <w:right w:val="none" w:sz="0" w:space="0" w:color="auto"/>
          </w:divBdr>
        </w:div>
        <w:div w:id="2115782228">
          <w:marLeft w:val="0"/>
          <w:marRight w:val="0"/>
          <w:marTop w:val="0"/>
          <w:marBottom w:val="0"/>
          <w:divBdr>
            <w:top w:val="none" w:sz="0" w:space="0" w:color="auto"/>
            <w:left w:val="none" w:sz="0" w:space="0" w:color="auto"/>
            <w:bottom w:val="none" w:sz="0" w:space="0" w:color="auto"/>
            <w:right w:val="none" w:sz="0" w:space="0" w:color="auto"/>
          </w:divBdr>
        </w:div>
        <w:div w:id="361594504">
          <w:marLeft w:val="0"/>
          <w:marRight w:val="0"/>
          <w:marTop w:val="0"/>
          <w:marBottom w:val="0"/>
          <w:divBdr>
            <w:top w:val="none" w:sz="0" w:space="0" w:color="auto"/>
            <w:left w:val="none" w:sz="0" w:space="0" w:color="auto"/>
            <w:bottom w:val="none" w:sz="0" w:space="0" w:color="auto"/>
            <w:right w:val="none" w:sz="0" w:space="0" w:color="auto"/>
          </w:divBdr>
        </w:div>
        <w:div w:id="1159006989">
          <w:marLeft w:val="0"/>
          <w:marRight w:val="0"/>
          <w:marTop w:val="0"/>
          <w:marBottom w:val="0"/>
          <w:divBdr>
            <w:top w:val="none" w:sz="0" w:space="0" w:color="auto"/>
            <w:left w:val="none" w:sz="0" w:space="0" w:color="auto"/>
            <w:bottom w:val="none" w:sz="0" w:space="0" w:color="auto"/>
            <w:right w:val="none" w:sz="0" w:space="0" w:color="auto"/>
          </w:divBdr>
        </w:div>
        <w:div w:id="1984044434">
          <w:marLeft w:val="0"/>
          <w:marRight w:val="0"/>
          <w:marTop w:val="0"/>
          <w:marBottom w:val="0"/>
          <w:divBdr>
            <w:top w:val="none" w:sz="0" w:space="0" w:color="auto"/>
            <w:left w:val="none" w:sz="0" w:space="0" w:color="auto"/>
            <w:bottom w:val="none" w:sz="0" w:space="0" w:color="auto"/>
            <w:right w:val="none" w:sz="0" w:space="0" w:color="auto"/>
          </w:divBdr>
        </w:div>
        <w:div w:id="2053335137">
          <w:marLeft w:val="0"/>
          <w:marRight w:val="0"/>
          <w:marTop w:val="0"/>
          <w:marBottom w:val="0"/>
          <w:divBdr>
            <w:top w:val="none" w:sz="0" w:space="0" w:color="auto"/>
            <w:left w:val="none" w:sz="0" w:space="0" w:color="auto"/>
            <w:bottom w:val="none" w:sz="0" w:space="0" w:color="auto"/>
            <w:right w:val="none" w:sz="0" w:space="0" w:color="auto"/>
          </w:divBdr>
        </w:div>
        <w:div w:id="1919056493">
          <w:marLeft w:val="0"/>
          <w:marRight w:val="0"/>
          <w:marTop w:val="0"/>
          <w:marBottom w:val="0"/>
          <w:divBdr>
            <w:top w:val="none" w:sz="0" w:space="0" w:color="auto"/>
            <w:left w:val="none" w:sz="0" w:space="0" w:color="auto"/>
            <w:bottom w:val="none" w:sz="0" w:space="0" w:color="auto"/>
            <w:right w:val="none" w:sz="0" w:space="0" w:color="auto"/>
          </w:divBdr>
        </w:div>
        <w:div w:id="1389036042">
          <w:marLeft w:val="0"/>
          <w:marRight w:val="0"/>
          <w:marTop w:val="0"/>
          <w:marBottom w:val="0"/>
          <w:divBdr>
            <w:top w:val="none" w:sz="0" w:space="0" w:color="auto"/>
            <w:left w:val="none" w:sz="0" w:space="0" w:color="auto"/>
            <w:bottom w:val="none" w:sz="0" w:space="0" w:color="auto"/>
            <w:right w:val="none" w:sz="0" w:space="0" w:color="auto"/>
          </w:divBdr>
        </w:div>
        <w:div w:id="1329988469">
          <w:marLeft w:val="0"/>
          <w:marRight w:val="0"/>
          <w:marTop w:val="0"/>
          <w:marBottom w:val="0"/>
          <w:divBdr>
            <w:top w:val="none" w:sz="0" w:space="0" w:color="auto"/>
            <w:left w:val="none" w:sz="0" w:space="0" w:color="auto"/>
            <w:bottom w:val="none" w:sz="0" w:space="0" w:color="auto"/>
            <w:right w:val="none" w:sz="0" w:space="0" w:color="auto"/>
          </w:divBdr>
        </w:div>
        <w:div w:id="804083037">
          <w:marLeft w:val="0"/>
          <w:marRight w:val="0"/>
          <w:marTop w:val="0"/>
          <w:marBottom w:val="0"/>
          <w:divBdr>
            <w:top w:val="none" w:sz="0" w:space="0" w:color="auto"/>
            <w:left w:val="none" w:sz="0" w:space="0" w:color="auto"/>
            <w:bottom w:val="none" w:sz="0" w:space="0" w:color="auto"/>
            <w:right w:val="none" w:sz="0" w:space="0" w:color="auto"/>
          </w:divBdr>
        </w:div>
        <w:div w:id="1784567776">
          <w:marLeft w:val="0"/>
          <w:marRight w:val="0"/>
          <w:marTop w:val="0"/>
          <w:marBottom w:val="0"/>
          <w:divBdr>
            <w:top w:val="none" w:sz="0" w:space="0" w:color="auto"/>
            <w:left w:val="none" w:sz="0" w:space="0" w:color="auto"/>
            <w:bottom w:val="none" w:sz="0" w:space="0" w:color="auto"/>
            <w:right w:val="none" w:sz="0" w:space="0" w:color="auto"/>
          </w:divBdr>
        </w:div>
        <w:div w:id="1318681890">
          <w:marLeft w:val="0"/>
          <w:marRight w:val="0"/>
          <w:marTop w:val="0"/>
          <w:marBottom w:val="0"/>
          <w:divBdr>
            <w:top w:val="none" w:sz="0" w:space="0" w:color="auto"/>
            <w:left w:val="none" w:sz="0" w:space="0" w:color="auto"/>
            <w:bottom w:val="none" w:sz="0" w:space="0" w:color="auto"/>
            <w:right w:val="none" w:sz="0" w:space="0" w:color="auto"/>
          </w:divBdr>
        </w:div>
        <w:div w:id="678047936">
          <w:marLeft w:val="0"/>
          <w:marRight w:val="0"/>
          <w:marTop w:val="0"/>
          <w:marBottom w:val="0"/>
          <w:divBdr>
            <w:top w:val="none" w:sz="0" w:space="0" w:color="auto"/>
            <w:left w:val="none" w:sz="0" w:space="0" w:color="auto"/>
            <w:bottom w:val="none" w:sz="0" w:space="0" w:color="auto"/>
            <w:right w:val="none" w:sz="0" w:space="0" w:color="auto"/>
          </w:divBdr>
        </w:div>
        <w:div w:id="1345479948">
          <w:marLeft w:val="0"/>
          <w:marRight w:val="0"/>
          <w:marTop w:val="0"/>
          <w:marBottom w:val="0"/>
          <w:divBdr>
            <w:top w:val="none" w:sz="0" w:space="0" w:color="auto"/>
            <w:left w:val="none" w:sz="0" w:space="0" w:color="auto"/>
            <w:bottom w:val="none" w:sz="0" w:space="0" w:color="auto"/>
            <w:right w:val="none" w:sz="0" w:space="0" w:color="auto"/>
          </w:divBdr>
        </w:div>
        <w:div w:id="618803917">
          <w:marLeft w:val="0"/>
          <w:marRight w:val="0"/>
          <w:marTop w:val="0"/>
          <w:marBottom w:val="0"/>
          <w:divBdr>
            <w:top w:val="none" w:sz="0" w:space="0" w:color="auto"/>
            <w:left w:val="none" w:sz="0" w:space="0" w:color="auto"/>
            <w:bottom w:val="none" w:sz="0" w:space="0" w:color="auto"/>
            <w:right w:val="none" w:sz="0" w:space="0" w:color="auto"/>
          </w:divBdr>
        </w:div>
        <w:div w:id="1746145220">
          <w:marLeft w:val="0"/>
          <w:marRight w:val="0"/>
          <w:marTop w:val="0"/>
          <w:marBottom w:val="0"/>
          <w:divBdr>
            <w:top w:val="none" w:sz="0" w:space="0" w:color="auto"/>
            <w:left w:val="none" w:sz="0" w:space="0" w:color="auto"/>
            <w:bottom w:val="none" w:sz="0" w:space="0" w:color="auto"/>
            <w:right w:val="none" w:sz="0" w:space="0" w:color="auto"/>
          </w:divBdr>
        </w:div>
        <w:div w:id="1612401137">
          <w:marLeft w:val="0"/>
          <w:marRight w:val="0"/>
          <w:marTop w:val="0"/>
          <w:marBottom w:val="0"/>
          <w:divBdr>
            <w:top w:val="none" w:sz="0" w:space="0" w:color="auto"/>
            <w:left w:val="none" w:sz="0" w:space="0" w:color="auto"/>
            <w:bottom w:val="none" w:sz="0" w:space="0" w:color="auto"/>
            <w:right w:val="none" w:sz="0" w:space="0" w:color="auto"/>
          </w:divBdr>
        </w:div>
        <w:div w:id="1303802360">
          <w:marLeft w:val="0"/>
          <w:marRight w:val="0"/>
          <w:marTop w:val="0"/>
          <w:marBottom w:val="0"/>
          <w:divBdr>
            <w:top w:val="none" w:sz="0" w:space="0" w:color="auto"/>
            <w:left w:val="none" w:sz="0" w:space="0" w:color="auto"/>
            <w:bottom w:val="none" w:sz="0" w:space="0" w:color="auto"/>
            <w:right w:val="none" w:sz="0" w:space="0" w:color="auto"/>
          </w:divBdr>
        </w:div>
        <w:div w:id="1643463991">
          <w:marLeft w:val="0"/>
          <w:marRight w:val="0"/>
          <w:marTop w:val="0"/>
          <w:marBottom w:val="0"/>
          <w:divBdr>
            <w:top w:val="none" w:sz="0" w:space="0" w:color="auto"/>
            <w:left w:val="none" w:sz="0" w:space="0" w:color="auto"/>
            <w:bottom w:val="none" w:sz="0" w:space="0" w:color="auto"/>
            <w:right w:val="none" w:sz="0" w:space="0" w:color="auto"/>
          </w:divBdr>
        </w:div>
        <w:div w:id="1761292188">
          <w:marLeft w:val="0"/>
          <w:marRight w:val="0"/>
          <w:marTop w:val="0"/>
          <w:marBottom w:val="0"/>
          <w:divBdr>
            <w:top w:val="none" w:sz="0" w:space="0" w:color="auto"/>
            <w:left w:val="none" w:sz="0" w:space="0" w:color="auto"/>
            <w:bottom w:val="none" w:sz="0" w:space="0" w:color="auto"/>
            <w:right w:val="none" w:sz="0" w:space="0" w:color="auto"/>
          </w:divBdr>
        </w:div>
        <w:div w:id="182129911">
          <w:marLeft w:val="0"/>
          <w:marRight w:val="0"/>
          <w:marTop w:val="0"/>
          <w:marBottom w:val="0"/>
          <w:divBdr>
            <w:top w:val="none" w:sz="0" w:space="0" w:color="auto"/>
            <w:left w:val="none" w:sz="0" w:space="0" w:color="auto"/>
            <w:bottom w:val="none" w:sz="0" w:space="0" w:color="auto"/>
            <w:right w:val="none" w:sz="0" w:space="0" w:color="auto"/>
          </w:divBdr>
        </w:div>
        <w:div w:id="1616867873">
          <w:marLeft w:val="0"/>
          <w:marRight w:val="0"/>
          <w:marTop w:val="0"/>
          <w:marBottom w:val="0"/>
          <w:divBdr>
            <w:top w:val="none" w:sz="0" w:space="0" w:color="auto"/>
            <w:left w:val="none" w:sz="0" w:space="0" w:color="auto"/>
            <w:bottom w:val="none" w:sz="0" w:space="0" w:color="auto"/>
            <w:right w:val="none" w:sz="0" w:space="0" w:color="auto"/>
          </w:divBdr>
        </w:div>
        <w:div w:id="198473038">
          <w:marLeft w:val="0"/>
          <w:marRight w:val="0"/>
          <w:marTop w:val="0"/>
          <w:marBottom w:val="0"/>
          <w:divBdr>
            <w:top w:val="none" w:sz="0" w:space="0" w:color="auto"/>
            <w:left w:val="none" w:sz="0" w:space="0" w:color="auto"/>
            <w:bottom w:val="none" w:sz="0" w:space="0" w:color="auto"/>
            <w:right w:val="none" w:sz="0" w:space="0" w:color="auto"/>
          </w:divBdr>
        </w:div>
        <w:div w:id="1436100423">
          <w:marLeft w:val="0"/>
          <w:marRight w:val="0"/>
          <w:marTop w:val="0"/>
          <w:marBottom w:val="0"/>
          <w:divBdr>
            <w:top w:val="none" w:sz="0" w:space="0" w:color="auto"/>
            <w:left w:val="none" w:sz="0" w:space="0" w:color="auto"/>
            <w:bottom w:val="none" w:sz="0" w:space="0" w:color="auto"/>
            <w:right w:val="none" w:sz="0" w:space="0" w:color="auto"/>
          </w:divBdr>
        </w:div>
        <w:div w:id="1819496141">
          <w:marLeft w:val="0"/>
          <w:marRight w:val="0"/>
          <w:marTop w:val="0"/>
          <w:marBottom w:val="0"/>
          <w:divBdr>
            <w:top w:val="none" w:sz="0" w:space="0" w:color="auto"/>
            <w:left w:val="none" w:sz="0" w:space="0" w:color="auto"/>
            <w:bottom w:val="none" w:sz="0" w:space="0" w:color="auto"/>
            <w:right w:val="none" w:sz="0" w:space="0" w:color="auto"/>
          </w:divBdr>
        </w:div>
        <w:div w:id="890188794">
          <w:marLeft w:val="0"/>
          <w:marRight w:val="0"/>
          <w:marTop w:val="0"/>
          <w:marBottom w:val="0"/>
          <w:divBdr>
            <w:top w:val="none" w:sz="0" w:space="0" w:color="auto"/>
            <w:left w:val="none" w:sz="0" w:space="0" w:color="auto"/>
            <w:bottom w:val="none" w:sz="0" w:space="0" w:color="auto"/>
            <w:right w:val="none" w:sz="0" w:space="0" w:color="auto"/>
          </w:divBdr>
        </w:div>
        <w:div w:id="351300714">
          <w:marLeft w:val="0"/>
          <w:marRight w:val="0"/>
          <w:marTop w:val="0"/>
          <w:marBottom w:val="0"/>
          <w:divBdr>
            <w:top w:val="none" w:sz="0" w:space="0" w:color="auto"/>
            <w:left w:val="none" w:sz="0" w:space="0" w:color="auto"/>
            <w:bottom w:val="none" w:sz="0" w:space="0" w:color="auto"/>
            <w:right w:val="none" w:sz="0" w:space="0" w:color="auto"/>
          </w:divBdr>
        </w:div>
        <w:div w:id="1411199928">
          <w:marLeft w:val="0"/>
          <w:marRight w:val="0"/>
          <w:marTop w:val="0"/>
          <w:marBottom w:val="0"/>
          <w:divBdr>
            <w:top w:val="none" w:sz="0" w:space="0" w:color="auto"/>
            <w:left w:val="none" w:sz="0" w:space="0" w:color="auto"/>
            <w:bottom w:val="none" w:sz="0" w:space="0" w:color="auto"/>
            <w:right w:val="none" w:sz="0" w:space="0" w:color="auto"/>
          </w:divBdr>
        </w:div>
        <w:div w:id="1107196481">
          <w:marLeft w:val="0"/>
          <w:marRight w:val="0"/>
          <w:marTop w:val="0"/>
          <w:marBottom w:val="0"/>
          <w:divBdr>
            <w:top w:val="none" w:sz="0" w:space="0" w:color="auto"/>
            <w:left w:val="none" w:sz="0" w:space="0" w:color="auto"/>
            <w:bottom w:val="none" w:sz="0" w:space="0" w:color="auto"/>
            <w:right w:val="none" w:sz="0" w:space="0" w:color="auto"/>
          </w:divBdr>
        </w:div>
        <w:div w:id="702366669">
          <w:marLeft w:val="0"/>
          <w:marRight w:val="0"/>
          <w:marTop w:val="0"/>
          <w:marBottom w:val="0"/>
          <w:divBdr>
            <w:top w:val="none" w:sz="0" w:space="0" w:color="auto"/>
            <w:left w:val="none" w:sz="0" w:space="0" w:color="auto"/>
            <w:bottom w:val="none" w:sz="0" w:space="0" w:color="auto"/>
            <w:right w:val="none" w:sz="0" w:space="0" w:color="auto"/>
          </w:divBdr>
        </w:div>
        <w:div w:id="959150242">
          <w:marLeft w:val="0"/>
          <w:marRight w:val="0"/>
          <w:marTop w:val="0"/>
          <w:marBottom w:val="0"/>
          <w:divBdr>
            <w:top w:val="none" w:sz="0" w:space="0" w:color="auto"/>
            <w:left w:val="none" w:sz="0" w:space="0" w:color="auto"/>
            <w:bottom w:val="none" w:sz="0" w:space="0" w:color="auto"/>
            <w:right w:val="none" w:sz="0" w:space="0" w:color="auto"/>
          </w:divBdr>
        </w:div>
        <w:div w:id="225066859">
          <w:marLeft w:val="0"/>
          <w:marRight w:val="0"/>
          <w:marTop w:val="0"/>
          <w:marBottom w:val="0"/>
          <w:divBdr>
            <w:top w:val="none" w:sz="0" w:space="0" w:color="auto"/>
            <w:left w:val="none" w:sz="0" w:space="0" w:color="auto"/>
            <w:bottom w:val="none" w:sz="0" w:space="0" w:color="auto"/>
            <w:right w:val="none" w:sz="0" w:space="0" w:color="auto"/>
          </w:divBdr>
        </w:div>
        <w:div w:id="2097940976">
          <w:marLeft w:val="0"/>
          <w:marRight w:val="0"/>
          <w:marTop w:val="0"/>
          <w:marBottom w:val="0"/>
          <w:divBdr>
            <w:top w:val="none" w:sz="0" w:space="0" w:color="auto"/>
            <w:left w:val="none" w:sz="0" w:space="0" w:color="auto"/>
            <w:bottom w:val="none" w:sz="0" w:space="0" w:color="auto"/>
            <w:right w:val="none" w:sz="0" w:space="0" w:color="auto"/>
          </w:divBdr>
        </w:div>
        <w:div w:id="1441602198">
          <w:marLeft w:val="0"/>
          <w:marRight w:val="0"/>
          <w:marTop w:val="0"/>
          <w:marBottom w:val="0"/>
          <w:divBdr>
            <w:top w:val="none" w:sz="0" w:space="0" w:color="auto"/>
            <w:left w:val="none" w:sz="0" w:space="0" w:color="auto"/>
            <w:bottom w:val="none" w:sz="0" w:space="0" w:color="auto"/>
            <w:right w:val="none" w:sz="0" w:space="0" w:color="auto"/>
          </w:divBdr>
        </w:div>
        <w:div w:id="2021620135">
          <w:marLeft w:val="0"/>
          <w:marRight w:val="0"/>
          <w:marTop w:val="0"/>
          <w:marBottom w:val="0"/>
          <w:divBdr>
            <w:top w:val="none" w:sz="0" w:space="0" w:color="auto"/>
            <w:left w:val="none" w:sz="0" w:space="0" w:color="auto"/>
            <w:bottom w:val="none" w:sz="0" w:space="0" w:color="auto"/>
            <w:right w:val="none" w:sz="0" w:space="0" w:color="auto"/>
          </w:divBdr>
        </w:div>
        <w:div w:id="597644904">
          <w:marLeft w:val="0"/>
          <w:marRight w:val="0"/>
          <w:marTop w:val="0"/>
          <w:marBottom w:val="0"/>
          <w:divBdr>
            <w:top w:val="none" w:sz="0" w:space="0" w:color="auto"/>
            <w:left w:val="none" w:sz="0" w:space="0" w:color="auto"/>
            <w:bottom w:val="none" w:sz="0" w:space="0" w:color="auto"/>
            <w:right w:val="none" w:sz="0" w:space="0" w:color="auto"/>
          </w:divBdr>
        </w:div>
        <w:div w:id="1836455042">
          <w:marLeft w:val="0"/>
          <w:marRight w:val="0"/>
          <w:marTop w:val="0"/>
          <w:marBottom w:val="0"/>
          <w:divBdr>
            <w:top w:val="none" w:sz="0" w:space="0" w:color="auto"/>
            <w:left w:val="none" w:sz="0" w:space="0" w:color="auto"/>
            <w:bottom w:val="none" w:sz="0" w:space="0" w:color="auto"/>
            <w:right w:val="none" w:sz="0" w:space="0" w:color="auto"/>
          </w:divBdr>
        </w:div>
        <w:div w:id="1405878285">
          <w:marLeft w:val="0"/>
          <w:marRight w:val="0"/>
          <w:marTop w:val="0"/>
          <w:marBottom w:val="0"/>
          <w:divBdr>
            <w:top w:val="none" w:sz="0" w:space="0" w:color="auto"/>
            <w:left w:val="none" w:sz="0" w:space="0" w:color="auto"/>
            <w:bottom w:val="none" w:sz="0" w:space="0" w:color="auto"/>
            <w:right w:val="none" w:sz="0" w:space="0" w:color="auto"/>
          </w:divBdr>
        </w:div>
        <w:div w:id="1937324349">
          <w:marLeft w:val="0"/>
          <w:marRight w:val="0"/>
          <w:marTop w:val="0"/>
          <w:marBottom w:val="0"/>
          <w:divBdr>
            <w:top w:val="none" w:sz="0" w:space="0" w:color="auto"/>
            <w:left w:val="none" w:sz="0" w:space="0" w:color="auto"/>
            <w:bottom w:val="none" w:sz="0" w:space="0" w:color="auto"/>
            <w:right w:val="none" w:sz="0" w:space="0" w:color="auto"/>
          </w:divBdr>
        </w:div>
        <w:div w:id="23870652">
          <w:marLeft w:val="0"/>
          <w:marRight w:val="0"/>
          <w:marTop w:val="0"/>
          <w:marBottom w:val="0"/>
          <w:divBdr>
            <w:top w:val="none" w:sz="0" w:space="0" w:color="auto"/>
            <w:left w:val="none" w:sz="0" w:space="0" w:color="auto"/>
            <w:bottom w:val="none" w:sz="0" w:space="0" w:color="auto"/>
            <w:right w:val="none" w:sz="0" w:space="0" w:color="auto"/>
          </w:divBdr>
        </w:div>
        <w:div w:id="377165654">
          <w:marLeft w:val="0"/>
          <w:marRight w:val="0"/>
          <w:marTop w:val="0"/>
          <w:marBottom w:val="0"/>
          <w:divBdr>
            <w:top w:val="none" w:sz="0" w:space="0" w:color="auto"/>
            <w:left w:val="none" w:sz="0" w:space="0" w:color="auto"/>
            <w:bottom w:val="none" w:sz="0" w:space="0" w:color="auto"/>
            <w:right w:val="none" w:sz="0" w:space="0" w:color="auto"/>
          </w:divBdr>
        </w:div>
        <w:div w:id="988023775">
          <w:marLeft w:val="0"/>
          <w:marRight w:val="0"/>
          <w:marTop w:val="0"/>
          <w:marBottom w:val="0"/>
          <w:divBdr>
            <w:top w:val="none" w:sz="0" w:space="0" w:color="auto"/>
            <w:left w:val="none" w:sz="0" w:space="0" w:color="auto"/>
            <w:bottom w:val="none" w:sz="0" w:space="0" w:color="auto"/>
            <w:right w:val="none" w:sz="0" w:space="0" w:color="auto"/>
          </w:divBdr>
        </w:div>
        <w:div w:id="1794907036">
          <w:marLeft w:val="0"/>
          <w:marRight w:val="0"/>
          <w:marTop w:val="0"/>
          <w:marBottom w:val="0"/>
          <w:divBdr>
            <w:top w:val="none" w:sz="0" w:space="0" w:color="auto"/>
            <w:left w:val="none" w:sz="0" w:space="0" w:color="auto"/>
            <w:bottom w:val="none" w:sz="0" w:space="0" w:color="auto"/>
            <w:right w:val="none" w:sz="0" w:space="0" w:color="auto"/>
          </w:divBdr>
        </w:div>
        <w:div w:id="1303541041">
          <w:marLeft w:val="0"/>
          <w:marRight w:val="0"/>
          <w:marTop w:val="0"/>
          <w:marBottom w:val="0"/>
          <w:divBdr>
            <w:top w:val="none" w:sz="0" w:space="0" w:color="auto"/>
            <w:left w:val="none" w:sz="0" w:space="0" w:color="auto"/>
            <w:bottom w:val="none" w:sz="0" w:space="0" w:color="auto"/>
            <w:right w:val="none" w:sz="0" w:space="0" w:color="auto"/>
          </w:divBdr>
        </w:div>
        <w:div w:id="291330544">
          <w:marLeft w:val="0"/>
          <w:marRight w:val="0"/>
          <w:marTop w:val="0"/>
          <w:marBottom w:val="0"/>
          <w:divBdr>
            <w:top w:val="none" w:sz="0" w:space="0" w:color="auto"/>
            <w:left w:val="none" w:sz="0" w:space="0" w:color="auto"/>
            <w:bottom w:val="none" w:sz="0" w:space="0" w:color="auto"/>
            <w:right w:val="none" w:sz="0" w:space="0" w:color="auto"/>
          </w:divBdr>
        </w:div>
        <w:div w:id="1689715538">
          <w:marLeft w:val="0"/>
          <w:marRight w:val="0"/>
          <w:marTop w:val="0"/>
          <w:marBottom w:val="0"/>
          <w:divBdr>
            <w:top w:val="none" w:sz="0" w:space="0" w:color="auto"/>
            <w:left w:val="none" w:sz="0" w:space="0" w:color="auto"/>
            <w:bottom w:val="none" w:sz="0" w:space="0" w:color="auto"/>
            <w:right w:val="none" w:sz="0" w:space="0" w:color="auto"/>
          </w:divBdr>
        </w:div>
        <w:div w:id="1878616817">
          <w:marLeft w:val="0"/>
          <w:marRight w:val="0"/>
          <w:marTop w:val="0"/>
          <w:marBottom w:val="0"/>
          <w:divBdr>
            <w:top w:val="none" w:sz="0" w:space="0" w:color="auto"/>
            <w:left w:val="none" w:sz="0" w:space="0" w:color="auto"/>
            <w:bottom w:val="none" w:sz="0" w:space="0" w:color="auto"/>
            <w:right w:val="none" w:sz="0" w:space="0" w:color="auto"/>
          </w:divBdr>
        </w:div>
        <w:div w:id="1506045954">
          <w:marLeft w:val="0"/>
          <w:marRight w:val="0"/>
          <w:marTop w:val="0"/>
          <w:marBottom w:val="0"/>
          <w:divBdr>
            <w:top w:val="none" w:sz="0" w:space="0" w:color="auto"/>
            <w:left w:val="none" w:sz="0" w:space="0" w:color="auto"/>
            <w:bottom w:val="none" w:sz="0" w:space="0" w:color="auto"/>
            <w:right w:val="none" w:sz="0" w:space="0" w:color="auto"/>
          </w:divBdr>
        </w:div>
        <w:div w:id="494759484">
          <w:marLeft w:val="0"/>
          <w:marRight w:val="0"/>
          <w:marTop w:val="0"/>
          <w:marBottom w:val="0"/>
          <w:divBdr>
            <w:top w:val="none" w:sz="0" w:space="0" w:color="auto"/>
            <w:left w:val="none" w:sz="0" w:space="0" w:color="auto"/>
            <w:bottom w:val="none" w:sz="0" w:space="0" w:color="auto"/>
            <w:right w:val="none" w:sz="0" w:space="0" w:color="auto"/>
          </w:divBdr>
        </w:div>
        <w:div w:id="679354725">
          <w:marLeft w:val="0"/>
          <w:marRight w:val="0"/>
          <w:marTop w:val="0"/>
          <w:marBottom w:val="0"/>
          <w:divBdr>
            <w:top w:val="none" w:sz="0" w:space="0" w:color="auto"/>
            <w:left w:val="none" w:sz="0" w:space="0" w:color="auto"/>
            <w:bottom w:val="none" w:sz="0" w:space="0" w:color="auto"/>
            <w:right w:val="none" w:sz="0" w:space="0" w:color="auto"/>
          </w:divBdr>
        </w:div>
        <w:div w:id="852837659">
          <w:marLeft w:val="0"/>
          <w:marRight w:val="0"/>
          <w:marTop w:val="0"/>
          <w:marBottom w:val="0"/>
          <w:divBdr>
            <w:top w:val="none" w:sz="0" w:space="0" w:color="auto"/>
            <w:left w:val="none" w:sz="0" w:space="0" w:color="auto"/>
            <w:bottom w:val="none" w:sz="0" w:space="0" w:color="auto"/>
            <w:right w:val="none" w:sz="0" w:space="0" w:color="auto"/>
          </w:divBdr>
        </w:div>
        <w:div w:id="903762176">
          <w:marLeft w:val="0"/>
          <w:marRight w:val="0"/>
          <w:marTop w:val="0"/>
          <w:marBottom w:val="0"/>
          <w:divBdr>
            <w:top w:val="none" w:sz="0" w:space="0" w:color="auto"/>
            <w:left w:val="none" w:sz="0" w:space="0" w:color="auto"/>
            <w:bottom w:val="none" w:sz="0" w:space="0" w:color="auto"/>
            <w:right w:val="none" w:sz="0" w:space="0" w:color="auto"/>
          </w:divBdr>
        </w:div>
        <w:div w:id="503398912">
          <w:marLeft w:val="0"/>
          <w:marRight w:val="0"/>
          <w:marTop w:val="0"/>
          <w:marBottom w:val="0"/>
          <w:divBdr>
            <w:top w:val="none" w:sz="0" w:space="0" w:color="auto"/>
            <w:left w:val="none" w:sz="0" w:space="0" w:color="auto"/>
            <w:bottom w:val="none" w:sz="0" w:space="0" w:color="auto"/>
            <w:right w:val="none" w:sz="0" w:space="0" w:color="auto"/>
          </w:divBdr>
        </w:div>
        <w:div w:id="319770137">
          <w:marLeft w:val="0"/>
          <w:marRight w:val="0"/>
          <w:marTop w:val="0"/>
          <w:marBottom w:val="0"/>
          <w:divBdr>
            <w:top w:val="none" w:sz="0" w:space="0" w:color="auto"/>
            <w:left w:val="none" w:sz="0" w:space="0" w:color="auto"/>
            <w:bottom w:val="none" w:sz="0" w:space="0" w:color="auto"/>
            <w:right w:val="none" w:sz="0" w:space="0" w:color="auto"/>
          </w:divBdr>
        </w:div>
        <w:div w:id="600794112">
          <w:marLeft w:val="0"/>
          <w:marRight w:val="0"/>
          <w:marTop w:val="0"/>
          <w:marBottom w:val="0"/>
          <w:divBdr>
            <w:top w:val="none" w:sz="0" w:space="0" w:color="auto"/>
            <w:left w:val="none" w:sz="0" w:space="0" w:color="auto"/>
            <w:bottom w:val="none" w:sz="0" w:space="0" w:color="auto"/>
            <w:right w:val="none" w:sz="0" w:space="0" w:color="auto"/>
          </w:divBdr>
        </w:div>
        <w:div w:id="152844847">
          <w:marLeft w:val="0"/>
          <w:marRight w:val="0"/>
          <w:marTop w:val="0"/>
          <w:marBottom w:val="0"/>
          <w:divBdr>
            <w:top w:val="none" w:sz="0" w:space="0" w:color="auto"/>
            <w:left w:val="none" w:sz="0" w:space="0" w:color="auto"/>
            <w:bottom w:val="none" w:sz="0" w:space="0" w:color="auto"/>
            <w:right w:val="none" w:sz="0" w:space="0" w:color="auto"/>
          </w:divBdr>
        </w:div>
        <w:div w:id="668287310">
          <w:marLeft w:val="0"/>
          <w:marRight w:val="0"/>
          <w:marTop w:val="0"/>
          <w:marBottom w:val="0"/>
          <w:divBdr>
            <w:top w:val="none" w:sz="0" w:space="0" w:color="auto"/>
            <w:left w:val="none" w:sz="0" w:space="0" w:color="auto"/>
            <w:bottom w:val="none" w:sz="0" w:space="0" w:color="auto"/>
            <w:right w:val="none" w:sz="0" w:space="0" w:color="auto"/>
          </w:divBdr>
        </w:div>
        <w:div w:id="1526097099">
          <w:marLeft w:val="0"/>
          <w:marRight w:val="0"/>
          <w:marTop w:val="0"/>
          <w:marBottom w:val="0"/>
          <w:divBdr>
            <w:top w:val="none" w:sz="0" w:space="0" w:color="auto"/>
            <w:left w:val="none" w:sz="0" w:space="0" w:color="auto"/>
            <w:bottom w:val="none" w:sz="0" w:space="0" w:color="auto"/>
            <w:right w:val="none" w:sz="0" w:space="0" w:color="auto"/>
          </w:divBdr>
        </w:div>
        <w:div w:id="1914125338">
          <w:marLeft w:val="0"/>
          <w:marRight w:val="0"/>
          <w:marTop w:val="0"/>
          <w:marBottom w:val="0"/>
          <w:divBdr>
            <w:top w:val="none" w:sz="0" w:space="0" w:color="auto"/>
            <w:left w:val="none" w:sz="0" w:space="0" w:color="auto"/>
            <w:bottom w:val="none" w:sz="0" w:space="0" w:color="auto"/>
            <w:right w:val="none" w:sz="0" w:space="0" w:color="auto"/>
          </w:divBdr>
        </w:div>
        <w:div w:id="985477607">
          <w:marLeft w:val="0"/>
          <w:marRight w:val="0"/>
          <w:marTop w:val="0"/>
          <w:marBottom w:val="0"/>
          <w:divBdr>
            <w:top w:val="none" w:sz="0" w:space="0" w:color="auto"/>
            <w:left w:val="none" w:sz="0" w:space="0" w:color="auto"/>
            <w:bottom w:val="none" w:sz="0" w:space="0" w:color="auto"/>
            <w:right w:val="none" w:sz="0" w:space="0" w:color="auto"/>
          </w:divBdr>
        </w:div>
        <w:div w:id="1912544003">
          <w:marLeft w:val="0"/>
          <w:marRight w:val="0"/>
          <w:marTop w:val="0"/>
          <w:marBottom w:val="0"/>
          <w:divBdr>
            <w:top w:val="none" w:sz="0" w:space="0" w:color="auto"/>
            <w:left w:val="none" w:sz="0" w:space="0" w:color="auto"/>
            <w:bottom w:val="none" w:sz="0" w:space="0" w:color="auto"/>
            <w:right w:val="none" w:sz="0" w:space="0" w:color="auto"/>
          </w:divBdr>
        </w:div>
        <w:div w:id="1184785590">
          <w:marLeft w:val="0"/>
          <w:marRight w:val="0"/>
          <w:marTop w:val="0"/>
          <w:marBottom w:val="0"/>
          <w:divBdr>
            <w:top w:val="none" w:sz="0" w:space="0" w:color="auto"/>
            <w:left w:val="none" w:sz="0" w:space="0" w:color="auto"/>
            <w:bottom w:val="none" w:sz="0" w:space="0" w:color="auto"/>
            <w:right w:val="none" w:sz="0" w:space="0" w:color="auto"/>
          </w:divBdr>
        </w:div>
        <w:div w:id="1291282685">
          <w:marLeft w:val="0"/>
          <w:marRight w:val="0"/>
          <w:marTop w:val="0"/>
          <w:marBottom w:val="0"/>
          <w:divBdr>
            <w:top w:val="none" w:sz="0" w:space="0" w:color="auto"/>
            <w:left w:val="none" w:sz="0" w:space="0" w:color="auto"/>
            <w:bottom w:val="none" w:sz="0" w:space="0" w:color="auto"/>
            <w:right w:val="none" w:sz="0" w:space="0" w:color="auto"/>
          </w:divBdr>
        </w:div>
        <w:div w:id="1626081872">
          <w:marLeft w:val="0"/>
          <w:marRight w:val="0"/>
          <w:marTop w:val="0"/>
          <w:marBottom w:val="0"/>
          <w:divBdr>
            <w:top w:val="none" w:sz="0" w:space="0" w:color="auto"/>
            <w:left w:val="none" w:sz="0" w:space="0" w:color="auto"/>
            <w:bottom w:val="none" w:sz="0" w:space="0" w:color="auto"/>
            <w:right w:val="none" w:sz="0" w:space="0" w:color="auto"/>
          </w:divBdr>
        </w:div>
        <w:div w:id="1006204837">
          <w:marLeft w:val="0"/>
          <w:marRight w:val="0"/>
          <w:marTop w:val="0"/>
          <w:marBottom w:val="0"/>
          <w:divBdr>
            <w:top w:val="none" w:sz="0" w:space="0" w:color="auto"/>
            <w:left w:val="none" w:sz="0" w:space="0" w:color="auto"/>
            <w:bottom w:val="none" w:sz="0" w:space="0" w:color="auto"/>
            <w:right w:val="none" w:sz="0" w:space="0" w:color="auto"/>
          </w:divBdr>
        </w:div>
        <w:div w:id="254286107">
          <w:marLeft w:val="0"/>
          <w:marRight w:val="0"/>
          <w:marTop w:val="0"/>
          <w:marBottom w:val="0"/>
          <w:divBdr>
            <w:top w:val="none" w:sz="0" w:space="0" w:color="auto"/>
            <w:left w:val="none" w:sz="0" w:space="0" w:color="auto"/>
            <w:bottom w:val="none" w:sz="0" w:space="0" w:color="auto"/>
            <w:right w:val="none" w:sz="0" w:space="0" w:color="auto"/>
          </w:divBdr>
        </w:div>
        <w:div w:id="626351970">
          <w:marLeft w:val="0"/>
          <w:marRight w:val="0"/>
          <w:marTop w:val="0"/>
          <w:marBottom w:val="0"/>
          <w:divBdr>
            <w:top w:val="none" w:sz="0" w:space="0" w:color="auto"/>
            <w:left w:val="none" w:sz="0" w:space="0" w:color="auto"/>
            <w:bottom w:val="none" w:sz="0" w:space="0" w:color="auto"/>
            <w:right w:val="none" w:sz="0" w:space="0" w:color="auto"/>
          </w:divBdr>
        </w:div>
        <w:div w:id="1651977475">
          <w:marLeft w:val="0"/>
          <w:marRight w:val="0"/>
          <w:marTop w:val="0"/>
          <w:marBottom w:val="0"/>
          <w:divBdr>
            <w:top w:val="none" w:sz="0" w:space="0" w:color="auto"/>
            <w:left w:val="none" w:sz="0" w:space="0" w:color="auto"/>
            <w:bottom w:val="none" w:sz="0" w:space="0" w:color="auto"/>
            <w:right w:val="none" w:sz="0" w:space="0" w:color="auto"/>
          </w:divBdr>
        </w:div>
        <w:div w:id="1616015067">
          <w:marLeft w:val="0"/>
          <w:marRight w:val="0"/>
          <w:marTop w:val="0"/>
          <w:marBottom w:val="0"/>
          <w:divBdr>
            <w:top w:val="none" w:sz="0" w:space="0" w:color="auto"/>
            <w:left w:val="none" w:sz="0" w:space="0" w:color="auto"/>
            <w:bottom w:val="none" w:sz="0" w:space="0" w:color="auto"/>
            <w:right w:val="none" w:sz="0" w:space="0" w:color="auto"/>
          </w:divBdr>
        </w:div>
        <w:div w:id="1612711602">
          <w:marLeft w:val="0"/>
          <w:marRight w:val="0"/>
          <w:marTop w:val="0"/>
          <w:marBottom w:val="0"/>
          <w:divBdr>
            <w:top w:val="none" w:sz="0" w:space="0" w:color="auto"/>
            <w:left w:val="none" w:sz="0" w:space="0" w:color="auto"/>
            <w:bottom w:val="none" w:sz="0" w:space="0" w:color="auto"/>
            <w:right w:val="none" w:sz="0" w:space="0" w:color="auto"/>
          </w:divBdr>
        </w:div>
        <w:div w:id="1872298993">
          <w:marLeft w:val="0"/>
          <w:marRight w:val="0"/>
          <w:marTop w:val="0"/>
          <w:marBottom w:val="0"/>
          <w:divBdr>
            <w:top w:val="none" w:sz="0" w:space="0" w:color="auto"/>
            <w:left w:val="none" w:sz="0" w:space="0" w:color="auto"/>
            <w:bottom w:val="none" w:sz="0" w:space="0" w:color="auto"/>
            <w:right w:val="none" w:sz="0" w:space="0" w:color="auto"/>
          </w:divBdr>
        </w:div>
        <w:div w:id="1228027251">
          <w:marLeft w:val="0"/>
          <w:marRight w:val="0"/>
          <w:marTop w:val="0"/>
          <w:marBottom w:val="0"/>
          <w:divBdr>
            <w:top w:val="none" w:sz="0" w:space="0" w:color="auto"/>
            <w:left w:val="none" w:sz="0" w:space="0" w:color="auto"/>
            <w:bottom w:val="none" w:sz="0" w:space="0" w:color="auto"/>
            <w:right w:val="none" w:sz="0" w:space="0" w:color="auto"/>
          </w:divBdr>
        </w:div>
        <w:div w:id="367491773">
          <w:marLeft w:val="0"/>
          <w:marRight w:val="0"/>
          <w:marTop w:val="0"/>
          <w:marBottom w:val="0"/>
          <w:divBdr>
            <w:top w:val="none" w:sz="0" w:space="0" w:color="auto"/>
            <w:left w:val="none" w:sz="0" w:space="0" w:color="auto"/>
            <w:bottom w:val="none" w:sz="0" w:space="0" w:color="auto"/>
            <w:right w:val="none" w:sz="0" w:space="0" w:color="auto"/>
          </w:divBdr>
        </w:div>
        <w:div w:id="1425496255">
          <w:marLeft w:val="0"/>
          <w:marRight w:val="0"/>
          <w:marTop w:val="0"/>
          <w:marBottom w:val="0"/>
          <w:divBdr>
            <w:top w:val="none" w:sz="0" w:space="0" w:color="auto"/>
            <w:left w:val="none" w:sz="0" w:space="0" w:color="auto"/>
            <w:bottom w:val="none" w:sz="0" w:space="0" w:color="auto"/>
            <w:right w:val="none" w:sz="0" w:space="0" w:color="auto"/>
          </w:divBdr>
        </w:div>
        <w:div w:id="1035814364">
          <w:marLeft w:val="0"/>
          <w:marRight w:val="0"/>
          <w:marTop w:val="0"/>
          <w:marBottom w:val="0"/>
          <w:divBdr>
            <w:top w:val="none" w:sz="0" w:space="0" w:color="auto"/>
            <w:left w:val="none" w:sz="0" w:space="0" w:color="auto"/>
            <w:bottom w:val="none" w:sz="0" w:space="0" w:color="auto"/>
            <w:right w:val="none" w:sz="0" w:space="0" w:color="auto"/>
          </w:divBdr>
        </w:div>
        <w:div w:id="321743561">
          <w:marLeft w:val="0"/>
          <w:marRight w:val="0"/>
          <w:marTop w:val="0"/>
          <w:marBottom w:val="0"/>
          <w:divBdr>
            <w:top w:val="none" w:sz="0" w:space="0" w:color="auto"/>
            <w:left w:val="none" w:sz="0" w:space="0" w:color="auto"/>
            <w:bottom w:val="none" w:sz="0" w:space="0" w:color="auto"/>
            <w:right w:val="none" w:sz="0" w:space="0" w:color="auto"/>
          </w:divBdr>
        </w:div>
        <w:div w:id="1400785788">
          <w:marLeft w:val="0"/>
          <w:marRight w:val="0"/>
          <w:marTop w:val="0"/>
          <w:marBottom w:val="0"/>
          <w:divBdr>
            <w:top w:val="none" w:sz="0" w:space="0" w:color="auto"/>
            <w:left w:val="none" w:sz="0" w:space="0" w:color="auto"/>
            <w:bottom w:val="none" w:sz="0" w:space="0" w:color="auto"/>
            <w:right w:val="none" w:sz="0" w:space="0" w:color="auto"/>
          </w:divBdr>
        </w:div>
        <w:div w:id="1629357419">
          <w:marLeft w:val="0"/>
          <w:marRight w:val="0"/>
          <w:marTop w:val="0"/>
          <w:marBottom w:val="0"/>
          <w:divBdr>
            <w:top w:val="none" w:sz="0" w:space="0" w:color="auto"/>
            <w:left w:val="none" w:sz="0" w:space="0" w:color="auto"/>
            <w:bottom w:val="none" w:sz="0" w:space="0" w:color="auto"/>
            <w:right w:val="none" w:sz="0" w:space="0" w:color="auto"/>
          </w:divBdr>
        </w:div>
        <w:div w:id="1629815464">
          <w:marLeft w:val="0"/>
          <w:marRight w:val="0"/>
          <w:marTop w:val="0"/>
          <w:marBottom w:val="0"/>
          <w:divBdr>
            <w:top w:val="none" w:sz="0" w:space="0" w:color="auto"/>
            <w:left w:val="none" w:sz="0" w:space="0" w:color="auto"/>
            <w:bottom w:val="none" w:sz="0" w:space="0" w:color="auto"/>
            <w:right w:val="none" w:sz="0" w:space="0" w:color="auto"/>
          </w:divBdr>
        </w:div>
        <w:div w:id="1731924099">
          <w:marLeft w:val="0"/>
          <w:marRight w:val="0"/>
          <w:marTop w:val="0"/>
          <w:marBottom w:val="0"/>
          <w:divBdr>
            <w:top w:val="none" w:sz="0" w:space="0" w:color="auto"/>
            <w:left w:val="none" w:sz="0" w:space="0" w:color="auto"/>
            <w:bottom w:val="none" w:sz="0" w:space="0" w:color="auto"/>
            <w:right w:val="none" w:sz="0" w:space="0" w:color="auto"/>
          </w:divBdr>
        </w:div>
        <w:div w:id="169564113">
          <w:marLeft w:val="0"/>
          <w:marRight w:val="0"/>
          <w:marTop w:val="0"/>
          <w:marBottom w:val="0"/>
          <w:divBdr>
            <w:top w:val="none" w:sz="0" w:space="0" w:color="auto"/>
            <w:left w:val="none" w:sz="0" w:space="0" w:color="auto"/>
            <w:bottom w:val="none" w:sz="0" w:space="0" w:color="auto"/>
            <w:right w:val="none" w:sz="0" w:space="0" w:color="auto"/>
          </w:divBdr>
        </w:div>
        <w:div w:id="526914649">
          <w:marLeft w:val="0"/>
          <w:marRight w:val="0"/>
          <w:marTop w:val="0"/>
          <w:marBottom w:val="0"/>
          <w:divBdr>
            <w:top w:val="none" w:sz="0" w:space="0" w:color="auto"/>
            <w:left w:val="none" w:sz="0" w:space="0" w:color="auto"/>
            <w:bottom w:val="none" w:sz="0" w:space="0" w:color="auto"/>
            <w:right w:val="none" w:sz="0" w:space="0" w:color="auto"/>
          </w:divBdr>
        </w:div>
        <w:div w:id="818419524">
          <w:marLeft w:val="0"/>
          <w:marRight w:val="0"/>
          <w:marTop w:val="0"/>
          <w:marBottom w:val="0"/>
          <w:divBdr>
            <w:top w:val="none" w:sz="0" w:space="0" w:color="auto"/>
            <w:left w:val="none" w:sz="0" w:space="0" w:color="auto"/>
            <w:bottom w:val="none" w:sz="0" w:space="0" w:color="auto"/>
            <w:right w:val="none" w:sz="0" w:space="0" w:color="auto"/>
          </w:divBdr>
        </w:div>
        <w:div w:id="621427681">
          <w:marLeft w:val="0"/>
          <w:marRight w:val="0"/>
          <w:marTop w:val="0"/>
          <w:marBottom w:val="0"/>
          <w:divBdr>
            <w:top w:val="none" w:sz="0" w:space="0" w:color="auto"/>
            <w:left w:val="none" w:sz="0" w:space="0" w:color="auto"/>
            <w:bottom w:val="none" w:sz="0" w:space="0" w:color="auto"/>
            <w:right w:val="none" w:sz="0" w:space="0" w:color="auto"/>
          </w:divBdr>
        </w:div>
        <w:div w:id="1043555584">
          <w:marLeft w:val="0"/>
          <w:marRight w:val="0"/>
          <w:marTop w:val="0"/>
          <w:marBottom w:val="0"/>
          <w:divBdr>
            <w:top w:val="none" w:sz="0" w:space="0" w:color="auto"/>
            <w:left w:val="none" w:sz="0" w:space="0" w:color="auto"/>
            <w:bottom w:val="none" w:sz="0" w:space="0" w:color="auto"/>
            <w:right w:val="none" w:sz="0" w:space="0" w:color="auto"/>
          </w:divBdr>
        </w:div>
        <w:div w:id="1204366420">
          <w:marLeft w:val="0"/>
          <w:marRight w:val="0"/>
          <w:marTop w:val="0"/>
          <w:marBottom w:val="0"/>
          <w:divBdr>
            <w:top w:val="none" w:sz="0" w:space="0" w:color="auto"/>
            <w:left w:val="none" w:sz="0" w:space="0" w:color="auto"/>
            <w:bottom w:val="none" w:sz="0" w:space="0" w:color="auto"/>
            <w:right w:val="none" w:sz="0" w:space="0" w:color="auto"/>
          </w:divBdr>
        </w:div>
        <w:div w:id="689524699">
          <w:marLeft w:val="0"/>
          <w:marRight w:val="0"/>
          <w:marTop w:val="0"/>
          <w:marBottom w:val="0"/>
          <w:divBdr>
            <w:top w:val="none" w:sz="0" w:space="0" w:color="auto"/>
            <w:left w:val="none" w:sz="0" w:space="0" w:color="auto"/>
            <w:bottom w:val="none" w:sz="0" w:space="0" w:color="auto"/>
            <w:right w:val="none" w:sz="0" w:space="0" w:color="auto"/>
          </w:divBdr>
        </w:div>
        <w:div w:id="787160582">
          <w:marLeft w:val="0"/>
          <w:marRight w:val="0"/>
          <w:marTop w:val="0"/>
          <w:marBottom w:val="0"/>
          <w:divBdr>
            <w:top w:val="none" w:sz="0" w:space="0" w:color="auto"/>
            <w:left w:val="none" w:sz="0" w:space="0" w:color="auto"/>
            <w:bottom w:val="none" w:sz="0" w:space="0" w:color="auto"/>
            <w:right w:val="none" w:sz="0" w:space="0" w:color="auto"/>
          </w:divBdr>
        </w:div>
        <w:div w:id="1870416521">
          <w:marLeft w:val="0"/>
          <w:marRight w:val="0"/>
          <w:marTop w:val="0"/>
          <w:marBottom w:val="0"/>
          <w:divBdr>
            <w:top w:val="none" w:sz="0" w:space="0" w:color="auto"/>
            <w:left w:val="none" w:sz="0" w:space="0" w:color="auto"/>
            <w:bottom w:val="none" w:sz="0" w:space="0" w:color="auto"/>
            <w:right w:val="none" w:sz="0" w:space="0" w:color="auto"/>
          </w:divBdr>
        </w:div>
        <w:div w:id="2145082053">
          <w:marLeft w:val="0"/>
          <w:marRight w:val="0"/>
          <w:marTop w:val="0"/>
          <w:marBottom w:val="0"/>
          <w:divBdr>
            <w:top w:val="none" w:sz="0" w:space="0" w:color="auto"/>
            <w:left w:val="none" w:sz="0" w:space="0" w:color="auto"/>
            <w:bottom w:val="none" w:sz="0" w:space="0" w:color="auto"/>
            <w:right w:val="none" w:sz="0" w:space="0" w:color="auto"/>
          </w:divBdr>
        </w:div>
        <w:div w:id="1367606828">
          <w:marLeft w:val="0"/>
          <w:marRight w:val="0"/>
          <w:marTop w:val="0"/>
          <w:marBottom w:val="0"/>
          <w:divBdr>
            <w:top w:val="none" w:sz="0" w:space="0" w:color="auto"/>
            <w:left w:val="none" w:sz="0" w:space="0" w:color="auto"/>
            <w:bottom w:val="none" w:sz="0" w:space="0" w:color="auto"/>
            <w:right w:val="none" w:sz="0" w:space="0" w:color="auto"/>
          </w:divBdr>
        </w:div>
        <w:div w:id="1245995747">
          <w:marLeft w:val="0"/>
          <w:marRight w:val="0"/>
          <w:marTop w:val="0"/>
          <w:marBottom w:val="0"/>
          <w:divBdr>
            <w:top w:val="none" w:sz="0" w:space="0" w:color="auto"/>
            <w:left w:val="none" w:sz="0" w:space="0" w:color="auto"/>
            <w:bottom w:val="none" w:sz="0" w:space="0" w:color="auto"/>
            <w:right w:val="none" w:sz="0" w:space="0" w:color="auto"/>
          </w:divBdr>
        </w:div>
        <w:div w:id="1157380179">
          <w:marLeft w:val="0"/>
          <w:marRight w:val="0"/>
          <w:marTop w:val="0"/>
          <w:marBottom w:val="0"/>
          <w:divBdr>
            <w:top w:val="none" w:sz="0" w:space="0" w:color="auto"/>
            <w:left w:val="none" w:sz="0" w:space="0" w:color="auto"/>
            <w:bottom w:val="none" w:sz="0" w:space="0" w:color="auto"/>
            <w:right w:val="none" w:sz="0" w:space="0" w:color="auto"/>
          </w:divBdr>
        </w:div>
        <w:div w:id="1917392886">
          <w:marLeft w:val="0"/>
          <w:marRight w:val="0"/>
          <w:marTop w:val="0"/>
          <w:marBottom w:val="0"/>
          <w:divBdr>
            <w:top w:val="none" w:sz="0" w:space="0" w:color="auto"/>
            <w:left w:val="none" w:sz="0" w:space="0" w:color="auto"/>
            <w:bottom w:val="none" w:sz="0" w:space="0" w:color="auto"/>
            <w:right w:val="none" w:sz="0" w:space="0" w:color="auto"/>
          </w:divBdr>
        </w:div>
        <w:div w:id="1237127139">
          <w:marLeft w:val="0"/>
          <w:marRight w:val="0"/>
          <w:marTop w:val="0"/>
          <w:marBottom w:val="0"/>
          <w:divBdr>
            <w:top w:val="none" w:sz="0" w:space="0" w:color="auto"/>
            <w:left w:val="none" w:sz="0" w:space="0" w:color="auto"/>
            <w:bottom w:val="none" w:sz="0" w:space="0" w:color="auto"/>
            <w:right w:val="none" w:sz="0" w:space="0" w:color="auto"/>
          </w:divBdr>
        </w:div>
        <w:div w:id="192618387">
          <w:marLeft w:val="0"/>
          <w:marRight w:val="0"/>
          <w:marTop w:val="0"/>
          <w:marBottom w:val="0"/>
          <w:divBdr>
            <w:top w:val="none" w:sz="0" w:space="0" w:color="auto"/>
            <w:left w:val="none" w:sz="0" w:space="0" w:color="auto"/>
            <w:bottom w:val="none" w:sz="0" w:space="0" w:color="auto"/>
            <w:right w:val="none" w:sz="0" w:space="0" w:color="auto"/>
          </w:divBdr>
        </w:div>
        <w:div w:id="1285649095">
          <w:marLeft w:val="0"/>
          <w:marRight w:val="0"/>
          <w:marTop w:val="0"/>
          <w:marBottom w:val="0"/>
          <w:divBdr>
            <w:top w:val="none" w:sz="0" w:space="0" w:color="auto"/>
            <w:left w:val="none" w:sz="0" w:space="0" w:color="auto"/>
            <w:bottom w:val="none" w:sz="0" w:space="0" w:color="auto"/>
            <w:right w:val="none" w:sz="0" w:space="0" w:color="auto"/>
          </w:divBdr>
        </w:div>
        <w:div w:id="1521771036">
          <w:marLeft w:val="0"/>
          <w:marRight w:val="0"/>
          <w:marTop w:val="0"/>
          <w:marBottom w:val="0"/>
          <w:divBdr>
            <w:top w:val="none" w:sz="0" w:space="0" w:color="auto"/>
            <w:left w:val="none" w:sz="0" w:space="0" w:color="auto"/>
            <w:bottom w:val="none" w:sz="0" w:space="0" w:color="auto"/>
            <w:right w:val="none" w:sz="0" w:space="0" w:color="auto"/>
          </w:divBdr>
        </w:div>
        <w:div w:id="74936486">
          <w:marLeft w:val="0"/>
          <w:marRight w:val="0"/>
          <w:marTop w:val="0"/>
          <w:marBottom w:val="0"/>
          <w:divBdr>
            <w:top w:val="none" w:sz="0" w:space="0" w:color="auto"/>
            <w:left w:val="none" w:sz="0" w:space="0" w:color="auto"/>
            <w:bottom w:val="none" w:sz="0" w:space="0" w:color="auto"/>
            <w:right w:val="none" w:sz="0" w:space="0" w:color="auto"/>
          </w:divBdr>
        </w:div>
        <w:div w:id="811366010">
          <w:marLeft w:val="0"/>
          <w:marRight w:val="0"/>
          <w:marTop w:val="0"/>
          <w:marBottom w:val="0"/>
          <w:divBdr>
            <w:top w:val="none" w:sz="0" w:space="0" w:color="auto"/>
            <w:left w:val="none" w:sz="0" w:space="0" w:color="auto"/>
            <w:bottom w:val="none" w:sz="0" w:space="0" w:color="auto"/>
            <w:right w:val="none" w:sz="0" w:space="0" w:color="auto"/>
          </w:divBdr>
        </w:div>
        <w:div w:id="1552690212">
          <w:marLeft w:val="0"/>
          <w:marRight w:val="0"/>
          <w:marTop w:val="0"/>
          <w:marBottom w:val="0"/>
          <w:divBdr>
            <w:top w:val="none" w:sz="0" w:space="0" w:color="auto"/>
            <w:left w:val="none" w:sz="0" w:space="0" w:color="auto"/>
            <w:bottom w:val="none" w:sz="0" w:space="0" w:color="auto"/>
            <w:right w:val="none" w:sz="0" w:space="0" w:color="auto"/>
          </w:divBdr>
        </w:div>
        <w:div w:id="2139762257">
          <w:marLeft w:val="0"/>
          <w:marRight w:val="0"/>
          <w:marTop w:val="0"/>
          <w:marBottom w:val="0"/>
          <w:divBdr>
            <w:top w:val="none" w:sz="0" w:space="0" w:color="auto"/>
            <w:left w:val="none" w:sz="0" w:space="0" w:color="auto"/>
            <w:bottom w:val="none" w:sz="0" w:space="0" w:color="auto"/>
            <w:right w:val="none" w:sz="0" w:space="0" w:color="auto"/>
          </w:divBdr>
        </w:div>
        <w:div w:id="1612126888">
          <w:marLeft w:val="0"/>
          <w:marRight w:val="0"/>
          <w:marTop w:val="0"/>
          <w:marBottom w:val="0"/>
          <w:divBdr>
            <w:top w:val="none" w:sz="0" w:space="0" w:color="auto"/>
            <w:left w:val="none" w:sz="0" w:space="0" w:color="auto"/>
            <w:bottom w:val="none" w:sz="0" w:space="0" w:color="auto"/>
            <w:right w:val="none" w:sz="0" w:space="0" w:color="auto"/>
          </w:divBdr>
        </w:div>
        <w:div w:id="843516857">
          <w:marLeft w:val="0"/>
          <w:marRight w:val="0"/>
          <w:marTop w:val="0"/>
          <w:marBottom w:val="0"/>
          <w:divBdr>
            <w:top w:val="none" w:sz="0" w:space="0" w:color="auto"/>
            <w:left w:val="none" w:sz="0" w:space="0" w:color="auto"/>
            <w:bottom w:val="none" w:sz="0" w:space="0" w:color="auto"/>
            <w:right w:val="none" w:sz="0" w:space="0" w:color="auto"/>
          </w:divBdr>
        </w:div>
        <w:div w:id="1893424839">
          <w:marLeft w:val="0"/>
          <w:marRight w:val="0"/>
          <w:marTop w:val="0"/>
          <w:marBottom w:val="0"/>
          <w:divBdr>
            <w:top w:val="none" w:sz="0" w:space="0" w:color="auto"/>
            <w:left w:val="none" w:sz="0" w:space="0" w:color="auto"/>
            <w:bottom w:val="none" w:sz="0" w:space="0" w:color="auto"/>
            <w:right w:val="none" w:sz="0" w:space="0" w:color="auto"/>
          </w:divBdr>
        </w:div>
        <w:div w:id="408423615">
          <w:marLeft w:val="0"/>
          <w:marRight w:val="0"/>
          <w:marTop w:val="0"/>
          <w:marBottom w:val="0"/>
          <w:divBdr>
            <w:top w:val="none" w:sz="0" w:space="0" w:color="auto"/>
            <w:left w:val="none" w:sz="0" w:space="0" w:color="auto"/>
            <w:bottom w:val="none" w:sz="0" w:space="0" w:color="auto"/>
            <w:right w:val="none" w:sz="0" w:space="0" w:color="auto"/>
          </w:divBdr>
        </w:div>
        <w:div w:id="312876913">
          <w:marLeft w:val="0"/>
          <w:marRight w:val="0"/>
          <w:marTop w:val="0"/>
          <w:marBottom w:val="0"/>
          <w:divBdr>
            <w:top w:val="none" w:sz="0" w:space="0" w:color="auto"/>
            <w:left w:val="none" w:sz="0" w:space="0" w:color="auto"/>
            <w:bottom w:val="none" w:sz="0" w:space="0" w:color="auto"/>
            <w:right w:val="none" w:sz="0" w:space="0" w:color="auto"/>
          </w:divBdr>
        </w:div>
        <w:div w:id="910428455">
          <w:marLeft w:val="0"/>
          <w:marRight w:val="0"/>
          <w:marTop w:val="0"/>
          <w:marBottom w:val="0"/>
          <w:divBdr>
            <w:top w:val="none" w:sz="0" w:space="0" w:color="auto"/>
            <w:left w:val="none" w:sz="0" w:space="0" w:color="auto"/>
            <w:bottom w:val="none" w:sz="0" w:space="0" w:color="auto"/>
            <w:right w:val="none" w:sz="0" w:space="0" w:color="auto"/>
          </w:divBdr>
        </w:div>
        <w:div w:id="858809181">
          <w:marLeft w:val="0"/>
          <w:marRight w:val="0"/>
          <w:marTop w:val="0"/>
          <w:marBottom w:val="0"/>
          <w:divBdr>
            <w:top w:val="none" w:sz="0" w:space="0" w:color="auto"/>
            <w:left w:val="none" w:sz="0" w:space="0" w:color="auto"/>
            <w:bottom w:val="none" w:sz="0" w:space="0" w:color="auto"/>
            <w:right w:val="none" w:sz="0" w:space="0" w:color="auto"/>
          </w:divBdr>
        </w:div>
        <w:div w:id="179202305">
          <w:marLeft w:val="0"/>
          <w:marRight w:val="0"/>
          <w:marTop w:val="0"/>
          <w:marBottom w:val="0"/>
          <w:divBdr>
            <w:top w:val="none" w:sz="0" w:space="0" w:color="auto"/>
            <w:left w:val="none" w:sz="0" w:space="0" w:color="auto"/>
            <w:bottom w:val="none" w:sz="0" w:space="0" w:color="auto"/>
            <w:right w:val="none" w:sz="0" w:space="0" w:color="auto"/>
          </w:divBdr>
        </w:div>
        <w:div w:id="1619290940">
          <w:marLeft w:val="0"/>
          <w:marRight w:val="0"/>
          <w:marTop w:val="0"/>
          <w:marBottom w:val="0"/>
          <w:divBdr>
            <w:top w:val="none" w:sz="0" w:space="0" w:color="auto"/>
            <w:left w:val="none" w:sz="0" w:space="0" w:color="auto"/>
            <w:bottom w:val="none" w:sz="0" w:space="0" w:color="auto"/>
            <w:right w:val="none" w:sz="0" w:space="0" w:color="auto"/>
          </w:divBdr>
        </w:div>
        <w:div w:id="381754135">
          <w:marLeft w:val="0"/>
          <w:marRight w:val="0"/>
          <w:marTop w:val="0"/>
          <w:marBottom w:val="0"/>
          <w:divBdr>
            <w:top w:val="none" w:sz="0" w:space="0" w:color="auto"/>
            <w:left w:val="none" w:sz="0" w:space="0" w:color="auto"/>
            <w:bottom w:val="none" w:sz="0" w:space="0" w:color="auto"/>
            <w:right w:val="none" w:sz="0" w:space="0" w:color="auto"/>
          </w:divBdr>
        </w:div>
        <w:div w:id="1583567107">
          <w:marLeft w:val="0"/>
          <w:marRight w:val="0"/>
          <w:marTop w:val="0"/>
          <w:marBottom w:val="0"/>
          <w:divBdr>
            <w:top w:val="none" w:sz="0" w:space="0" w:color="auto"/>
            <w:left w:val="none" w:sz="0" w:space="0" w:color="auto"/>
            <w:bottom w:val="none" w:sz="0" w:space="0" w:color="auto"/>
            <w:right w:val="none" w:sz="0" w:space="0" w:color="auto"/>
          </w:divBdr>
        </w:div>
        <w:div w:id="271744720">
          <w:marLeft w:val="0"/>
          <w:marRight w:val="0"/>
          <w:marTop w:val="0"/>
          <w:marBottom w:val="0"/>
          <w:divBdr>
            <w:top w:val="none" w:sz="0" w:space="0" w:color="auto"/>
            <w:left w:val="none" w:sz="0" w:space="0" w:color="auto"/>
            <w:bottom w:val="none" w:sz="0" w:space="0" w:color="auto"/>
            <w:right w:val="none" w:sz="0" w:space="0" w:color="auto"/>
          </w:divBdr>
        </w:div>
        <w:div w:id="791704522">
          <w:marLeft w:val="0"/>
          <w:marRight w:val="0"/>
          <w:marTop w:val="0"/>
          <w:marBottom w:val="0"/>
          <w:divBdr>
            <w:top w:val="none" w:sz="0" w:space="0" w:color="auto"/>
            <w:left w:val="none" w:sz="0" w:space="0" w:color="auto"/>
            <w:bottom w:val="none" w:sz="0" w:space="0" w:color="auto"/>
            <w:right w:val="none" w:sz="0" w:space="0" w:color="auto"/>
          </w:divBdr>
        </w:div>
        <w:div w:id="687677921">
          <w:marLeft w:val="0"/>
          <w:marRight w:val="0"/>
          <w:marTop w:val="0"/>
          <w:marBottom w:val="0"/>
          <w:divBdr>
            <w:top w:val="none" w:sz="0" w:space="0" w:color="auto"/>
            <w:left w:val="none" w:sz="0" w:space="0" w:color="auto"/>
            <w:bottom w:val="none" w:sz="0" w:space="0" w:color="auto"/>
            <w:right w:val="none" w:sz="0" w:space="0" w:color="auto"/>
          </w:divBdr>
        </w:div>
        <w:div w:id="921135925">
          <w:marLeft w:val="0"/>
          <w:marRight w:val="0"/>
          <w:marTop w:val="0"/>
          <w:marBottom w:val="0"/>
          <w:divBdr>
            <w:top w:val="none" w:sz="0" w:space="0" w:color="auto"/>
            <w:left w:val="none" w:sz="0" w:space="0" w:color="auto"/>
            <w:bottom w:val="none" w:sz="0" w:space="0" w:color="auto"/>
            <w:right w:val="none" w:sz="0" w:space="0" w:color="auto"/>
          </w:divBdr>
        </w:div>
        <w:div w:id="1892571445">
          <w:marLeft w:val="0"/>
          <w:marRight w:val="0"/>
          <w:marTop w:val="0"/>
          <w:marBottom w:val="0"/>
          <w:divBdr>
            <w:top w:val="none" w:sz="0" w:space="0" w:color="auto"/>
            <w:left w:val="none" w:sz="0" w:space="0" w:color="auto"/>
            <w:bottom w:val="none" w:sz="0" w:space="0" w:color="auto"/>
            <w:right w:val="none" w:sz="0" w:space="0" w:color="auto"/>
          </w:divBdr>
        </w:div>
        <w:div w:id="1733774937">
          <w:marLeft w:val="0"/>
          <w:marRight w:val="0"/>
          <w:marTop w:val="0"/>
          <w:marBottom w:val="0"/>
          <w:divBdr>
            <w:top w:val="none" w:sz="0" w:space="0" w:color="auto"/>
            <w:left w:val="none" w:sz="0" w:space="0" w:color="auto"/>
            <w:bottom w:val="none" w:sz="0" w:space="0" w:color="auto"/>
            <w:right w:val="none" w:sz="0" w:space="0" w:color="auto"/>
          </w:divBdr>
        </w:div>
        <w:div w:id="959187387">
          <w:marLeft w:val="0"/>
          <w:marRight w:val="0"/>
          <w:marTop w:val="0"/>
          <w:marBottom w:val="0"/>
          <w:divBdr>
            <w:top w:val="none" w:sz="0" w:space="0" w:color="auto"/>
            <w:left w:val="none" w:sz="0" w:space="0" w:color="auto"/>
            <w:bottom w:val="none" w:sz="0" w:space="0" w:color="auto"/>
            <w:right w:val="none" w:sz="0" w:space="0" w:color="auto"/>
          </w:divBdr>
        </w:div>
        <w:div w:id="1400708963">
          <w:marLeft w:val="0"/>
          <w:marRight w:val="0"/>
          <w:marTop w:val="0"/>
          <w:marBottom w:val="0"/>
          <w:divBdr>
            <w:top w:val="none" w:sz="0" w:space="0" w:color="auto"/>
            <w:left w:val="none" w:sz="0" w:space="0" w:color="auto"/>
            <w:bottom w:val="none" w:sz="0" w:space="0" w:color="auto"/>
            <w:right w:val="none" w:sz="0" w:space="0" w:color="auto"/>
          </w:divBdr>
        </w:div>
        <w:div w:id="663121685">
          <w:marLeft w:val="0"/>
          <w:marRight w:val="0"/>
          <w:marTop w:val="0"/>
          <w:marBottom w:val="0"/>
          <w:divBdr>
            <w:top w:val="none" w:sz="0" w:space="0" w:color="auto"/>
            <w:left w:val="none" w:sz="0" w:space="0" w:color="auto"/>
            <w:bottom w:val="none" w:sz="0" w:space="0" w:color="auto"/>
            <w:right w:val="none" w:sz="0" w:space="0" w:color="auto"/>
          </w:divBdr>
        </w:div>
        <w:div w:id="446193029">
          <w:marLeft w:val="0"/>
          <w:marRight w:val="0"/>
          <w:marTop w:val="0"/>
          <w:marBottom w:val="0"/>
          <w:divBdr>
            <w:top w:val="none" w:sz="0" w:space="0" w:color="auto"/>
            <w:left w:val="none" w:sz="0" w:space="0" w:color="auto"/>
            <w:bottom w:val="none" w:sz="0" w:space="0" w:color="auto"/>
            <w:right w:val="none" w:sz="0" w:space="0" w:color="auto"/>
          </w:divBdr>
        </w:div>
        <w:div w:id="1822844980">
          <w:marLeft w:val="0"/>
          <w:marRight w:val="0"/>
          <w:marTop w:val="0"/>
          <w:marBottom w:val="0"/>
          <w:divBdr>
            <w:top w:val="none" w:sz="0" w:space="0" w:color="auto"/>
            <w:left w:val="none" w:sz="0" w:space="0" w:color="auto"/>
            <w:bottom w:val="none" w:sz="0" w:space="0" w:color="auto"/>
            <w:right w:val="none" w:sz="0" w:space="0" w:color="auto"/>
          </w:divBdr>
        </w:div>
        <w:div w:id="1120608650">
          <w:marLeft w:val="0"/>
          <w:marRight w:val="0"/>
          <w:marTop w:val="0"/>
          <w:marBottom w:val="0"/>
          <w:divBdr>
            <w:top w:val="none" w:sz="0" w:space="0" w:color="auto"/>
            <w:left w:val="none" w:sz="0" w:space="0" w:color="auto"/>
            <w:bottom w:val="none" w:sz="0" w:space="0" w:color="auto"/>
            <w:right w:val="none" w:sz="0" w:space="0" w:color="auto"/>
          </w:divBdr>
        </w:div>
        <w:div w:id="1194656610">
          <w:marLeft w:val="0"/>
          <w:marRight w:val="0"/>
          <w:marTop w:val="0"/>
          <w:marBottom w:val="0"/>
          <w:divBdr>
            <w:top w:val="none" w:sz="0" w:space="0" w:color="auto"/>
            <w:left w:val="none" w:sz="0" w:space="0" w:color="auto"/>
            <w:bottom w:val="none" w:sz="0" w:space="0" w:color="auto"/>
            <w:right w:val="none" w:sz="0" w:space="0" w:color="auto"/>
          </w:divBdr>
        </w:div>
        <w:div w:id="1264415845">
          <w:marLeft w:val="0"/>
          <w:marRight w:val="0"/>
          <w:marTop w:val="0"/>
          <w:marBottom w:val="0"/>
          <w:divBdr>
            <w:top w:val="none" w:sz="0" w:space="0" w:color="auto"/>
            <w:left w:val="none" w:sz="0" w:space="0" w:color="auto"/>
            <w:bottom w:val="none" w:sz="0" w:space="0" w:color="auto"/>
            <w:right w:val="none" w:sz="0" w:space="0" w:color="auto"/>
          </w:divBdr>
        </w:div>
        <w:div w:id="1625233469">
          <w:marLeft w:val="0"/>
          <w:marRight w:val="0"/>
          <w:marTop w:val="0"/>
          <w:marBottom w:val="0"/>
          <w:divBdr>
            <w:top w:val="none" w:sz="0" w:space="0" w:color="auto"/>
            <w:left w:val="none" w:sz="0" w:space="0" w:color="auto"/>
            <w:bottom w:val="none" w:sz="0" w:space="0" w:color="auto"/>
            <w:right w:val="none" w:sz="0" w:space="0" w:color="auto"/>
          </w:divBdr>
        </w:div>
        <w:div w:id="1840776556">
          <w:marLeft w:val="0"/>
          <w:marRight w:val="0"/>
          <w:marTop w:val="0"/>
          <w:marBottom w:val="0"/>
          <w:divBdr>
            <w:top w:val="none" w:sz="0" w:space="0" w:color="auto"/>
            <w:left w:val="none" w:sz="0" w:space="0" w:color="auto"/>
            <w:bottom w:val="none" w:sz="0" w:space="0" w:color="auto"/>
            <w:right w:val="none" w:sz="0" w:space="0" w:color="auto"/>
          </w:divBdr>
        </w:div>
        <w:div w:id="196049973">
          <w:marLeft w:val="0"/>
          <w:marRight w:val="0"/>
          <w:marTop w:val="0"/>
          <w:marBottom w:val="0"/>
          <w:divBdr>
            <w:top w:val="none" w:sz="0" w:space="0" w:color="auto"/>
            <w:left w:val="none" w:sz="0" w:space="0" w:color="auto"/>
            <w:bottom w:val="none" w:sz="0" w:space="0" w:color="auto"/>
            <w:right w:val="none" w:sz="0" w:space="0" w:color="auto"/>
          </w:divBdr>
        </w:div>
        <w:div w:id="833957218">
          <w:marLeft w:val="0"/>
          <w:marRight w:val="0"/>
          <w:marTop w:val="0"/>
          <w:marBottom w:val="0"/>
          <w:divBdr>
            <w:top w:val="none" w:sz="0" w:space="0" w:color="auto"/>
            <w:left w:val="none" w:sz="0" w:space="0" w:color="auto"/>
            <w:bottom w:val="none" w:sz="0" w:space="0" w:color="auto"/>
            <w:right w:val="none" w:sz="0" w:space="0" w:color="auto"/>
          </w:divBdr>
        </w:div>
        <w:div w:id="453327416">
          <w:marLeft w:val="0"/>
          <w:marRight w:val="0"/>
          <w:marTop w:val="0"/>
          <w:marBottom w:val="0"/>
          <w:divBdr>
            <w:top w:val="none" w:sz="0" w:space="0" w:color="auto"/>
            <w:left w:val="none" w:sz="0" w:space="0" w:color="auto"/>
            <w:bottom w:val="none" w:sz="0" w:space="0" w:color="auto"/>
            <w:right w:val="none" w:sz="0" w:space="0" w:color="auto"/>
          </w:divBdr>
        </w:div>
        <w:div w:id="582571822">
          <w:marLeft w:val="0"/>
          <w:marRight w:val="0"/>
          <w:marTop w:val="0"/>
          <w:marBottom w:val="0"/>
          <w:divBdr>
            <w:top w:val="none" w:sz="0" w:space="0" w:color="auto"/>
            <w:left w:val="none" w:sz="0" w:space="0" w:color="auto"/>
            <w:bottom w:val="none" w:sz="0" w:space="0" w:color="auto"/>
            <w:right w:val="none" w:sz="0" w:space="0" w:color="auto"/>
          </w:divBdr>
        </w:div>
        <w:div w:id="533618134">
          <w:marLeft w:val="0"/>
          <w:marRight w:val="0"/>
          <w:marTop w:val="0"/>
          <w:marBottom w:val="0"/>
          <w:divBdr>
            <w:top w:val="none" w:sz="0" w:space="0" w:color="auto"/>
            <w:left w:val="none" w:sz="0" w:space="0" w:color="auto"/>
            <w:bottom w:val="none" w:sz="0" w:space="0" w:color="auto"/>
            <w:right w:val="none" w:sz="0" w:space="0" w:color="auto"/>
          </w:divBdr>
        </w:div>
        <w:div w:id="147599730">
          <w:marLeft w:val="0"/>
          <w:marRight w:val="0"/>
          <w:marTop w:val="0"/>
          <w:marBottom w:val="0"/>
          <w:divBdr>
            <w:top w:val="none" w:sz="0" w:space="0" w:color="auto"/>
            <w:left w:val="none" w:sz="0" w:space="0" w:color="auto"/>
            <w:bottom w:val="none" w:sz="0" w:space="0" w:color="auto"/>
            <w:right w:val="none" w:sz="0" w:space="0" w:color="auto"/>
          </w:divBdr>
        </w:div>
        <w:div w:id="1942762019">
          <w:marLeft w:val="0"/>
          <w:marRight w:val="0"/>
          <w:marTop w:val="0"/>
          <w:marBottom w:val="0"/>
          <w:divBdr>
            <w:top w:val="none" w:sz="0" w:space="0" w:color="auto"/>
            <w:left w:val="none" w:sz="0" w:space="0" w:color="auto"/>
            <w:bottom w:val="none" w:sz="0" w:space="0" w:color="auto"/>
            <w:right w:val="none" w:sz="0" w:space="0" w:color="auto"/>
          </w:divBdr>
        </w:div>
        <w:div w:id="2074083604">
          <w:marLeft w:val="0"/>
          <w:marRight w:val="0"/>
          <w:marTop w:val="0"/>
          <w:marBottom w:val="0"/>
          <w:divBdr>
            <w:top w:val="none" w:sz="0" w:space="0" w:color="auto"/>
            <w:left w:val="none" w:sz="0" w:space="0" w:color="auto"/>
            <w:bottom w:val="none" w:sz="0" w:space="0" w:color="auto"/>
            <w:right w:val="none" w:sz="0" w:space="0" w:color="auto"/>
          </w:divBdr>
        </w:div>
        <w:div w:id="1742411892">
          <w:marLeft w:val="0"/>
          <w:marRight w:val="0"/>
          <w:marTop w:val="0"/>
          <w:marBottom w:val="0"/>
          <w:divBdr>
            <w:top w:val="none" w:sz="0" w:space="0" w:color="auto"/>
            <w:left w:val="none" w:sz="0" w:space="0" w:color="auto"/>
            <w:bottom w:val="none" w:sz="0" w:space="0" w:color="auto"/>
            <w:right w:val="none" w:sz="0" w:space="0" w:color="auto"/>
          </w:divBdr>
        </w:div>
        <w:div w:id="689646261">
          <w:marLeft w:val="0"/>
          <w:marRight w:val="0"/>
          <w:marTop w:val="0"/>
          <w:marBottom w:val="0"/>
          <w:divBdr>
            <w:top w:val="none" w:sz="0" w:space="0" w:color="auto"/>
            <w:left w:val="none" w:sz="0" w:space="0" w:color="auto"/>
            <w:bottom w:val="none" w:sz="0" w:space="0" w:color="auto"/>
            <w:right w:val="none" w:sz="0" w:space="0" w:color="auto"/>
          </w:divBdr>
        </w:div>
        <w:div w:id="1823232864">
          <w:marLeft w:val="0"/>
          <w:marRight w:val="0"/>
          <w:marTop w:val="0"/>
          <w:marBottom w:val="0"/>
          <w:divBdr>
            <w:top w:val="none" w:sz="0" w:space="0" w:color="auto"/>
            <w:left w:val="none" w:sz="0" w:space="0" w:color="auto"/>
            <w:bottom w:val="none" w:sz="0" w:space="0" w:color="auto"/>
            <w:right w:val="none" w:sz="0" w:space="0" w:color="auto"/>
          </w:divBdr>
        </w:div>
        <w:div w:id="893807630">
          <w:marLeft w:val="0"/>
          <w:marRight w:val="0"/>
          <w:marTop w:val="0"/>
          <w:marBottom w:val="0"/>
          <w:divBdr>
            <w:top w:val="none" w:sz="0" w:space="0" w:color="auto"/>
            <w:left w:val="none" w:sz="0" w:space="0" w:color="auto"/>
            <w:bottom w:val="none" w:sz="0" w:space="0" w:color="auto"/>
            <w:right w:val="none" w:sz="0" w:space="0" w:color="auto"/>
          </w:divBdr>
        </w:div>
        <w:div w:id="1872766870">
          <w:marLeft w:val="0"/>
          <w:marRight w:val="0"/>
          <w:marTop w:val="0"/>
          <w:marBottom w:val="0"/>
          <w:divBdr>
            <w:top w:val="none" w:sz="0" w:space="0" w:color="auto"/>
            <w:left w:val="none" w:sz="0" w:space="0" w:color="auto"/>
            <w:bottom w:val="none" w:sz="0" w:space="0" w:color="auto"/>
            <w:right w:val="none" w:sz="0" w:space="0" w:color="auto"/>
          </w:divBdr>
        </w:div>
        <w:div w:id="1157263197">
          <w:marLeft w:val="0"/>
          <w:marRight w:val="0"/>
          <w:marTop w:val="0"/>
          <w:marBottom w:val="0"/>
          <w:divBdr>
            <w:top w:val="none" w:sz="0" w:space="0" w:color="auto"/>
            <w:left w:val="none" w:sz="0" w:space="0" w:color="auto"/>
            <w:bottom w:val="none" w:sz="0" w:space="0" w:color="auto"/>
            <w:right w:val="none" w:sz="0" w:space="0" w:color="auto"/>
          </w:divBdr>
        </w:div>
        <w:div w:id="1568759430">
          <w:marLeft w:val="0"/>
          <w:marRight w:val="0"/>
          <w:marTop w:val="0"/>
          <w:marBottom w:val="0"/>
          <w:divBdr>
            <w:top w:val="none" w:sz="0" w:space="0" w:color="auto"/>
            <w:left w:val="none" w:sz="0" w:space="0" w:color="auto"/>
            <w:bottom w:val="none" w:sz="0" w:space="0" w:color="auto"/>
            <w:right w:val="none" w:sz="0" w:space="0" w:color="auto"/>
          </w:divBdr>
        </w:div>
        <w:div w:id="1844123448">
          <w:marLeft w:val="0"/>
          <w:marRight w:val="0"/>
          <w:marTop w:val="0"/>
          <w:marBottom w:val="0"/>
          <w:divBdr>
            <w:top w:val="none" w:sz="0" w:space="0" w:color="auto"/>
            <w:left w:val="none" w:sz="0" w:space="0" w:color="auto"/>
            <w:bottom w:val="none" w:sz="0" w:space="0" w:color="auto"/>
            <w:right w:val="none" w:sz="0" w:space="0" w:color="auto"/>
          </w:divBdr>
        </w:div>
        <w:div w:id="1133253755">
          <w:marLeft w:val="0"/>
          <w:marRight w:val="0"/>
          <w:marTop w:val="0"/>
          <w:marBottom w:val="0"/>
          <w:divBdr>
            <w:top w:val="none" w:sz="0" w:space="0" w:color="auto"/>
            <w:left w:val="none" w:sz="0" w:space="0" w:color="auto"/>
            <w:bottom w:val="none" w:sz="0" w:space="0" w:color="auto"/>
            <w:right w:val="none" w:sz="0" w:space="0" w:color="auto"/>
          </w:divBdr>
        </w:div>
        <w:div w:id="1258557781">
          <w:marLeft w:val="0"/>
          <w:marRight w:val="0"/>
          <w:marTop w:val="0"/>
          <w:marBottom w:val="0"/>
          <w:divBdr>
            <w:top w:val="none" w:sz="0" w:space="0" w:color="auto"/>
            <w:left w:val="none" w:sz="0" w:space="0" w:color="auto"/>
            <w:bottom w:val="none" w:sz="0" w:space="0" w:color="auto"/>
            <w:right w:val="none" w:sz="0" w:space="0" w:color="auto"/>
          </w:divBdr>
        </w:div>
        <w:div w:id="123625419">
          <w:marLeft w:val="0"/>
          <w:marRight w:val="0"/>
          <w:marTop w:val="0"/>
          <w:marBottom w:val="0"/>
          <w:divBdr>
            <w:top w:val="none" w:sz="0" w:space="0" w:color="auto"/>
            <w:left w:val="none" w:sz="0" w:space="0" w:color="auto"/>
            <w:bottom w:val="none" w:sz="0" w:space="0" w:color="auto"/>
            <w:right w:val="none" w:sz="0" w:space="0" w:color="auto"/>
          </w:divBdr>
        </w:div>
        <w:div w:id="319044182">
          <w:marLeft w:val="0"/>
          <w:marRight w:val="0"/>
          <w:marTop w:val="0"/>
          <w:marBottom w:val="0"/>
          <w:divBdr>
            <w:top w:val="none" w:sz="0" w:space="0" w:color="auto"/>
            <w:left w:val="none" w:sz="0" w:space="0" w:color="auto"/>
            <w:bottom w:val="none" w:sz="0" w:space="0" w:color="auto"/>
            <w:right w:val="none" w:sz="0" w:space="0" w:color="auto"/>
          </w:divBdr>
        </w:div>
        <w:div w:id="194075450">
          <w:marLeft w:val="0"/>
          <w:marRight w:val="0"/>
          <w:marTop w:val="0"/>
          <w:marBottom w:val="0"/>
          <w:divBdr>
            <w:top w:val="none" w:sz="0" w:space="0" w:color="auto"/>
            <w:left w:val="none" w:sz="0" w:space="0" w:color="auto"/>
            <w:bottom w:val="none" w:sz="0" w:space="0" w:color="auto"/>
            <w:right w:val="none" w:sz="0" w:space="0" w:color="auto"/>
          </w:divBdr>
        </w:div>
        <w:div w:id="1866401357">
          <w:marLeft w:val="0"/>
          <w:marRight w:val="0"/>
          <w:marTop w:val="0"/>
          <w:marBottom w:val="0"/>
          <w:divBdr>
            <w:top w:val="none" w:sz="0" w:space="0" w:color="auto"/>
            <w:left w:val="none" w:sz="0" w:space="0" w:color="auto"/>
            <w:bottom w:val="none" w:sz="0" w:space="0" w:color="auto"/>
            <w:right w:val="none" w:sz="0" w:space="0" w:color="auto"/>
          </w:divBdr>
        </w:div>
        <w:div w:id="1401901305">
          <w:marLeft w:val="0"/>
          <w:marRight w:val="0"/>
          <w:marTop w:val="0"/>
          <w:marBottom w:val="0"/>
          <w:divBdr>
            <w:top w:val="none" w:sz="0" w:space="0" w:color="auto"/>
            <w:left w:val="none" w:sz="0" w:space="0" w:color="auto"/>
            <w:bottom w:val="none" w:sz="0" w:space="0" w:color="auto"/>
            <w:right w:val="none" w:sz="0" w:space="0" w:color="auto"/>
          </w:divBdr>
        </w:div>
        <w:div w:id="1858426683">
          <w:marLeft w:val="0"/>
          <w:marRight w:val="0"/>
          <w:marTop w:val="0"/>
          <w:marBottom w:val="0"/>
          <w:divBdr>
            <w:top w:val="none" w:sz="0" w:space="0" w:color="auto"/>
            <w:left w:val="none" w:sz="0" w:space="0" w:color="auto"/>
            <w:bottom w:val="none" w:sz="0" w:space="0" w:color="auto"/>
            <w:right w:val="none" w:sz="0" w:space="0" w:color="auto"/>
          </w:divBdr>
        </w:div>
        <w:div w:id="179006851">
          <w:marLeft w:val="0"/>
          <w:marRight w:val="0"/>
          <w:marTop w:val="0"/>
          <w:marBottom w:val="0"/>
          <w:divBdr>
            <w:top w:val="none" w:sz="0" w:space="0" w:color="auto"/>
            <w:left w:val="none" w:sz="0" w:space="0" w:color="auto"/>
            <w:bottom w:val="none" w:sz="0" w:space="0" w:color="auto"/>
            <w:right w:val="none" w:sz="0" w:space="0" w:color="auto"/>
          </w:divBdr>
        </w:div>
        <w:div w:id="1964653163">
          <w:marLeft w:val="0"/>
          <w:marRight w:val="0"/>
          <w:marTop w:val="0"/>
          <w:marBottom w:val="0"/>
          <w:divBdr>
            <w:top w:val="none" w:sz="0" w:space="0" w:color="auto"/>
            <w:left w:val="none" w:sz="0" w:space="0" w:color="auto"/>
            <w:bottom w:val="none" w:sz="0" w:space="0" w:color="auto"/>
            <w:right w:val="none" w:sz="0" w:space="0" w:color="auto"/>
          </w:divBdr>
        </w:div>
        <w:div w:id="992101858">
          <w:marLeft w:val="0"/>
          <w:marRight w:val="0"/>
          <w:marTop w:val="0"/>
          <w:marBottom w:val="0"/>
          <w:divBdr>
            <w:top w:val="none" w:sz="0" w:space="0" w:color="auto"/>
            <w:left w:val="none" w:sz="0" w:space="0" w:color="auto"/>
            <w:bottom w:val="none" w:sz="0" w:space="0" w:color="auto"/>
            <w:right w:val="none" w:sz="0" w:space="0" w:color="auto"/>
          </w:divBdr>
        </w:div>
        <w:div w:id="34431028">
          <w:marLeft w:val="0"/>
          <w:marRight w:val="0"/>
          <w:marTop w:val="0"/>
          <w:marBottom w:val="0"/>
          <w:divBdr>
            <w:top w:val="none" w:sz="0" w:space="0" w:color="auto"/>
            <w:left w:val="none" w:sz="0" w:space="0" w:color="auto"/>
            <w:bottom w:val="none" w:sz="0" w:space="0" w:color="auto"/>
            <w:right w:val="none" w:sz="0" w:space="0" w:color="auto"/>
          </w:divBdr>
        </w:div>
        <w:div w:id="1320116993">
          <w:marLeft w:val="0"/>
          <w:marRight w:val="0"/>
          <w:marTop w:val="0"/>
          <w:marBottom w:val="0"/>
          <w:divBdr>
            <w:top w:val="none" w:sz="0" w:space="0" w:color="auto"/>
            <w:left w:val="none" w:sz="0" w:space="0" w:color="auto"/>
            <w:bottom w:val="none" w:sz="0" w:space="0" w:color="auto"/>
            <w:right w:val="none" w:sz="0" w:space="0" w:color="auto"/>
          </w:divBdr>
        </w:div>
        <w:div w:id="1035694985">
          <w:marLeft w:val="0"/>
          <w:marRight w:val="0"/>
          <w:marTop w:val="0"/>
          <w:marBottom w:val="0"/>
          <w:divBdr>
            <w:top w:val="none" w:sz="0" w:space="0" w:color="auto"/>
            <w:left w:val="none" w:sz="0" w:space="0" w:color="auto"/>
            <w:bottom w:val="none" w:sz="0" w:space="0" w:color="auto"/>
            <w:right w:val="none" w:sz="0" w:space="0" w:color="auto"/>
          </w:divBdr>
        </w:div>
        <w:div w:id="1961183220">
          <w:marLeft w:val="0"/>
          <w:marRight w:val="0"/>
          <w:marTop w:val="0"/>
          <w:marBottom w:val="0"/>
          <w:divBdr>
            <w:top w:val="none" w:sz="0" w:space="0" w:color="auto"/>
            <w:left w:val="none" w:sz="0" w:space="0" w:color="auto"/>
            <w:bottom w:val="none" w:sz="0" w:space="0" w:color="auto"/>
            <w:right w:val="none" w:sz="0" w:space="0" w:color="auto"/>
          </w:divBdr>
        </w:div>
        <w:div w:id="27028226">
          <w:marLeft w:val="0"/>
          <w:marRight w:val="0"/>
          <w:marTop w:val="0"/>
          <w:marBottom w:val="0"/>
          <w:divBdr>
            <w:top w:val="none" w:sz="0" w:space="0" w:color="auto"/>
            <w:left w:val="none" w:sz="0" w:space="0" w:color="auto"/>
            <w:bottom w:val="none" w:sz="0" w:space="0" w:color="auto"/>
            <w:right w:val="none" w:sz="0" w:space="0" w:color="auto"/>
          </w:divBdr>
        </w:div>
        <w:div w:id="1594967915">
          <w:marLeft w:val="0"/>
          <w:marRight w:val="0"/>
          <w:marTop w:val="0"/>
          <w:marBottom w:val="0"/>
          <w:divBdr>
            <w:top w:val="none" w:sz="0" w:space="0" w:color="auto"/>
            <w:left w:val="none" w:sz="0" w:space="0" w:color="auto"/>
            <w:bottom w:val="none" w:sz="0" w:space="0" w:color="auto"/>
            <w:right w:val="none" w:sz="0" w:space="0" w:color="auto"/>
          </w:divBdr>
        </w:div>
        <w:div w:id="1768234041">
          <w:marLeft w:val="0"/>
          <w:marRight w:val="0"/>
          <w:marTop w:val="0"/>
          <w:marBottom w:val="0"/>
          <w:divBdr>
            <w:top w:val="none" w:sz="0" w:space="0" w:color="auto"/>
            <w:left w:val="none" w:sz="0" w:space="0" w:color="auto"/>
            <w:bottom w:val="none" w:sz="0" w:space="0" w:color="auto"/>
            <w:right w:val="none" w:sz="0" w:space="0" w:color="auto"/>
          </w:divBdr>
        </w:div>
        <w:div w:id="1329870470">
          <w:marLeft w:val="0"/>
          <w:marRight w:val="0"/>
          <w:marTop w:val="0"/>
          <w:marBottom w:val="0"/>
          <w:divBdr>
            <w:top w:val="none" w:sz="0" w:space="0" w:color="auto"/>
            <w:left w:val="none" w:sz="0" w:space="0" w:color="auto"/>
            <w:bottom w:val="none" w:sz="0" w:space="0" w:color="auto"/>
            <w:right w:val="none" w:sz="0" w:space="0" w:color="auto"/>
          </w:divBdr>
        </w:div>
        <w:div w:id="1087725484">
          <w:marLeft w:val="0"/>
          <w:marRight w:val="0"/>
          <w:marTop w:val="0"/>
          <w:marBottom w:val="0"/>
          <w:divBdr>
            <w:top w:val="none" w:sz="0" w:space="0" w:color="auto"/>
            <w:left w:val="none" w:sz="0" w:space="0" w:color="auto"/>
            <w:bottom w:val="none" w:sz="0" w:space="0" w:color="auto"/>
            <w:right w:val="none" w:sz="0" w:space="0" w:color="auto"/>
          </w:divBdr>
        </w:div>
        <w:div w:id="1582904452">
          <w:marLeft w:val="0"/>
          <w:marRight w:val="0"/>
          <w:marTop w:val="0"/>
          <w:marBottom w:val="0"/>
          <w:divBdr>
            <w:top w:val="none" w:sz="0" w:space="0" w:color="auto"/>
            <w:left w:val="none" w:sz="0" w:space="0" w:color="auto"/>
            <w:bottom w:val="none" w:sz="0" w:space="0" w:color="auto"/>
            <w:right w:val="none" w:sz="0" w:space="0" w:color="auto"/>
          </w:divBdr>
        </w:div>
        <w:div w:id="1290162215">
          <w:marLeft w:val="0"/>
          <w:marRight w:val="0"/>
          <w:marTop w:val="0"/>
          <w:marBottom w:val="0"/>
          <w:divBdr>
            <w:top w:val="none" w:sz="0" w:space="0" w:color="auto"/>
            <w:left w:val="none" w:sz="0" w:space="0" w:color="auto"/>
            <w:bottom w:val="none" w:sz="0" w:space="0" w:color="auto"/>
            <w:right w:val="none" w:sz="0" w:space="0" w:color="auto"/>
          </w:divBdr>
        </w:div>
        <w:div w:id="183784474">
          <w:marLeft w:val="0"/>
          <w:marRight w:val="0"/>
          <w:marTop w:val="0"/>
          <w:marBottom w:val="0"/>
          <w:divBdr>
            <w:top w:val="none" w:sz="0" w:space="0" w:color="auto"/>
            <w:left w:val="none" w:sz="0" w:space="0" w:color="auto"/>
            <w:bottom w:val="none" w:sz="0" w:space="0" w:color="auto"/>
            <w:right w:val="none" w:sz="0" w:space="0" w:color="auto"/>
          </w:divBdr>
        </w:div>
        <w:div w:id="222640364">
          <w:marLeft w:val="0"/>
          <w:marRight w:val="0"/>
          <w:marTop w:val="0"/>
          <w:marBottom w:val="0"/>
          <w:divBdr>
            <w:top w:val="none" w:sz="0" w:space="0" w:color="auto"/>
            <w:left w:val="none" w:sz="0" w:space="0" w:color="auto"/>
            <w:bottom w:val="none" w:sz="0" w:space="0" w:color="auto"/>
            <w:right w:val="none" w:sz="0" w:space="0" w:color="auto"/>
          </w:divBdr>
        </w:div>
        <w:div w:id="1053697642">
          <w:marLeft w:val="0"/>
          <w:marRight w:val="0"/>
          <w:marTop w:val="0"/>
          <w:marBottom w:val="0"/>
          <w:divBdr>
            <w:top w:val="none" w:sz="0" w:space="0" w:color="auto"/>
            <w:left w:val="none" w:sz="0" w:space="0" w:color="auto"/>
            <w:bottom w:val="none" w:sz="0" w:space="0" w:color="auto"/>
            <w:right w:val="none" w:sz="0" w:space="0" w:color="auto"/>
          </w:divBdr>
        </w:div>
        <w:div w:id="952904239">
          <w:marLeft w:val="0"/>
          <w:marRight w:val="0"/>
          <w:marTop w:val="0"/>
          <w:marBottom w:val="0"/>
          <w:divBdr>
            <w:top w:val="none" w:sz="0" w:space="0" w:color="auto"/>
            <w:left w:val="none" w:sz="0" w:space="0" w:color="auto"/>
            <w:bottom w:val="none" w:sz="0" w:space="0" w:color="auto"/>
            <w:right w:val="none" w:sz="0" w:space="0" w:color="auto"/>
          </w:divBdr>
        </w:div>
        <w:div w:id="1442917692">
          <w:marLeft w:val="0"/>
          <w:marRight w:val="0"/>
          <w:marTop w:val="0"/>
          <w:marBottom w:val="0"/>
          <w:divBdr>
            <w:top w:val="none" w:sz="0" w:space="0" w:color="auto"/>
            <w:left w:val="none" w:sz="0" w:space="0" w:color="auto"/>
            <w:bottom w:val="none" w:sz="0" w:space="0" w:color="auto"/>
            <w:right w:val="none" w:sz="0" w:space="0" w:color="auto"/>
          </w:divBdr>
        </w:div>
        <w:div w:id="1793284887">
          <w:marLeft w:val="0"/>
          <w:marRight w:val="0"/>
          <w:marTop w:val="0"/>
          <w:marBottom w:val="0"/>
          <w:divBdr>
            <w:top w:val="none" w:sz="0" w:space="0" w:color="auto"/>
            <w:left w:val="none" w:sz="0" w:space="0" w:color="auto"/>
            <w:bottom w:val="none" w:sz="0" w:space="0" w:color="auto"/>
            <w:right w:val="none" w:sz="0" w:space="0" w:color="auto"/>
          </w:divBdr>
        </w:div>
        <w:div w:id="393700313">
          <w:marLeft w:val="0"/>
          <w:marRight w:val="0"/>
          <w:marTop w:val="0"/>
          <w:marBottom w:val="0"/>
          <w:divBdr>
            <w:top w:val="none" w:sz="0" w:space="0" w:color="auto"/>
            <w:left w:val="none" w:sz="0" w:space="0" w:color="auto"/>
            <w:bottom w:val="none" w:sz="0" w:space="0" w:color="auto"/>
            <w:right w:val="none" w:sz="0" w:space="0" w:color="auto"/>
          </w:divBdr>
        </w:div>
        <w:div w:id="796801502">
          <w:marLeft w:val="0"/>
          <w:marRight w:val="0"/>
          <w:marTop w:val="0"/>
          <w:marBottom w:val="0"/>
          <w:divBdr>
            <w:top w:val="none" w:sz="0" w:space="0" w:color="auto"/>
            <w:left w:val="none" w:sz="0" w:space="0" w:color="auto"/>
            <w:bottom w:val="none" w:sz="0" w:space="0" w:color="auto"/>
            <w:right w:val="none" w:sz="0" w:space="0" w:color="auto"/>
          </w:divBdr>
        </w:div>
        <w:div w:id="637345561">
          <w:marLeft w:val="0"/>
          <w:marRight w:val="0"/>
          <w:marTop w:val="0"/>
          <w:marBottom w:val="0"/>
          <w:divBdr>
            <w:top w:val="none" w:sz="0" w:space="0" w:color="auto"/>
            <w:left w:val="none" w:sz="0" w:space="0" w:color="auto"/>
            <w:bottom w:val="none" w:sz="0" w:space="0" w:color="auto"/>
            <w:right w:val="none" w:sz="0" w:space="0" w:color="auto"/>
          </w:divBdr>
        </w:div>
        <w:div w:id="332296750">
          <w:marLeft w:val="0"/>
          <w:marRight w:val="0"/>
          <w:marTop w:val="0"/>
          <w:marBottom w:val="0"/>
          <w:divBdr>
            <w:top w:val="none" w:sz="0" w:space="0" w:color="auto"/>
            <w:left w:val="none" w:sz="0" w:space="0" w:color="auto"/>
            <w:bottom w:val="none" w:sz="0" w:space="0" w:color="auto"/>
            <w:right w:val="none" w:sz="0" w:space="0" w:color="auto"/>
          </w:divBdr>
        </w:div>
        <w:div w:id="2103601241">
          <w:marLeft w:val="0"/>
          <w:marRight w:val="0"/>
          <w:marTop w:val="0"/>
          <w:marBottom w:val="0"/>
          <w:divBdr>
            <w:top w:val="none" w:sz="0" w:space="0" w:color="auto"/>
            <w:left w:val="none" w:sz="0" w:space="0" w:color="auto"/>
            <w:bottom w:val="none" w:sz="0" w:space="0" w:color="auto"/>
            <w:right w:val="none" w:sz="0" w:space="0" w:color="auto"/>
          </w:divBdr>
        </w:div>
        <w:div w:id="1167281131">
          <w:marLeft w:val="0"/>
          <w:marRight w:val="0"/>
          <w:marTop w:val="0"/>
          <w:marBottom w:val="0"/>
          <w:divBdr>
            <w:top w:val="none" w:sz="0" w:space="0" w:color="auto"/>
            <w:left w:val="none" w:sz="0" w:space="0" w:color="auto"/>
            <w:bottom w:val="none" w:sz="0" w:space="0" w:color="auto"/>
            <w:right w:val="none" w:sz="0" w:space="0" w:color="auto"/>
          </w:divBdr>
        </w:div>
        <w:div w:id="569534680">
          <w:marLeft w:val="0"/>
          <w:marRight w:val="0"/>
          <w:marTop w:val="0"/>
          <w:marBottom w:val="0"/>
          <w:divBdr>
            <w:top w:val="none" w:sz="0" w:space="0" w:color="auto"/>
            <w:left w:val="none" w:sz="0" w:space="0" w:color="auto"/>
            <w:bottom w:val="none" w:sz="0" w:space="0" w:color="auto"/>
            <w:right w:val="none" w:sz="0" w:space="0" w:color="auto"/>
          </w:divBdr>
        </w:div>
        <w:div w:id="1468085946">
          <w:marLeft w:val="0"/>
          <w:marRight w:val="0"/>
          <w:marTop w:val="0"/>
          <w:marBottom w:val="0"/>
          <w:divBdr>
            <w:top w:val="none" w:sz="0" w:space="0" w:color="auto"/>
            <w:left w:val="none" w:sz="0" w:space="0" w:color="auto"/>
            <w:bottom w:val="none" w:sz="0" w:space="0" w:color="auto"/>
            <w:right w:val="none" w:sz="0" w:space="0" w:color="auto"/>
          </w:divBdr>
        </w:div>
        <w:div w:id="406655913">
          <w:marLeft w:val="0"/>
          <w:marRight w:val="0"/>
          <w:marTop w:val="0"/>
          <w:marBottom w:val="0"/>
          <w:divBdr>
            <w:top w:val="none" w:sz="0" w:space="0" w:color="auto"/>
            <w:left w:val="none" w:sz="0" w:space="0" w:color="auto"/>
            <w:bottom w:val="none" w:sz="0" w:space="0" w:color="auto"/>
            <w:right w:val="none" w:sz="0" w:space="0" w:color="auto"/>
          </w:divBdr>
        </w:div>
        <w:div w:id="1099176771">
          <w:marLeft w:val="0"/>
          <w:marRight w:val="0"/>
          <w:marTop w:val="0"/>
          <w:marBottom w:val="0"/>
          <w:divBdr>
            <w:top w:val="none" w:sz="0" w:space="0" w:color="auto"/>
            <w:left w:val="none" w:sz="0" w:space="0" w:color="auto"/>
            <w:bottom w:val="none" w:sz="0" w:space="0" w:color="auto"/>
            <w:right w:val="none" w:sz="0" w:space="0" w:color="auto"/>
          </w:divBdr>
        </w:div>
        <w:div w:id="2058551711">
          <w:marLeft w:val="0"/>
          <w:marRight w:val="0"/>
          <w:marTop w:val="0"/>
          <w:marBottom w:val="0"/>
          <w:divBdr>
            <w:top w:val="none" w:sz="0" w:space="0" w:color="auto"/>
            <w:left w:val="none" w:sz="0" w:space="0" w:color="auto"/>
            <w:bottom w:val="none" w:sz="0" w:space="0" w:color="auto"/>
            <w:right w:val="none" w:sz="0" w:space="0" w:color="auto"/>
          </w:divBdr>
        </w:div>
        <w:div w:id="1066994382">
          <w:marLeft w:val="0"/>
          <w:marRight w:val="0"/>
          <w:marTop w:val="0"/>
          <w:marBottom w:val="0"/>
          <w:divBdr>
            <w:top w:val="none" w:sz="0" w:space="0" w:color="auto"/>
            <w:left w:val="none" w:sz="0" w:space="0" w:color="auto"/>
            <w:bottom w:val="none" w:sz="0" w:space="0" w:color="auto"/>
            <w:right w:val="none" w:sz="0" w:space="0" w:color="auto"/>
          </w:divBdr>
        </w:div>
        <w:div w:id="80302029">
          <w:marLeft w:val="0"/>
          <w:marRight w:val="0"/>
          <w:marTop w:val="0"/>
          <w:marBottom w:val="0"/>
          <w:divBdr>
            <w:top w:val="none" w:sz="0" w:space="0" w:color="auto"/>
            <w:left w:val="none" w:sz="0" w:space="0" w:color="auto"/>
            <w:bottom w:val="none" w:sz="0" w:space="0" w:color="auto"/>
            <w:right w:val="none" w:sz="0" w:space="0" w:color="auto"/>
          </w:divBdr>
        </w:div>
        <w:div w:id="274562892">
          <w:marLeft w:val="0"/>
          <w:marRight w:val="0"/>
          <w:marTop w:val="0"/>
          <w:marBottom w:val="0"/>
          <w:divBdr>
            <w:top w:val="none" w:sz="0" w:space="0" w:color="auto"/>
            <w:left w:val="none" w:sz="0" w:space="0" w:color="auto"/>
            <w:bottom w:val="none" w:sz="0" w:space="0" w:color="auto"/>
            <w:right w:val="none" w:sz="0" w:space="0" w:color="auto"/>
          </w:divBdr>
        </w:div>
        <w:div w:id="928463462">
          <w:marLeft w:val="0"/>
          <w:marRight w:val="0"/>
          <w:marTop w:val="0"/>
          <w:marBottom w:val="0"/>
          <w:divBdr>
            <w:top w:val="none" w:sz="0" w:space="0" w:color="auto"/>
            <w:left w:val="none" w:sz="0" w:space="0" w:color="auto"/>
            <w:bottom w:val="none" w:sz="0" w:space="0" w:color="auto"/>
            <w:right w:val="none" w:sz="0" w:space="0" w:color="auto"/>
          </w:divBdr>
        </w:div>
        <w:div w:id="2100471">
          <w:marLeft w:val="0"/>
          <w:marRight w:val="0"/>
          <w:marTop w:val="0"/>
          <w:marBottom w:val="0"/>
          <w:divBdr>
            <w:top w:val="none" w:sz="0" w:space="0" w:color="auto"/>
            <w:left w:val="none" w:sz="0" w:space="0" w:color="auto"/>
            <w:bottom w:val="none" w:sz="0" w:space="0" w:color="auto"/>
            <w:right w:val="none" w:sz="0" w:space="0" w:color="auto"/>
          </w:divBdr>
        </w:div>
        <w:div w:id="1633365248">
          <w:marLeft w:val="0"/>
          <w:marRight w:val="0"/>
          <w:marTop w:val="0"/>
          <w:marBottom w:val="0"/>
          <w:divBdr>
            <w:top w:val="none" w:sz="0" w:space="0" w:color="auto"/>
            <w:left w:val="none" w:sz="0" w:space="0" w:color="auto"/>
            <w:bottom w:val="none" w:sz="0" w:space="0" w:color="auto"/>
            <w:right w:val="none" w:sz="0" w:space="0" w:color="auto"/>
          </w:divBdr>
        </w:div>
        <w:div w:id="2141879697">
          <w:marLeft w:val="0"/>
          <w:marRight w:val="0"/>
          <w:marTop w:val="0"/>
          <w:marBottom w:val="0"/>
          <w:divBdr>
            <w:top w:val="none" w:sz="0" w:space="0" w:color="auto"/>
            <w:left w:val="none" w:sz="0" w:space="0" w:color="auto"/>
            <w:bottom w:val="none" w:sz="0" w:space="0" w:color="auto"/>
            <w:right w:val="none" w:sz="0" w:space="0" w:color="auto"/>
          </w:divBdr>
        </w:div>
        <w:div w:id="1512645628">
          <w:marLeft w:val="0"/>
          <w:marRight w:val="0"/>
          <w:marTop w:val="0"/>
          <w:marBottom w:val="0"/>
          <w:divBdr>
            <w:top w:val="none" w:sz="0" w:space="0" w:color="auto"/>
            <w:left w:val="none" w:sz="0" w:space="0" w:color="auto"/>
            <w:bottom w:val="none" w:sz="0" w:space="0" w:color="auto"/>
            <w:right w:val="none" w:sz="0" w:space="0" w:color="auto"/>
          </w:divBdr>
        </w:div>
        <w:div w:id="328096533">
          <w:marLeft w:val="0"/>
          <w:marRight w:val="0"/>
          <w:marTop w:val="0"/>
          <w:marBottom w:val="0"/>
          <w:divBdr>
            <w:top w:val="none" w:sz="0" w:space="0" w:color="auto"/>
            <w:left w:val="none" w:sz="0" w:space="0" w:color="auto"/>
            <w:bottom w:val="none" w:sz="0" w:space="0" w:color="auto"/>
            <w:right w:val="none" w:sz="0" w:space="0" w:color="auto"/>
          </w:divBdr>
        </w:div>
        <w:div w:id="1271471913">
          <w:marLeft w:val="0"/>
          <w:marRight w:val="0"/>
          <w:marTop w:val="0"/>
          <w:marBottom w:val="0"/>
          <w:divBdr>
            <w:top w:val="none" w:sz="0" w:space="0" w:color="auto"/>
            <w:left w:val="none" w:sz="0" w:space="0" w:color="auto"/>
            <w:bottom w:val="none" w:sz="0" w:space="0" w:color="auto"/>
            <w:right w:val="none" w:sz="0" w:space="0" w:color="auto"/>
          </w:divBdr>
        </w:div>
        <w:div w:id="2094819843">
          <w:marLeft w:val="0"/>
          <w:marRight w:val="0"/>
          <w:marTop w:val="0"/>
          <w:marBottom w:val="0"/>
          <w:divBdr>
            <w:top w:val="none" w:sz="0" w:space="0" w:color="auto"/>
            <w:left w:val="none" w:sz="0" w:space="0" w:color="auto"/>
            <w:bottom w:val="none" w:sz="0" w:space="0" w:color="auto"/>
            <w:right w:val="none" w:sz="0" w:space="0" w:color="auto"/>
          </w:divBdr>
        </w:div>
        <w:div w:id="407505807">
          <w:marLeft w:val="0"/>
          <w:marRight w:val="0"/>
          <w:marTop w:val="0"/>
          <w:marBottom w:val="0"/>
          <w:divBdr>
            <w:top w:val="none" w:sz="0" w:space="0" w:color="auto"/>
            <w:left w:val="none" w:sz="0" w:space="0" w:color="auto"/>
            <w:bottom w:val="none" w:sz="0" w:space="0" w:color="auto"/>
            <w:right w:val="none" w:sz="0" w:space="0" w:color="auto"/>
          </w:divBdr>
        </w:div>
        <w:div w:id="1749964872">
          <w:marLeft w:val="0"/>
          <w:marRight w:val="0"/>
          <w:marTop w:val="0"/>
          <w:marBottom w:val="0"/>
          <w:divBdr>
            <w:top w:val="none" w:sz="0" w:space="0" w:color="auto"/>
            <w:left w:val="none" w:sz="0" w:space="0" w:color="auto"/>
            <w:bottom w:val="none" w:sz="0" w:space="0" w:color="auto"/>
            <w:right w:val="none" w:sz="0" w:space="0" w:color="auto"/>
          </w:divBdr>
        </w:div>
        <w:div w:id="1878542500">
          <w:marLeft w:val="0"/>
          <w:marRight w:val="0"/>
          <w:marTop w:val="0"/>
          <w:marBottom w:val="0"/>
          <w:divBdr>
            <w:top w:val="none" w:sz="0" w:space="0" w:color="auto"/>
            <w:left w:val="none" w:sz="0" w:space="0" w:color="auto"/>
            <w:bottom w:val="none" w:sz="0" w:space="0" w:color="auto"/>
            <w:right w:val="none" w:sz="0" w:space="0" w:color="auto"/>
          </w:divBdr>
        </w:div>
        <w:div w:id="1759325910">
          <w:marLeft w:val="0"/>
          <w:marRight w:val="0"/>
          <w:marTop w:val="0"/>
          <w:marBottom w:val="0"/>
          <w:divBdr>
            <w:top w:val="none" w:sz="0" w:space="0" w:color="auto"/>
            <w:left w:val="none" w:sz="0" w:space="0" w:color="auto"/>
            <w:bottom w:val="none" w:sz="0" w:space="0" w:color="auto"/>
            <w:right w:val="none" w:sz="0" w:space="0" w:color="auto"/>
          </w:divBdr>
        </w:div>
        <w:div w:id="1734425330">
          <w:marLeft w:val="0"/>
          <w:marRight w:val="0"/>
          <w:marTop w:val="0"/>
          <w:marBottom w:val="0"/>
          <w:divBdr>
            <w:top w:val="none" w:sz="0" w:space="0" w:color="auto"/>
            <w:left w:val="none" w:sz="0" w:space="0" w:color="auto"/>
            <w:bottom w:val="none" w:sz="0" w:space="0" w:color="auto"/>
            <w:right w:val="none" w:sz="0" w:space="0" w:color="auto"/>
          </w:divBdr>
        </w:div>
        <w:div w:id="1625041940">
          <w:marLeft w:val="0"/>
          <w:marRight w:val="0"/>
          <w:marTop w:val="0"/>
          <w:marBottom w:val="0"/>
          <w:divBdr>
            <w:top w:val="none" w:sz="0" w:space="0" w:color="auto"/>
            <w:left w:val="none" w:sz="0" w:space="0" w:color="auto"/>
            <w:bottom w:val="none" w:sz="0" w:space="0" w:color="auto"/>
            <w:right w:val="none" w:sz="0" w:space="0" w:color="auto"/>
          </w:divBdr>
        </w:div>
        <w:div w:id="581834220">
          <w:marLeft w:val="0"/>
          <w:marRight w:val="0"/>
          <w:marTop w:val="0"/>
          <w:marBottom w:val="0"/>
          <w:divBdr>
            <w:top w:val="none" w:sz="0" w:space="0" w:color="auto"/>
            <w:left w:val="none" w:sz="0" w:space="0" w:color="auto"/>
            <w:bottom w:val="none" w:sz="0" w:space="0" w:color="auto"/>
            <w:right w:val="none" w:sz="0" w:space="0" w:color="auto"/>
          </w:divBdr>
        </w:div>
        <w:div w:id="415320047">
          <w:marLeft w:val="0"/>
          <w:marRight w:val="0"/>
          <w:marTop w:val="0"/>
          <w:marBottom w:val="0"/>
          <w:divBdr>
            <w:top w:val="none" w:sz="0" w:space="0" w:color="auto"/>
            <w:left w:val="none" w:sz="0" w:space="0" w:color="auto"/>
            <w:bottom w:val="none" w:sz="0" w:space="0" w:color="auto"/>
            <w:right w:val="none" w:sz="0" w:space="0" w:color="auto"/>
          </w:divBdr>
        </w:div>
        <w:div w:id="1165825611">
          <w:marLeft w:val="0"/>
          <w:marRight w:val="0"/>
          <w:marTop w:val="0"/>
          <w:marBottom w:val="0"/>
          <w:divBdr>
            <w:top w:val="none" w:sz="0" w:space="0" w:color="auto"/>
            <w:left w:val="none" w:sz="0" w:space="0" w:color="auto"/>
            <w:bottom w:val="none" w:sz="0" w:space="0" w:color="auto"/>
            <w:right w:val="none" w:sz="0" w:space="0" w:color="auto"/>
          </w:divBdr>
        </w:div>
        <w:div w:id="1323849323">
          <w:marLeft w:val="0"/>
          <w:marRight w:val="0"/>
          <w:marTop w:val="0"/>
          <w:marBottom w:val="0"/>
          <w:divBdr>
            <w:top w:val="none" w:sz="0" w:space="0" w:color="auto"/>
            <w:left w:val="none" w:sz="0" w:space="0" w:color="auto"/>
            <w:bottom w:val="none" w:sz="0" w:space="0" w:color="auto"/>
            <w:right w:val="none" w:sz="0" w:space="0" w:color="auto"/>
          </w:divBdr>
        </w:div>
        <w:div w:id="1454522791">
          <w:marLeft w:val="0"/>
          <w:marRight w:val="0"/>
          <w:marTop w:val="0"/>
          <w:marBottom w:val="0"/>
          <w:divBdr>
            <w:top w:val="none" w:sz="0" w:space="0" w:color="auto"/>
            <w:left w:val="none" w:sz="0" w:space="0" w:color="auto"/>
            <w:bottom w:val="none" w:sz="0" w:space="0" w:color="auto"/>
            <w:right w:val="none" w:sz="0" w:space="0" w:color="auto"/>
          </w:divBdr>
        </w:div>
        <w:div w:id="1165974262">
          <w:marLeft w:val="0"/>
          <w:marRight w:val="0"/>
          <w:marTop w:val="0"/>
          <w:marBottom w:val="0"/>
          <w:divBdr>
            <w:top w:val="none" w:sz="0" w:space="0" w:color="auto"/>
            <w:left w:val="none" w:sz="0" w:space="0" w:color="auto"/>
            <w:bottom w:val="none" w:sz="0" w:space="0" w:color="auto"/>
            <w:right w:val="none" w:sz="0" w:space="0" w:color="auto"/>
          </w:divBdr>
        </w:div>
        <w:div w:id="561408480">
          <w:marLeft w:val="0"/>
          <w:marRight w:val="0"/>
          <w:marTop w:val="0"/>
          <w:marBottom w:val="0"/>
          <w:divBdr>
            <w:top w:val="none" w:sz="0" w:space="0" w:color="auto"/>
            <w:left w:val="none" w:sz="0" w:space="0" w:color="auto"/>
            <w:bottom w:val="none" w:sz="0" w:space="0" w:color="auto"/>
            <w:right w:val="none" w:sz="0" w:space="0" w:color="auto"/>
          </w:divBdr>
        </w:div>
        <w:div w:id="1364331955">
          <w:marLeft w:val="0"/>
          <w:marRight w:val="0"/>
          <w:marTop w:val="0"/>
          <w:marBottom w:val="0"/>
          <w:divBdr>
            <w:top w:val="none" w:sz="0" w:space="0" w:color="auto"/>
            <w:left w:val="none" w:sz="0" w:space="0" w:color="auto"/>
            <w:bottom w:val="none" w:sz="0" w:space="0" w:color="auto"/>
            <w:right w:val="none" w:sz="0" w:space="0" w:color="auto"/>
          </w:divBdr>
        </w:div>
        <w:div w:id="347758995">
          <w:marLeft w:val="0"/>
          <w:marRight w:val="0"/>
          <w:marTop w:val="0"/>
          <w:marBottom w:val="0"/>
          <w:divBdr>
            <w:top w:val="none" w:sz="0" w:space="0" w:color="auto"/>
            <w:left w:val="none" w:sz="0" w:space="0" w:color="auto"/>
            <w:bottom w:val="none" w:sz="0" w:space="0" w:color="auto"/>
            <w:right w:val="none" w:sz="0" w:space="0" w:color="auto"/>
          </w:divBdr>
        </w:div>
        <w:div w:id="1933590998">
          <w:marLeft w:val="0"/>
          <w:marRight w:val="0"/>
          <w:marTop w:val="0"/>
          <w:marBottom w:val="0"/>
          <w:divBdr>
            <w:top w:val="none" w:sz="0" w:space="0" w:color="auto"/>
            <w:left w:val="none" w:sz="0" w:space="0" w:color="auto"/>
            <w:bottom w:val="none" w:sz="0" w:space="0" w:color="auto"/>
            <w:right w:val="none" w:sz="0" w:space="0" w:color="auto"/>
          </w:divBdr>
        </w:div>
        <w:div w:id="1563129510">
          <w:marLeft w:val="0"/>
          <w:marRight w:val="0"/>
          <w:marTop w:val="0"/>
          <w:marBottom w:val="0"/>
          <w:divBdr>
            <w:top w:val="none" w:sz="0" w:space="0" w:color="auto"/>
            <w:left w:val="none" w:sz="0" w:space="0" w:color="auto"/>
            <w:bottom w:val="none" w:sz="0" w:space="0" w:color="auto"/>
            <w:right w:val="none" w:sz="0" w:space="0" w:color="auto"/>
          </w:divBdr>
        </w:div>
        <w:div w:id="1622953921">
          <w:marLeft w:val="0"/>
          <w:marRight w:val="0"/>
          <w:marTop w:val="0"/>
          <w:marBottom w:val="0"/>
          <w:divBdr>
            <w:top w:val="none" w:sz="0" w:space="0" w:color="auto"/>
            <w:left w:val="none" w:sz="0" w:space="0" w:color="auto"/>
            <w:bottom w:val="none" w:sz="0" w:space="0" w:color="auto"/>
            <w:right w:val="none" w:sz="0" w:space="0" w:color="auto"/>
          </w:divBdr>
        </w:div>
        <w:div w:id="1065953620">
          <w:marLeft w:val="0"/>
          <w:marRight w:val="0"/>
          <w:marTop w:val="0"/>
          <w:marBottom w:val="0"/>
          <w:divBdr>
            <w:top w:val="none" w:sz="0" w:space="0" w:color="auto"/>
            <w:left w:val="none" w:sz="0" w:space="0" w:color="auto"/>
            <w:bottom w:val="none" w:sz="0" w:space="0" w:color="auto"/>
            <w:right w:val="none" w:sz="0" w:space="0" w:color="auto"/>
          </w:divBdr>
        </w:div>
        <w:div w:id="151264509">
          <w:marLeft w:val="0"/>
          <w:marRight w:val="0"/>
          <w:marTop w:val="0"/>
          <w:marBottom w:val="0"/>
          <w:divBdr>
            <w:top w:val="none" w:sz="0" w:space="0" w:color="auto"/>
            <w:left w:val="none" w:sz="0" w:space="0" w:color="auto"/>
            <w:bottom w:val="none" w:sz="0" w:space="0" w:color="auto"/>
            <w:right w:val="none" w:sz="0" w:space="0" w:color="auto"/>
          </w:divBdr>
        </w:div>
        <w:div w:id="898057660">
          <w:marLeft w:val="0"/>
          <w:marRight w:val="0"/>
          <w:marTop w:val="0"/>
          <w:marBottom w:val="0"/>
          <w:divBdr>
            <w:top w:val="none" w:sz="0" w:space="0" w:color="auto"/>
            <w:left w:val="none" w:sz="0" w:space="0" w:color="auto"/>
            <w:bottom w:val="none" w:sz="0" w:space="0" w:color="auto"/>
            <w:right w:val="none" w:sz="0" w:space="0" w:color="auto"/>
          </w:divBdr>
        </w:div>
        <w:div w:id="1611473611">
          <w:marLeft w:val="0"/>
          <w:marRight w:val="0"/>
          <w:marTop w:val="0"/>
          <w:marBottom w:val="0"/>
          <w:divBdr>
            <w:top w:val="none" w:sz="0" w:space="0" w:color="auto"/>
            <w:left w:val="none" w:sz="0" w:space="0" w:color="auto"/>
            <w:bottom w:val="none" w:sz="0" w:space="0" w:color="auto"/>
            <w:right w:val="none" w:sz="0" w:space="0" w:color="auto"/>
          </w:divBdr>
        </w:div>
        <w:div w:id="1424228874">
          <w:marLeft w:val="0"/>
          <w:marRight w:val="0"/>
          <w:marTop w:val="0"/>
          <w:marBottom w:val="0"/>
          <w:divBdr>
            <w:top w:val="none" w:sz="0" w:space="0" w:color="auto"/>
            <w:left w:val="none" w:sz="0" w:space="0" w:color="auto"/>
            <w:bottom w:val="none" w:sz="0" w:space="0" w:color="auto"/>
            <w:right w:val="none" w:sz="0" w:space="0" w:color="auto"/>
          </w:divBdr>
        </w:div>
        <w:div w:id="1288705464">
          <w:marLeft w:val="0"/>
          <w:marRight w:val="0"/>
          <w:marTop w:val="0"/>
          <w:marBottom w:val="0"/>
          <w:divBdr>
            <w:top w:val="none" w:sz="0" w:space="0" w:color="auto"/>
            <w:left w:val="none" w:sz="0" w:space="0" w:color="auto"/>
            <w:bottom w:val="none" w:sz="0" w:space="0" w:color="auto"/>
            <w:right w:val="none" w:sz="0" w:space="0" w:color="auto"/>
          </w:divBdr>
        </w:div>
        <w:div w:id="1207251673">
          <w:marLeft w:val="0"/>
          <w:marRight w:val="0"/>
          <w:marTop w:val="0"/>
          <w:marBottom w:val="0"/>
          <w:divBdr>
            <w:top w:val="none" w:sz="0" w:space="0" w:color="auto"/>
            <w:left w:val="none" w:sz="0" w:space="0" w:color="auto"/>
            <w:bottom w:val="none" w:sz="0" w:space="0" w:color="auto"/>
            <w:right w:val="none" w:sz="0" w:space="0" w:color="auto"/>
          </w:divBdr>
        </w:div>
        <w:div w:id="1239556367">
          <w:marLeft w:val="0"/>
          <w:marRight w:val="0"/>
          <w:marTop w:val="0"/>
          <w:marBottom w:val="0"/>
          <w:divBdr>
            <w:top w:val="none" w:sz="0" w:space="0" w:color="auto"/>
            <w:left w:val="none" w:sz="0" w:space="0" w:color="auto"/>
            <w:bottom w:val="none" w:sz="0" w:space="0" w:color="auto"/>
            <w:right w:val="none" w:sz="0" w:space="0" w:color="auto"/>
          </w:divBdr>
        </w:div>
        <w:div w:id="1334408833">
          <w:marLeft w:val="0"/>
          <w:marRight w:val="0"/>
          <w:marTop w:val="0"/>
          <w:marBottom w:val="0"/>
          <w:divBdr>
            <w:top w:val="none" w:sz="0" w:space="0" w:color="auto"/>
            <w:left w:val="none" w:sz="0" w:space="0" w:color="auto"/>
            <w:bottom w:val="none" w:sz="0" w:space="0" w:color="auto"/>
            <w:right w:val="none" w:sz="0" w:space="0" w:color="auto"/>
          </w:divBdr>
        </w:div>
        <w:div w:id="1272937420">
          <w:marLeft w:val="0"/>
          <w:marRight w:val="0"/>
          <w:marTop w:val="0"/>
          <w:marBottom w:val="0"/>
          <w:divBdr>
            <w:top w:val="none" w:sz="0" w:space="0" w:color="auto"/>
            <w:left w:val="none" w:sz="0" w:space="0" w:color="auto"/>
            <w:bottom w:val="none" w:sz="0" w:space="0" w:color="auto"/>
            <w:right w:val="none" w:sz="0" w:space="0" w:color="auto"/>
          </w:divBdr>
        </w:div>
        <w:div w:id="1608005633">
          <w:marLeft w:val="0"/>
          <w:marRight w:val="0"/>
          <w:marTop w:val="0"/>
          <w:marBottom w:val="0"/>
          <w:divBdr>
            <w:top w:val="none" w:sz="0" w:space="0" w:color="auto"/>
            <w:left w:val="none" w:sz="0" w:space="0" w:color="auto"/>
            <w:bottom w:val="none" w:sz="0" w:space="0" w:color="auto"/>
            <w:right w:val="none" w:sz="0" w:space="0" w:color="auto"/>
          </w:divBdr>
        </w:div>
        <w:div w:id="1145390341">
          <w:marLeft w:val="0"/>
          <w:marRight w:val="0"/>
          <w:marTop w:val="0"/>
          <w:marBottom w:val="0"/>
          <w:divBdr>
            <w:top w:val="none" w:sz="0" w:space="0" w:color="auto"/>
            <w:left w:val="none" w:sz="0" w:space="0" w:color="auto"/>
            <w:bottom w:val="none" w:sz="0" w:space="0" w:color="auto"/>
            <w:right w:val="none" w:sz="0" w:space="0" w:color="auto"/>
          </w:divBdr>
        </w:div>
        <w:div w:id="1795976887">
          <w:marLeft w:val="0"/>
          <w:marRight w:val="0"/>
          <w:marTop w:val="0"/>
          <w:marBottom w:val="0"/>
          <w:divBdr>
            <w:top w:val="none" w:sz="0" w:space="0" w:color="auto"/>
            <w:left w:val="none" w:sz="0" w:space="0" w:color="auto"/>
            <w:bottom w:val="none" w:sz="0" w:space="0" w:color="auto"/>
            <w:right w:val="none" w:sz="0" w:space="0" w:color="auto"/>
          </w:divBdr>
        </w:div>
        <w:div w:id="366292764">
          <w:marLeft w:val="0"/>
          <w:marRight w:val="0"/>
          <w:marTop w:val="0"/>
          <w:marBottom w:val="0"/>
          <w:divBdr>
            <w:top w:val="none" w:sz="0" w:space="0" w:color="auto"/>
            <w:left w:val="none" w:sz="0" w:space="0" w:color="auto"/>
            <w:bottom w:val="none" w:sz="0" w:space="0" w:color="auto"/>
            <w:right w:val="none" w:sz="0" w:space="0" w:color="auto"/>
          </w:divBdr>
        </w:div>
        <w:div w:id="1518304765">
          <w:marLeft w:val="0"/>
          <w:marRight w:val="0"/>
          <w:marTop w:val="0"/>
          <w:marBottom w:val="0"/>
          <w:divBdr>
            <w:top w:val="none" w:sz="0" w:space="0" w:color="auto"/>
            <w:left w:val="none" w:sz="0" w:space="0" w:color="auto"/>
            <w:bottom w:val="none" w:sz="0" w:space="0" w:color="auto"/>
            <w:right w:val="none" w:sz="0" w:space="0" w:color="auto"/>
          </w:divBdr>
        </w:div>
        <w:div w:id="1980766088">
          <w:marLeft w:val="0"/>
          <w:marRight w:val="0"/>
          <w:marTop w:val="0"/>
          <w:marBottom w:val="0"/>
          <w:divBdr>
            <w:top w:val="none" w:sz="0" w:space="0" w:color="auto"/>
            <w:left w:val="none" w:sz="0" w:space="0" w:color="auto"/>
            <w:bottom w:val="none" w:sz="0" w:space="0" w:color="auto"/>
            <w:right w:val="none" w:sz="0" w:space="0" w:color="auto"/>
          </w:divBdr>
        </w:div>
        <w:div w:id="967932503">
          <w:marLeft w:val="0"/>
          <w:marRight w:val="0"/>
          <w:marTop w:val="0"/>
          <w:marBottom w:val="0"/>
          <w:divBdr>
            <w:top w:val="none" w:sz="0" w:space="0" w:color="auto"/>
            <w:left w:val="none" w:sz="0" w:space="0" w:color="auto"/>
            <w:bottom w:val="none" w:sz="0" w:space="0" w:color="auto"/>
            <w:right w:val="none" w:sz="0" w:space="0" w:color="auto"/>
          </w:divBdr>
        </w:div>
        <w:div w:id="215237030">
          <w:marLeft w:val="0"/>
          <w:marRight w:val="0"/>
          <w:marTop w:val="0"/>
          <w:marBottom w:val="0"/>
          <w:divBdr>
            <w:top w:val="none" w:sz="0" w:space="0" w:color="auto"/>
            <w:left w:val="none" w:sz="0" w:space="0" w:color="auto"/>
            <w:bottom w:val="none" w:sz="0" w:space="0" w:color="auto"/>
            <w:right w:val="none" w:sz="0" w:space="0" w:color="auto"/>
          </w:divBdr>
        </w:div>
        <w:div w:id="320230374">
          <w:marLeft w:val="0"/>
          <w:marRight w:val="0"/>
          <w:marTop w:val="0"/>
          <w:marBottom w:val="0"/>
          <w:divBdr>
            <w:top w:val="none" w:sz="0" w:space="0" w:color="auto"/>
            <w:left w:val="none" w:sz="0" w:space="0" w:color="auto"/>
            <w:bottom w:val="none" w:sz="0" w:space="0" w:color="auto"/>
            <w:right w:val="none" w:sz="0" w:space="0" w:color="auto"/>
          </w:divBdr>
        </w:div>
        <w:div w:id="1025711391">
          <w:marLeft w:val="0"/>
          <w:marRight w:val="0"/>
          <w:marTop w:val="0"/>
          <w:marBottom w:val="0"/>
          <w:divBdr>
            <w:top w:val="none" w:sz="0" w:space="0" w:color="auto"/>
            <w:left w:val="none" w:sz="0" w:space="0" w:color="auto"/>
            <w:bottom w:val="none" w:sz="0" w:space="0" w:color="auto"/>
            <w:right w:val="none" w:sz="0" w:space="0" w:color="auto"/>
          </w:divBdr>
        </w:div>
        <w:div w:id="748846847">
          <w:marLeft w:val="0"/>
          <w:marRight w:val="0"/>
          <w:marTop w:val="0"/>
          <w:marBottom w:val="0"/>
          <w:divBdr>
            <w:top w:val="none" w:sz="0" w:space="0" w:color="auto"/>
            <w:left w:val="none" w:sz="0" w:space="0" w:color="auto"/>
            <w:bottom w:val="none" w:sz="0" w:space="0" w:color="auto"/>
            <w:right w:val="none" w:sz="0" w:space="0" w:color="auto"/>
          </w:divBdr>
        </w:div>
        <w:div w:id="562522041">
          <w:marLeft w:val="0"/>
          <w:marRight w:val="0"/>
          <w:marTop w:val="0"/>
          <w:marBottom w:val="0"/>
          <w:divBdr>
            <w:top w:val="none" w:sz="0" w:space="0" w:color="auto"/>
            <w:left w:val="none" w:sz="0" w:space="0" w:color="auto"/>
            <w:bottom w:val="none" w:sz="0" w:space="0" w:color="auto"/>
            <w:right w:val="none" w:sz="0" w:space="0" w:color="auto"/>
          </w:divBdr>
        </w:div>
        <w:div w:id="1401098868">
          <w:marLeft w:val="0"/>
          <w:marRight w:val="0"/>
          <w:marTop w:val="0"/>
          <w:marBottom w:val="0"/>
          <w:divBdr>
            <w:top w:val="none" w:sz="0" w:space="0" w:color="auto"/>
            <w:left w:val="none" w:sz="0" w:space="0" w:color="auto"/>
            <w:bottom w:val="none" w:sz="0" w:space="0" w:color="auto"/>
            <w:right w:val="none" w:sz="0" w:space="0" w:color="auto"/>
          </w:divBdr>
        </w:div>
        <w:div w:id="1847211601">
          <w:marLeft w:val="0"/>
          <w:marRight w:val="0"/>
          <w:marTop w:val="0"/>
          <w:marBottom w:val="0"/>
          <w:divBdr>
            <w:top w:val="none" w:sz="0" w:space="0" w:color="auto"/>
            <w:left w:val="none" w:sz="0" w:space="0" w:color="auto"/>
            <w:bottom w:val="none" w:sz="0" w:space="0" w:color="auto"/>
            <w:right w:val="none" w:sz="0" w:space="0" w:color="auto"/>
          </w:divBdr>
        </w:div>
        <w:div w:id="1348405255">
          <w:marLeft w:val="0"/>
          <w:marRight w:val="0"/>
          <w:marTop w:val="0"/>
          <w:marBottom w:val="0"/>
          <w:divBdr>
            <w:top w:val="none" w:sz="0" w:space="0" w:color="auto"/>
            <w:left w:val="none" w:sz="0" w:space="0" w:color="auto"/>
            <w:bottom w:val="none" w:sz="0" w:space="0" w:color="auto"/>
            <w:right w:val="none" w:sz="0" w:space="0" w:color="auto"/>
          </w:divBdr>
        </w:div>
        <w:div w:id="2094818638">
          <w:marLeft w:val="0"/>
          <w:marRight w:val="0"/>
          <w:marTop w:val="0"/>
          <w:marBottom w:val="0"/>
          <w:divBdr>
            <w:top w:val="none" w:sz="0" w:space="0" w:color="auto"/>
            <w:left w:val="none" w:sz="0" w:space="0" w:color="auto"/>
            <w:bottom w:val="none" w:sz="0" w:space="0" w:color="auto"/>
            <w:right w:val="none" w:sz="0" w:space="0" w:color="auto"/>
          </w:divBdr>
        </w:div>
        <w:div w:id="307519539">
          <w:marLeft w:val="0"/>
          <w:marRight w:val="0"/>
          <w:marTop w:val="0"/>
          <w:marBottom w:val="0"/>
          <w:divBdr>
            <w:top w:val="none" w:sz="0" w:space="0" w:color="auto"/>
            <w:left w:val="none" w:sz="0" w:space="0" w:color="auto"/>
            <w:bottom w:val="none" w:sz="0" w:space="0" w:color="auto"/>
            <w:right w:val="none" w:sz="0" w:space="0" w:color="auto"/>
          </w:divBdr>
        </w:div>
        <w:div w:id="561331728">
          <w:marLeft w:val="0"/>
          <w:marRight w:val="0"/>
          <w:marTop w:val="0"/>
          <w:marBottom w:val="0"/>
          <w:divBdr>
            <w:top w:val="none" w:sz="0" w:space="0" w:color="auto"/>
            <w:left w:val="none" w:sz="0" w:space="0" w:color="auto"/>
            <w:bottom w:val="none" w:sz="0" w:space="0" w:color="auto"/>
            <w:right w:val="none" w:sz="0" w:space="0" w:color="auto"/>
          </w:divBdr>
        </w:div>
        <w:div w:id="6753968">
          <w:marLeft w:val="0"/>
          <w:marRight w:val="0"/>
          <w:marTop w:val="0"/>
          <w:marBottom w:val="0"/>
          <w:divBdr>
            <w:top w:val="none" w:sz="0" w:space="0" w:color="auto"/>
            <w:left w:val="none" w:sz="0" w:space="0" w:color="auto"/>
            <w:bottom w:val="none" w:sz="0" w:space="0" w:color="auto"/>
            <w:right w:val="none" w:sz="0" w:space="0" w:color="auto"/>
          </w:divBdr>
        </w:div>
        <w:div w:id="104421736">
          <w:marLeft w:val="0"/>
          <w:marRight w:val="0"/>
          <w:marTop w:val="0"/>
          <w:marBottom w:val="0"/>
          <w:divBdr>
            <w:top w:val="none" w:sz="0" w:space="0" w:color="auto"/>
            <w:left w:val="none" w:sz="0" w:space="0" w:color="auto"/>
            <w:bottom w:val="none" w:sz="0" w:space="0" w:color="auto"/>
            <w:right w:val="none" w:sz="0" w:space="0" w:color="auto"/>
          </w:divBdr>
        </w:div>
        <w:div w:id="424695664">
          <w:marLeft w:val="0"/>
          <w:marRight w:val="0"/>
          <w:marTop w:val="0"/>
          <w:marBottom w:val="0"/>
          <w:divBdr>
            <w:top w:val="none" w:sz="0" w:space="0" w:color="auto"/>
            <w:left w:val="none" w:sz="0" w:space="0" w:color="auto"/>
            <w:bottom w:val="none" w:sz="0" w:space="0" w:color="auto"/>
            <w:right w:val="none" w:sz="0" w:space="0" w:color="auto"/>
          </w:divBdr>
        </w:div>
        <w:div w:id="188839175">
          <w:marLeft w:val="0"/>
          <w:marRight w:val="0"/>
          <w:marTop w:val="0"/>
          <w:marBottom w:val="0"/>
          <w:divBdr>
            <w:top w:val="none" w:sz="0" w:space="0" w:color="auto"/>
            <w:left w:val="none" w:sz="0" w:space="0" w:color="auto"/>
            <w:bottom w:val="none" w:sz="0" w:space="0" w:color="auto"/>
            <w:right w:val="none" w:sz="0" w:space="0" w:color="auto"/>
          </w:divBdr>
        </w:div>
        <w:div w:id="811556315">
          <w:marLeft w:val="0"/>
          <w:marRight w:val="0"/>
          <w:marTop w:val="0"/>
          <w:marBottom w:val="0"/>
          <w:divBdr>
            <w:top w:val="none" w:sz="0" w:space="0" w:color="auto"/>
            <w:left w:val="none" w:sz="0" w:space="0" w:color="auto"/>
            <w:bottom w:val="none" w:sz="0" w:space="0" w:color="auto"/>
            <w:right w:val="none" w:sz="0" w:space="0" w:color="auto"/>
          </w:divBdr>
        </w:div>
        <w:div w:id="837306887">
          <w:marLeft w:val="0"/>
          <w:marRight w:val="0"/>
          <w:marTop w:val="0"/>
          <w:marBottom w:val="0"/>
          <w:divBdr>
            <w:top w:val="none" w:sz="0" w:space="0" w:color="auto"/>
            <w:left w:val="none" w:sz="0" w:space="0" w:color="auto"/>
            <w:bottom w:val="none" w:sz="0" w:space="0" w:color="auto"/>
            <w:right w:val="none" w:sz="0" w:space="0" w:color="auto"/>
          </w:divBdr>
        </w:div>
        <w:div w:id="415369369">
          <w:marLeft w:val="0"/>
          <w:marRight w:val="0"/>
          <w:marTop w:val="0"/>
          <w:marBottom w:val="0"/>
          <w:divBdr>
            <w:top w:val="none" w:sz="0" w:space="0" w:color="auto"/>
            <w:left w:val="none" w:sz="0" w:space="0" w:color="auto"/>
            <w:bottom w:val="none" w:sz="0" w:space="0" w:color="auto"/>
            <w:right w:val="none" w:sz="0" w:space="0" w:color="auto"/>
          </w:divBdr>
        </w:div>
        <w:div w:id="1468862724">
          <w:marLeft w:val="0"/>
          <w:marRight w:val="0"/>
          <w:marTop w:val="0"/>
          <w:marBottom w:val="0"/>
          <w:divBdr>
            <w:top w:val="none" w:sz="0" w:space="0" w:color="auto"/>
            <w:left w:val="none" w:sz="0" w:space="0" w:color="auto"/>
            <w:bottom w:val="none" w:sz="0" w:space="0" w:color="auto"/>
            <w:right w:val="none" w:sz="0" w:space="0" w:color="auto"/>
          </w:divBdr>
        </w:div>
        <w:div w:id="1639608028">
          <w:marLeft w:val="0"/>
          <w:marRight w:val="0"/>
          <w:marTop w:val="0"/>
          <w:marBottom w:val="0"/>
          <w:divBdr>
            <w:top w:val="none" w:sz="0" w:space="0" w:color="auto"/>
            <w:left w:val="none" w:sz="0" w:space="0" w:color="auto"/>
            <w:bottom w:val="none" w:sz="0" w:space="0" w:color="auto"/>
            <w:right w:val="none" w:sz="0" w:space="0" w:color="auto"/>
          </w:divBdr>
        </w:div>
        <w:div w:id="67464451">
          <w:marLeft w:val="0"/>
          <w:marRight w:val="0"/>
          <w:marTop w:val="0"/>
          <w:marBottom w:val="0"/>
          <w:divBdr>
            <w:top w:val="none" w:sz="0" w:space="0" w:color="auto"/>
            <w:left w:val="none" w:sz="0" w:space="0" w:color="auto"/>
            <w:bottom w:val="none" w:sz="0" w:space="0" w:color="auto"/>
            <w:right w:val="none" w:sz="0" w:space="0" w:color="auto"/>
          </w:divBdr>
        </w:div>
        <w:div w:id="1103067735">
          <w:marLeft w:val="0"/>
          <w:marRight w:val="0"/>
          <w:marTop w:val="0"/>
          <w:marBottom w:val="0"/>
          <w:divBdr>
            <w:top w:val="none" w:sz="0" w:space="0" w:color="auto"/>
            <w:left w:val="none" w:sz="0" w:space="0" w:color="auto"/>
            <w:bottom w:val="none" w:sz="0" w:space="0" w:color="auto"/>
            <w:right w:val="none" w:sz="0" w:space="0" w:color="auto"/>
          </w:divBdr>
        </w:div>
        <w:div w:id="431438328">
          <w:marLeft w:val="0"/>
          <w:marRight w:val="0"/>
          <w:marTop w:val="0"/>
          <w:marBottom w:val="0"/>
          <w:divBdr>
            <w:top w:val="none" w:sz="0" w:space="0" w:color="auto"/>
            <w:left w:val="none" w:sz="0" w:space="0" w:color="auto"/>
            <w:bottom w:val="none" w:sz="0" w:space="0" w:color="auto"/>
            <w:right w:val="none" w:sz="0" w:space="0" w:color="auto"/>
          </w:divBdr>
        </w:div>
        <w:div w:id="1795709615">
          <w:marLeft w:val="0"/>
          <w:marRight w:val="0"/>
          <w:marTop w:val="0"/>
          <w:marBottom w:val="0"/>
          <w:divBdr>
            <w:top w:val="none" w:sz="0" w:space="0" w:color="auto"/>
            <w:left w:val="none" w:sz="0" w:space="0" w:color="auto"/>
            <w:bottom w:val="none" w:sz="0" w:space="0" w:color="auto"/>
            <w:right w:val="none" w:sz="0" w:space="0" w:color="auto"/>
          </w:divBdr>
        </w:div>
        <w:div w:id="147482051">
          <w:marLeft w:val="0"/>
          <w:marRight w:val="0"/>
          <w:marTop w:val="0"/>
          <w:marBottom w:val="0"/>
          <w:divBdr>
            <w:top w:val="none" w:sz="0" w:space="0" w:color="auto"/>
            <w:left w:val="none" w:sz="0" w:space="0" w:color="auto"/>
            <w:bottom w:val="none" w:sz="0" w:space="0" w:color="auto"/>
            <w:right w:val="none" w:sz="0" w:space="0" w:color="auto"/>
          </w:divBdr>
        </w:div>
        <w:div w:id="302085777">
          <w:marLeft w:val="0"/>
          <w:marRight w:val="0"/>
          <w:marTop w:val="0"/>
          <w:marBottom w:val="0"/>
          <w:divBdr>
            <w:top w:val="none" w:sz="0" w:space="0" w:color="auto"/>
            <w:left w:val="none" w:sz="0" w:space="0" w:color="auto"/>
            <w:bottom w:val="none" w:sz="0" w:space="0" w:color="auto"/>
            <w:right w:val="none" w:sz="0" w:space="0" w:color="auto"/>
          </w:divBdr>
        </w:div>
        <w:div w:id="1192842969">
          <w:marLeft w:val="0"/>
          <w:marRight w:val="0"/>
          <w:marTop w:val="0"/>
          <w:marBottom w:val="0"/>
          <w:divBdr>
            <w:top w:val="none" w:sz="0" w:space="0" w:color="auto"/>
            <w:left w:val="none" w:sz="0" w:space="0" w:color="auto"/>
            <w:bottom w:val="none" w:sz="0" w:space="0" w:color="auto"/>
            <w:right w:val="none" w:sz="0" w:space="0" w:color="auto"/>
          </w:divBdr>
        </w:div>
        <w:div w:id="1520777103">
          <w:marLeft w:val="0"/>
          <w:marRight w:val="0"/>
          <w:marTop w:val="0"/>
          <w:marBottom w:val="0"/>
          <w:divBdr>
            <w:top w:val="none" w:sz="0" w:space="0" w:color="auto"/>
            <w:left w:val="none" w:sz="0" w:space="0" w:color="auto"/>
            <w:bottom w:val="none" w:sz="0" w:space="0" w:color="auto"/>
            <w:right w:val="none" w:sz="0" w:space="0" w:color="auto"/>
          </w:divBdr>
        </w:div>
        <w:div w:id="165488278">
          <w:marLeft w:val="0"/>
          <w:marRight w:val="0"/>
          <w:marTop w:val="0"/>
          <w:marBottom w:val="0"/>
          <w:divBdr>
            <w:top w:val="none" w:sz="0" w:space="0" w:color="auto"/>
            <w:left w:val="none" w:sz="0" w:space="0" w:color="auto"/>
            <w:bottom w:val="none" w:sz="0" w:space="0" w:color="auto"/>
            <w:right w:val="none" w:sz="0" w:space="0" w:color="auto"/>
          </w:divBdr>
        </w:div>
        <w:div w:id="1482115869">
          <w:marLeft w:val="0"/>
          <w:marRight w:val="0"/>
          <w:marTop w:val="0"/>
          <w:marBottom w:val="0"/>
          <w:divBdr>
            <w:top w:val="none" w:sz="0" w:space="0" w:color="auto"/>
            <w:left w:val="none" w:sz="0" w:space="0" w:color="auto"/>
            <w:bottom w:val="none" w:sz="0" w:space="0" w:color="auto"/>
            <w:right w:val="none" w:sz="0" w:space="0" w:color="auto"/>
          </w:divBdr>
        </w:div>
        <w:div w:id="882326803">
          <w:marLeft w:val="0"/>
          <w:marRight w:val="0"/>
          <w:marTop w:val="0"/>
          <w:marBottom w:val="0"/>
          <w:divBdr>
            <w:top w:val="none" w:sz="0" w:space="0" w:color="auto"/>
            <w:left w:val="none" w:sz="0" w:space="0" w:color="auto"/>
            <w:bottom w:val="none" w:sz="0" w:space="0" w:color="auto"/>
            <w:right w:val="none" w:sz="0" w:space="0" w:color="auto"/>
          </w:divBdr>
        </w:div>
        <w:div w:id="479273785">
          <w:marLeft w:val="0"/>
          <w:marRight w:val="0"/>
          <w:marTop w:val="0"/>
          <w:marBottom w:val="0"/>
          <w:divBdr>
            <w:top w:val="none" w:sz="0" w:space="0" w:color="auto"/>
            <w:left w:val="none" w:sz="0" w:space="0" w:color="auto"/>
            <w:bottom w:val="none" w:sz="0" w:space="0" w:color="auto"/>
            <w:right w:val="none" w:sz="0" w:space="0" w:color="auto"/>
          </w:divBdr>
        </w:div>
        <w:div w:id="1462460278">
          <w:marLeft w:val="0"/>
          <w:marRight w:val="0"/>
          <w:marTop w:val="0"/>
          <w:marBottom w:val="0"/>
          <w:divBdr>
            <w:top w:val="none" w:sz="0" w:space="0" w:color="auto"/>
            <w:left w:val="none" w:sz="0" w:space="0" w:color="auto"/>
            <w:bottom w:val="none" w:sz="0" w:space="0" w:color="auto"/>
            <w:right w:val="none" w:sz="0" w:space="0" w:color="auto"/>
          </w:divBdr>
        </w:div>
        <w:div w:id="1693996830">
          <w:marLeft w:val="0"/>
          <w:marRight w:val="0"/>
          <w:marTop w:val="0"/>
          <w:marBottom w:val="0"/>
          <w:divBdr>
            <w:top w:val="none" w:sz="0" w:space="0" w:color="auto"/>
            <w:left w:val="none" w:sz="0" w:space="0" w:color="auto"/>
            <w:bottom w:val="none" w:sz="0" w:space="0" w:color="auto"/>
            <w:right w:val="none" w:sz="0" w:space="0" w:color="auto"/>
          </w:divBdr>
        </w:div>
        <w:div w:id="1046949396">
          <w:marLeft w:val="0"/>
          <w:marRight w:val="0"/>
          <w:marTop w:val="0"/>
          <w:marBottom w:val="0"/>
          <w:divBdr>
            <w:top w:val="none" w:sz="0" w:space="0" w:color="auto"/>
            <w:left w:val="none" w:sz="0" w:space="0" w:color="auto"/>
            <w:bottom w:val="none" w:sz="0" w:space="0" w:color="auto"/>
            <w:right w:val="none" w:sz="0" w:space="0" w:color="auto"/>
          </w:divBdr>
        </w:div>
        <w:div w:id="1023820943">
          <w:marLeft w:val="0"/>
          <w:marRight w:val="0"/>
          <w:marTop w:val="0"/>
          <w:marBottom w:val="0"/>
          <w:divBdr>
            <w:top w:val="none" w:sz="0" w:space="0" w:color="auto"/>
            <w:left w:val="none" w:sz="0" w:space="0" w:color="auto"/>
            <w:bottom w:val="none" w:sz="0" w:space="0" w:color="auto"/>
            <w:right w:val="none" w:sz="0" w:space="0" w:color="auto"/>
          </w:divBdr>
        </w:div>
        <w:div w:id="1019627838">
          <w:marLeft w:val="0"/>
          <w:marRight w:val="0"/>
          <w:marTop w:val="0"/>
          <w:marBottom w:val="0"/>
          <w:divBdr>
            <w:top w:val="none" w:sz="0" w:space="0" w:color="auto"/>
            <w:left w:val="none" w:sz="0" w:space="0" w:color="auto"/>
            <w:bottom w:val="none" w:sz="0" w:space="0" w:color="auto"/>
            <w:right w:val="none" w:sz="0" w:space="0" w:color="auto"/>
          </w:divBdr>
        </w:div>
        <w:div w:id="1726374620">
          <w:marLeft w:val="0"/>
          <w:marRight w:val="0"/>
          <w:marTop w:val="0"/>
          <w:marBottom w:val="0"/>
          <w:divBdr>
            <w:top w:val="none" w:sz="0" w:space="0" w:color="auto"/>
            <w:left w:val="none" w:sz="0" w:space="0" w:color="auto"/>
            <w:bottom w:val="none" w:sz="0" w:space="0" w:color="auto"/>
            <w:right w:val="none" w:sz="0" w:space="0" w:color="auto"/>
          </w:divBdr>
        </w:div>
        <w:div w:id="862984540">
          <w:marLeft w:val="0"/>
          <w:marRight w:val="0"/>
          <w:marTop w:val="0"/>
          <w:marBottom w:val="0"/>
          <w:divBdr>
            <w:top w:val="none" w:sz="0" w:space="0" w:color="auto"/>
            <w:left w:val="none" w:sz="0" w:space="0" w:color="auto"/>
            <w:bottom w:val="none" w:sz="0" w:space="0" w:color="auto"/>
            <w:right w:val="none" w:sz="0" w:space="0" w:color="auto"/>
          </w:divBdr>
        </w:div>
        <w:div w:id="2113864645">
          <w:marLeft w:val="0"/>
          <w:marRight w:val="0"/>
          <w:marTop w:val="0"/>
          <w:marBottom w:val="0"/>
          <w:divBdr>
            <w:top w:val="none" w:sz="0" w:space="0" w:color="auto"/>
            <w:left w:val="none" w:sz="0" w:space="0" w:color="auto"/>
            <w:bottom w:val="none" w:sz="0" w:space="0" w:color="auto"/>
            <w:right w:val="none" w:sz="0" w:space="0" w:color="auto"/>
          </w:divBdr>
        </w:div>
        <w:div w:id="609553392">
          <w:marLeft w:val="0"/>
          <w:marRight w:val="0"/>
          <w:marTop w:val="0"/>
          <w:marBottom w:val="0"/>
          <w:divBdr>
            <w:top w:val="none" w:sz="0" w:space="0" w:color="auto"/>
            <w:left w:val="none" w:sz="0" w:space="0" w:color="auto"/>
            <w:bottom w:val="none" w:sz="0" w:space="0" w:color="auto"/>
            <w:right w:val="none" w:sz="0" w:space="0" w:color="auto"/>
          </w:divBdr>
        </w:div>
        <w:div w:id="232325759">
          <w:marLeft w:val="0"/>
          <w:marRight w:val="0"/>
          <w:marTop w:val="0"/>
          <w:marBottom w:val="0"/>
          <w:divBdr>
            <w:top w:val="none" w:sz="0" w:space="0" w:color="auto"/>
            <w:left w:val="none" w:sz="0" w:space="0" w:color="auto"/>
            <w:bottom w:val="none" w:sz="0" w:space="0" w:color="auto"/>
            <w:right w:val="none" w:sz="0" w:space="0" w:color="auto"/>
          </w:divBdr>
        </w:div>
        <w:div w:id="1019354310">
          <w:marLeft w:val="0"/>
          <w:marRight w:val="0"/>
          <w:marTop w:val="0"/>
          <w:marBottom w:val="0"/>
          <w:divBdr>
            <w:top w:val="none" w:sz="0" w:space="0" w:color="auto"/>
            <w:left w:val="none" w:sz="0" w:space="0" w:color="auto"/>
            <w:bottom w:val="none" w:sz="0" w:space="0" w:color="auto"/>
            <w:right w:val="none" w:sz="0" w:space="0" w:color="auto"/>
          </w:divBdr>
        </w:div>
        <w:div w:id="1440101250">
          <w:marLeft w:val="0"/>
          <w:marRight w:val="0"/>
          <w:marTop w:val="0"/>
          <w:marBottom w:val="0"/>
          <w:divBdr>
            <w:top w:val="none" w:sz="0" w:space="0" w:color="auto"/>
            <w:left w:val="none" w:sz="0" w:space="0" w:color="auto"/>
            <w:bottom w:val="none" w:sz="0" w:space="0" w:color="auto"/>
            <w:right w:val="none" w:sz="0" w:space="0" w:color="auto"/>
          </w:divBdr>
        </w:div>
        <w:div w:id="453910289">
          <w:marLeft w:val="0"/>
          <w:marRight w:val="0"/>
          <w:marTop w:val="0"/>
          <w:marBottom w:val="0"/>
          <w:divBdr>
            <w:top w:val="none" w:sz="0" w:space="0" w:color="auto"/>
            <w:left w:val="none" w:sz="0" w:space="0" w:color="auto"/>
            <w:bottom w:val="none" w:sz="0" w:space="0" w:color="auto"/>
            <w:right w:val="none" w:sz="0" w:space="0" w:color="auto"/>
          </w:divBdr>
        </w:div>
        <w:div w:id="1507162005">
          <w:marLeft w:val="0"/>
          <w:marRight w:val="0"/>
          <w:marTop w:val="0"/>
          <w:marBottom w:val="0"/>
          <w:divBdr>
            <w:top w:val="none" w:sz="0" w:space="0" w:color="auto"/>
            <w:left w:val="none" w:sz="0" w:space="0" w:color="auto"/>
            <w:bottom w:val="none" w:sz="0" w:space="0" w:color="auto"/>
            <w:right w:val="none" w:sz="0" w:space="0" w:color="auto"/>
          </w:divBdr>
        </w:div>
        <w:div w:id="851531446">
          <w:marLeft w:val="0"/>
          <w:marRight w:val="0"/>
          <w:marTop w:val="0"/>
          <w:marBottom w:val="0"/>
          <w:divBdr>
            <w:top w:val="none" w:sz="0" w:space="0" w:color="auto"/>
            <w:left w:val="none" w:sz="0" w:space="0" w:color="auto"/>
            <w:bottom w:val="none" w:sz="0" w:space="0" w:color="auto"/>
            <w:right w:val="none" w:sz="0" w:space="0" w:color="auto"/>
          </w:divBdr>
        </w:div>
        <w:div w:id="516119306">
          <w:marLeft w:val="0"/>
          <w:marRight w:val="0"/>
          <w:marTop w:val="0"/>
          <w:marBottom w:val="0"/>
          <w:divBdr>
            <w:top w:val="none" w:sz="0" w:space="0" w:color="auto"/>
            <w:left w:val="none" w:sz="0" w:space="0" w:color="auto"/>
            <w:bottom w:val="none" w:sz="0" w:space="0" w:color="auto"/>
            <w:right w:val="none" w:sz="0" w:space="0" w:color="auto"/>
          </w:divBdr>
        </w:div>
        <w:div w:id="538470112">
          <w:marLeft w:val="0"/>
          <w:marRight w:val="0"/>
          <w:marTop w:val="0"/>
          <w:marBottom w:val="0"/>
          <w:divBdr>
            <w:top w:val="none" w:sz="0" w:space="0" w:color="auto"/>
            <w:left w:val="none" w:sz="0" w:space="0" w:color="auto"/>
            <w:bottom w:val="none" w:sz="0" w:space="0" w:color="auto"/>
            <w:right w:val="none" w:sz="0" w:space="0" w:color="auto"/>
          </w:divBdr>
        </w:div>
        <w:div w:id="945963956">
          <w:marLeft w:val="0"/>
          <w:marRight w:val="0"/>
          <w:marTop w:val="0"/>
          <w:marBottom w:val="0"/>
          <w:divBdr>
            <w:top w:val="none" w:sz="0" w:space="0" w:color="auto"/>
            <w:left w:val="none" w:sz="0" w:space="0" w:color="auto"/>
            <w:bottom w:val="none" w:sz="0" w:space="0" w:color="auto"/>
            <w:right w:val="none" w:sz="0" w:space="0" w:color="auto"/>
          </w:divBdr>
        </w:div>
        <w:div w:id="2089770920">
          <w:marLeft w:val="0"/>
          <w:marRight w:val="0"/>
          <w:marTop w:val="0"/>
          <w:marBottom w:val="0"/>
          <w:divBdr>
            <w:top w:val="none" w:sz="0" w:space="0" w:color="auto"/>
            <w:left w:val="none" w:sz="0" w:space="0" w:color="auto"/>
            <w:bottom w:val="none" w:sz="0" w:space="0" w:color="auto"/>
            <w:right w:val="none" w:sz="0" w:space="0" w:color="auto"/>
          </w:divBdr>
        </w:div>
        <w:div w:id="1463963017">
          <w:marLeft w:val="0"/>
          <w:marRight w:val="0"/>
          <w:marTop w:val="0"/>
          <w:marBottom w:val="0"/>
          <w:divBdr>
            <w:top w:val="none" w:sz="0" w:space="0" w:color="auto"/>
            <w:left w:val="none" w:sz="0" w:space="0" w:color="auto"/>
            <w:bottom w:val="none" w:sz="0" w:space="0" w:color="auto"/>
            <w:right w:val="none" w:sz="0" w:space="0" w:color="auto"/>
          </w:divBdr>
        </w:div>
        <w:div w:id="703598425">
          <w:marLeft w:val="0"/>
          <w:marRight w:val="0"/>
          <w:marTop w:val="0"/>
          <w:marBottom w:val="0"/>
          <w:divBdr>
            <w:top w:val="none" w:sz="0" w:space="0" w:color="auto"/>
            <w:left w:val="none" w:sz="0" w:space="0" w:color="auto"/>
            <w:bottom w:val="none" w:sz="0" w:space="0" w:color="auto"/>
            <w:right w:val="none" w:sz="0" w:space="0" w:color="auto"/>
          </w:divBdr>
        </w:div>
        <w:div w:id="1382362199">
          <w:marLeft w:val="0"/>
          <w:marRight w:val="0"/>
          <w:marTop w:val="0"/>
          <w:marBottom w:val="0"/>
          <w:divBdr>
            <w:top w:val="none" w:sz="0" w:space="0" w:color="auto"/>
            <w:left w:val="none" w:sz="0" w:space="0" w:color="auto"/>
            <w:bottom w:val="none" w:sz="0" w:space="0" w:color="auto"/>
            <w:right w:val="none" w:sz="0" w:space="0" w:color="auto"/>
          </w:divBdr>
        </w:div>
        <w:div w:id="338580733">
          <w:marLeft w:val="0"/>
          <w:marRight w:val="0"/>
          <w:marTop w:val="0"/>
          <w:marBottom w:val="0"/>
          <w:divBdr>
            <w:top w:val="none" w:sz="0" w:space="0" w:color="auto"/>
            <w:left w:val="none" w:sz="0" w:space="0" w:color="auto"/>
            <w:bottom w:val="none" w:sz="0" w:space="0" w:color="auto"/>
            <w:right w:val="none" w:sz="0" w:space="0" w:color="auto"/>
          </w:divBdr>
        </w:div>
        <w:div w:id="96802732">
          <w:marLeft w:val="0"/>
          <w:marRight w:val="0"/>
          <w:marTop w:val="0"/>
          <w:marBottom w:val="0"/>
          <w:divBdr>
            <w:top w:val="none" w:sz="0" w:space="0" w:color="auto"/>
            <w:left w:val="none" w:sz="0" w:space="0" w:color="auto"/>
            <w:bottom w:val="none" w:sz="0" w:space="0" w:color="auto"/>
            <w:right w:val="none" w:sz="0" w:space="0" w:color="auto"/>
          </w:divBdr>
        </w:div>
        <w:div w:id="1040662965">
          <w:marLeft w:val="0"/>
          <w:marRight w:val="0"/>
          <w:marTop w:val="0"/>
          <w:marBottom w:val="0"/>
          <w:divBdr>
            <w:top w:val="none" w:sz="0" w:space="0" w:color="auto"/>
            <w:left w:val="none" w:sz="0" w:space="0" w:color="auto"/>
            <w:bottom w:val="none" w:sz="0" w:space="0" w:color="auto"/>
            <w:right w:val="none" w:sz="0" w:space="0" w:color="auto"/>
          </w:divBdr>
        </w:div>
        <w:div w:id="1555240994">
          <w:marLeft w:val="0"/>
          <w:marRight w:val="0"/>
          <w:marTop w:val="0"/>
          <w:marBottom w:val="0"/>
          <w:divBdr>
            <w:top w:val="none" w:sz="0" w:space="0" w:color="auto"/>
            <w:left w:val="none" w:sz="0" w:space="0" w:color="auto"/>
            <w:bottom w:val="none" w:sz="0" w:space="0" w:color="auto"/>
            <w:right w:val="none" w:sz="0" w:space="0" w:color="auto"/>
          </w:divBdr>
        </w:div>
        <w:div w:id="1575893982">
          <w:marLeft w:val="0"/>
          <w:marRight w:val="0"/>
          <w:marTop w:val="0"/>
          <w:marBottom w:val="0"/>
          <w:divBdr>
            <w:top w:val="none" w:sz="0" w:space="0" w:color="auto"/>
            <w:left w:val="none" w:sz="0" w:space="0" w:color="auto"/>
            <w:bottom w:val="none" w:sz="0" w:space="0" w:color="auto"/>
            <w:right w:val="none" w:sz="0" w:space="0" w:color="auto"/>
          </w:divBdr>
        </w:div>
        <w:div w:id="1178814113">
          <w:marLeft w:val="0"/>
          <w:marRight w:val="0"/>
          <w:marTop w:val="0"/>
          <w:marBottom w:val="0"/>
          <w:divBdr>
            <w:top w:val="none" w:sz="0" w:space="0" w:color="auto"/>
            <w:left w:val="none" w:sz="0" w:space="0" w:color="auto"/>
            <w:bottom w:val="none" w:sz="0" w:space="0" w:color="auto"/>
            <w:right w:val="none" w:sz="0" w:space="0" w:color="auto"/>
          </w:divBdr>
        </w:div>
        <w:div w:id="991325139">
          <w:marLeft w:val="0"/>
          <w:marRight w:val="0"/>
          <w:marTop w:val="0"/>
          <w:marBottom w:val="0"/>
          <w:divBdr>
            <w:top w:val="none" w:sz="0" w:space="0" w:color="auto"/>
            <w:left w:val="none" w:sz="0" w:space="0" w:color="auto"/>
            <w:bottom w:val="none" w:sz="0" w:space="0" w:color="auto"/>
            <w:right w:val="none" w:sz="0" w:space="0" w:color="auto"/>
          </w:divBdr>
        </w:div>
        <w:div w:id="550844556">
          <w:marLeft w:val="0"/>
          <w:marRight w:val="0"/>
          <w:marTop w:val="0"/>
          <w:marBottom w:val="0"/>
          <w:divBdr>
            <w:top w:val="none" w:sz="0" w:space="0" w:color="auto"/>
            <w:left w:val="none" w:sz="0" w:space="0" w:color="auto"/>
            <w:bottom w:val="none" w:sz="0" w:space="0" w:color="auto"/>
            <w:right w:val="none" w:sz="0" w:space="0" w:color="auto"/>
          </w:divBdr>
        </w:div>
        <w:div w:id="1523323207">
          <w:marLeft w:val="0"/>
          <w:marRight w:val="0"/>
          <w:marTop w:val="0"/>
          <w:marBottom w:val="0"/>
          <w:divBdr>
            <w:top w:val="none" w:sz="0" w:space="0" w:color="auto"/>
            <w:left w:val="none" w:sz="0" w:space="0" w:color="auto"/>
            <w:bottom w:val="none" w:sz="0" w:space="0" w:color="auto"/>
            <w:right w:val="none" w:sz="0" w:space="0" w:color="auto"/>
          </w:divBdr>
        </w:div>
        <w:div w:id="1344744700">
          <w:marLeft w:val="0"/>
          <w:marRight w:val="0"/>
          <w:marTop w:val="0"/>
          <w:marBottom w:val="0"/>
          <w:divBdr>
            <w:top w:val="none" w:sz="0" w:space="0" w:color="auto"/>
            <w:left w:val="none" w:sz="0" w:space="0" w:color="auto"/>
            <w:bottom w:val="none" w:sz="0" w:space="0" w:color="auto"/>
            <w:right w:val="none" w:sz="0" w:space="0" w:color="auto"/>
          </w:divBdr>
        </w:div>
        <w:div w:id="1320157982">
          <w:marLeft w:val="0"/>
          <w:marRight w:val="0"/>
          <w:marTop w:val="0"/>
          <w:marBottom w:val="0"/>
          <w:divBdr>
            <w:top w:val="none" w:sz="0" w:space="0" w:color="auto"/>
            <w:left w:val="none" w:sz="0" w:space="0" w:color="auto"/>
            <w:bottom w:val="none" w:sz="0" w:space="0" w:color="auto"/>
            <w:right w:val="none" w:sz="0" w:space="0" w:color="auto"/>
          </w:divBdr>
        </w:div>
        <w:div w:id="204877322">
          <w:marLeft w:val="0"/>
          <w:marRight w:val="0"/>
          <w:marTop w:val="0"/>
          <w:marBottom w:val="0"/>
          <w:divBdr>
            <w:top w:val="none" w:sz="0" w:space="0" w:color="auto"/>
            <w:left w:val="none" w:sz="0" w:space="0" w:color="auto"/>
            <w:bottom w:val="none" w:sz="0" w:space="0" w:color="auto"/>
            <w:right w:val="none" w:sz="0" w:space="0" w:color="auto"/>
          </w:divBdr>
        </w:div>
        <w:div w:id="1393772076">
          <w:marLeft w:val="0"/>
          <w:marRight w:val="0"/>
          <w:marTop w:val="0"/>
          <w:marBottom w:val="0"/>
          <w:divBdr>
            <w:top w:val="none" w:sz="0" w:space="0" w:color="auto"/>
            <w:left w:val="none" w:sz="0" w:space="0" w:color="auto"/>
            <w:bottom w:val="none" w:sz="0" w:space="0" w:color="auto"/>
            <w:right w:val="none" w:sz="0" w:space="0" w:color="auto"/>
          </w:divBdr>
        </w:div>
        <w:div w:id="715081508">
          <w:marLeft w:val="0"/>
          <w:marRight w:val="0"/>
          <w:marTop w:val="0"/>
          <w:marBottom w:val="0"/>
          <w:divBdr>
            <w:top w:val="none" w:sz="0" w:space="0" w:color="auto"/>
            <w:left w:val="none" w:sz="0" w:space="0" w:color="auto"/>
            <w:bottom w:val="none" w:sz="0" w:space="0" w:color="auto"/>
            <w:right w:val="none" w:sz="0" w:space="0" w:color="auto"/>
          </w:divBdr>
        </w:div>
        <w:div w:id="1029261355">
          <w:marLeft w:val="0"/>
          <w:marRight w:val="0"/>
          <w:marTop w:val="0"/>
          <w:marBottom w:val="0"/>
          <w:divBdr>
            <w:top w:val="none" w:sz="0" w:space="0" w:color="auto"/>
            <w:left w:val="none" w:sz="0" w:space="0" w:color="auto"/>
            <w:bottom w:val="none" w:sz="0" w:space="0" w:color="auto"/>
            <w:right w:val="none" w:sz="0" w:space="0" w:color="auto"/>
          </w:divBdr>
        </w:div>
        <w:div w:id="1037705587">
          <w:marLeft w:val="0"/>
          <w:marRight w:val="0"/>
          <w:marTop w:val="0"/>
          <w:marBottom w:val="0"/>
          <w:divBdr>
            <w:top w:val="none" w:sz="0" w:space="0" w:color="auto"/>
            <w:left w:val="none" w:sz="0" w:space="0" w:color="auto"/>
            <w:bottom w:val="none" w:sz="0" w:space="0" w:color="auto"/>
            <w:right w:val="none" w:sz="0" w:space="0" w:color="auto"/>
          </w:divBdr>
        </w:div>
        <w:div w:id="1013923835">
          <w:marLeft w:val="0"/>
          <w:marRight w:val="0"/>
          <w:marTop w:val="0"/>
          <w:marBottom w:val="0"/>
          <w:divBdr>
            <w:top w:val="none" w:sz="0" w:space="0" w:color="auto"/>
            <w:left w:val="none" w:sz="0" w:space="0" w:color="auto"/>
            <w:bottom w:val="none" w:sz="0" w:space="0" w:color="auto"/>
            <w:right w:val="none" w:sz="0" w:space="0" w:color="auto"/>
          </w:divBdr>
        </w:div>
        <w:div w:id="467865817">
          <w:marLeft w:val="0"/>
          <w:marRight w:val="0"/>
          <w:marTop w:val="0"/>
          <w:marBottom w:val="0"/>
          <w:divBdr>
            <w:top w:val="none" w:sz="0" w:space="0" w:color="auto"/>
            <w:left w:val="none" w:sz="0" w:space="0" w:color="auto"/>
            <w:bottom w:val="none" w:sz="0" w:space="0" w:color="auto"/>
            <w:right w:val="none" w:sz="0" w:space="0" w:color="auto"/>
          </w:divBdr>
        </w:div>
        <w:div w:id="1524400098">
          <w:marLeft w:val="0"/>
          <w:marRight w:val="0"/>
          <w:marTop w:val="0"/>
          <w:marBottom w:val="0"/>
          <w:divBdr>
            <w:top w:val="none" w:sz="0" w:space="0" w:color="auto"/>
            <w:left w:val="none" w:sz="0" w:space="0" w:color="auto"/>
            <w:bottom w:val="none" w:sz="0" w:space="0" w:color="auto"/>
            <w:right w:val="none" w:sz="0" w:space="0" w:color="auto"/>
          </w:divBdr>
        </w:div>
        <w:div w:id="1376855141">
          <w:marLeft w:val="0"/>
          <w:marRight w:val="0"/>
          <w:marTop w:val="0"/>
          <w:marBottom w:val="0"/>
          <w:divBdr>
            <w:top w:val="none" w:sz="0" w:space="0" w:color="auto"/>
            <w:left w:val="none" w:sz="0" w:space="0" w:color="auto"/>
            <w:bottom w:val="none" w:sz="0" w:space="0" w:color="auto"/>
            <w:right w:val="none" w:sz="0" w:space="0" w:color="auto"/>
          </w:divBdr>
        </w:div>
        <w:div w:id="1308586827">
          <w:marLeft w:val="0"/>
          <w:marRight w:val="0"/>
          <w:marTop w:val="0"/>
          <w:marBottom w:val="0"/>
          <w:divBdr>
            <w:top w:val="none" w:sz="0" w:space="0" w:color="auto"/>
            <w:left w:val="none" w:sz="0" w:space="0" w:color="auto"/>
            <w:bottom w:val="none" w:sz="0" w:space="0" w:color="auto"/>
            <w:right w:val="none" w:sz="0" w:space="0" w:color="auto"/>
          </w:divBdr>
        </w:div>
        <w:div w:id="695892624">
          <w:marLeft w:val="0"/>
          <w:marRight w:val="0"/>
          <w:marTop w:val="0"/>
          <w:marBottom w:val="0"/>
          <w:divBdr>
            <w:top w:val="none" w:sz="0" w:space="0" w:color="auto"/>
            <w:left w:val="none" w:sz="0" w:space="0" w:color="auto"/>
            <w:bottom w:val="none" w:sz="0" w:space="0" w:color="auto"/>
            <w:right w:val="none" w:sz="0" w:space="0" w:color="auto"/>
          </w:divBdr>
        </w:div>
        <w:div w:id="287443506">
          <w:marLeft w:val="0"/>
          <w:marRight w:val="0"/>
          <w:marTop w:val="0"/>
          <w:marBottom w:val="0"/>
          <w:divBdr>
            <w:top w:val="none" w:sz="0" w:space="0" w:color="auto"/>
            <w:left w:val="none" w:sz="0" w:space="0" w:color="auto"/>
            <w:bottom w:val="none" w:sz="0" w:space="0" w:color="auto"/>
            <w:right w:val="none" w:sz="0" w:space="0" w:color="auto"/>
          </w:divBdr>
        </w:div>
        <w:div w:id="1003125772">
          <w:marLeft w:val="0"/>
          <w:marRight w:val="0"/>
          <w:marTop w:val="0"/>
          <w:marBottom w:val="0"/>
          <w:divBdr>
            <w:top w:val="none" w:sz="0" w:space="0" w:color="auto"/>
            <w:left w:val="none" w:sz="0" w:space="0" w:color="auto"/>
            <w:bottom w:val="none" w:sz="0" w:space="0" w:color="auto"/>
            <w:right w:val="none" w:sz="0" w:space="0" w:color="auto"/>
          </w:divBdr>
        </w:div>
        <w:div w:id="116535081">
          <w:marLeft w:val="0"/>
          <w:marRight w:val="0"/>
          <w:marTop w:val="0"/>
          <w:marBottom w:val="0"/>
          <w:divBdr>
            <w:top w:val="none" w:sz="0" w:space="0" w:color="auto"/>
            <w:left w:val="none" w:sz="0" w:space="0" w:color="auto"/>
            <w:bottom w:val="none" w:sz="0" w:space="0" w:color="auto"/>
            <w:right w:val="none" w:sz="0" w:space="0" w:color="auto"/>
          </w:divBdr>
        </w:div>
        <w:div w:id="1228612867">
          <w:marLeft w:val="0"/>
          <w:marRight w:val="0"/>
          <w:marTop w:val="0"/>
          <w:marBottom w:val="0"/>
          <w:divBdr>
            <w:top w:val="none" w:sz="0" w:space="0" w:color="auto"/>
            <w:left w:val="none" w:sz="0" w:space="0" w:color="auto"/>
            <w:bottom w:val="none" w:sz="0" w:space="0" w:color="auto"/>
            <w:right w:val="none" w:sz="0" w:space="0" w:color="auto"/>
          </w:divBdr>
        </w:div>
        <w:div w:id="139932160">
          <w:marLeft w:val="0"/>
          <w:marRight w:val="0"/>
          <w:marTop w:val="0"/>
          <w:marBottom w:val="0"/>
          <w:divBdr>
            <w:top w:val="none" w:sz="0" w:space="0" w:color="auto"/>
            <w:left w:val="none" w:sz="0" w:space="0" w:color="auto"/>
            <w:bottom w:val="none" w:sz="0" w:space="0" w:color="auto"/>
            <w:right w:val="none" w:sz="0" w:space="0" w:color="auto"/>
          </w:divBdr>
        </w:div>
        <w:div w:id="1215580524">
          <w:marLeft w:val="0"/>
          <w:marRight w:val="0"/>
          <w:marTop w:val="0"/>
          <w:marBottom w:val="0"/>
          <w:divBdr>
            <w:top w:val="none" w:sz="0" w:space="0" w:color="auto"/>
            <w:left w:val="none" w:sz="0" w:space="0" w:color="auto"/>
            <w:bottom w:val="none" w:sz="0" w:space="0" w:color="auto"/>
            <w:right w:val="none" w:sz="0" w:space="0" w:color="auto"/>
          </w:divBdr>
        </w:div>
        <w:div w:id="1501237378">
          <w:marLeft w:val="0"/>
          <w:marRight w:val="0"/>
          <w:marTop w:val="0"/>
          <w:marBottom w:val="0"/>
          <w:divBdr>
            <w:top w:val="none" w:sz="0" w:space="0" w:color="auto"/>
            <w:left w:val="none" w:sz="0" w:space="0" w:color="auto"/>
            <w:bottom w:val="none" w:sz="0" w:space="0" w:color="auto"/>
            <w:right w:val="none" w:sz="0" w:space="0" w:color="auto"/>
          </w:divBdr>
        </w:div>
        <w:div w:id="1651984806">
          <w:marLeft w:val="0"/>
          <w:marRight w:val="0"/>
          <w:marTop w:val="0"/>
          <w:marBottom w:val="0"/>
          <w:divBdr>
            <w:top w:val="none" w:sz="0" w:space="0" w:color="auto"/>
            <w:left w:val="none" w:sz="0" w:space="0" w:color="auto"/>
            <w:bottom w:val="none" w:sz="0" w:space="0" w:color="auto"/>
            <w:right w:val="none" w:sz="0" w:space="0" w:color="auto"/>
          </w:divBdr>
        </w:div>
        <w:div w:id="300891728">
          <w:marLeft w:val="0"/>
          <w:marRight w:val="0"/>
          <w:marTop w:val="0"/>
          <w:marBottom w:val="0"/>
          <w:divBdr>
            <w:top w:val="none" w:sz="0" w:space="0" w:color="auto"/>
            <w:left w:val="none" w:sz="0" w:space="0" w:color="auto"/>
            <w:bottom w:val="none" w:sz="0" w:space="0" w:color="auto"/>
            <w:right w:val="none" w:sz="0" w:space="0" w:color="auto"/>
          </w:divBdr>
        </w:div>
        <w:div w:id="392317724">
          <w:marLeft w:val="0"/>
          <w:marRight w:val="0"/>
          <w:marTop w:val="0"/>
          <w:marBottom w:val="0"/>
          <w:divBdr>
            <w:top w:val="none" w:sz="0" w:space="0" w:color="auto"/>
            <w:left w:val="none" w:sz="0" w:space="0" w:color="auto"/>
            <w:bottom w:val="none" w:sz="0" w:space="0" w:color="auto"/>
            <w:right w:val="none" w:sz="0" w:space="0" w:color="auto"/>
          </w:divBdr>
        </w:div>
        <w:div w:id="489834939">
          <w:marLeft w:val="0"/>
          <w:marRight w:val="0"/>
          <w:marTop w:val="0"/>
          <w:marBottom w:val="0"/>
          <w:divBdr>
            <w:top w:val="none" w:sz="0" w:space="0" w:color="auto"/>
            <w:left w:val="none" w:sz="0" w:space="0" w:color="auto"/>
            <w:bottom w:val="none" w:sz="0" w:space="0" w:color="auto"/>
            <w:right w:val="none" w:sz="0" w:space="0" w:color="auto"/>
          </w:divBdr>
        </w:div>
        <w:div w:id="483082373">
          <w:marLeft w:val="0"/>
          <w:marRight w:val="0"/>
          <w:marTop w:val="0"/>
          <w:marBottom w:val="0"/>
          <w:divBdr>
            <w:top w:val="none" w:sz="0" w:space="0" w:color="auto"/>
            <w:left w:val="none" w:sz="0" w:space="0" w:color="auto"/>
            <w:bottom w:val="none" w:sz="0" w:space="0" w:color="auto"/>
            <w:right w:val="none" w:sz="0" w:space="0" w:color="auto"/>
          </w:divBdr>
        </w:div>
        <w:div w:id="1480221123">
          <w:marLeft w:val="0"/>
          <w:marRight w:val="0"/>
          <w:marTop w:val="0"/>
          <w:marBottom w:val="0"/>
          <w:divBdr>
            <w:top w:val="none" w:sz="0" w:space="0" w:color="auto"/>
            <w:left w:val="none" w:sz="0" w:space="0" w:color="auto"/>
            <w:bottom w:val="none" w:sz="0" w:space="0" w:color="auto"/>
            <w:right w:val="none" w:sz="0" w:space="0" w:color="auto"/>
          </w:divBdr>
        </w:div>
        <w:div w:id="584611855">
          <w:marLeft w:val="0"/>
          <w:marRight w:val="0"/>
          <w:marTop w:val="0"/>
          <w:marBottom w:val="0"/>
          <w:divBdr>
            <w:top w:val="none" w:sz="0" w:space="0" w:color="auto"/>
            <w:left w:val="none" w:sz="0" w:space="0" w:color="auto"/>
            <w:bottom w:val="none" w:sz="0" w:space="0" w:color="auto"/>
            <w:right w:val="none" w:sz="0" w:space="0" w:color="auto"/>
          </w:divBdr>
        </w:div>
        <w:div w:id="365181582">
          <w:marLeft w:val="0"/>
          <w:marRight w:val="0"/>
          <w:marTop w:val="0"/>
          <w:marBottom w:val="0"/>
          <w:divBdr>
            <w:top w:val="none" w:sz="0" w:space="0" w:color="auto"/>
            <w:left w:val="none" w:sz="0" w:space="0" w:color="auto"/>
            <w:bottom w:val="none" w:sz="0" w:space="0" w:color="auto"/>
            <w:right w:val="none" w:sz="0" w:space="0" w:color="auto"/>
          </w:divBdr>
        </w:div>
        <w:div w:id="2145923217">
          <w:marLeft w:val="0"/>
          <w:marRight w:val="0"/>
          <w:marTop w:val="0"/>
          <w:marBottom w:val="0"/>
          <w:divBdr>
            <w:top w:val="none" w:sz="0" w:space="0" w:color="auto"/>
            <w:left w:val="none" w:sz="0" w:space="0" w:color="auto"/>
            <w:bottom w:val="none" w:sz="0" w:space="0" w:color="auto"/>
            <w:right w:val="none" w:sz="0" w:space="0" w:color="auto"/>
          </w:divBdr>
        </w:div>
        <w:div w:id="1273585591">
          <w:marLeft w:val="0"/>
          <w:marRight w:val="0"/>
          <w:marTop w:val="0"/>
          <w:marBottom w:val="0"/>
          <w:divBdr>
            <w:top w:val="none" w:sz="0" w:space="0" w:color="auto"/>
            <w:left w:val="none" w:sz="0" w:space="0" w:color="auto"/>
            <w:bottom w:val="none" w:sz="0" w:space="0" w:color="auto"/>
            <w:right w:val="none" w:sz="0" w:space="0" w:color="auto"/>
          </w:divBdr>
        </w:div>
        <w:div w:id="110171455">
          <w:marLeft w:val="0"/>
          <w:marRight w:val="0"/>
          <w:marTop w:val="0"/>
          <w:marBottom w:val="0"/>
          <w:divBdr>
            <w:top w:val="none" w:sz="0" w:space="0" w:color="auto"/>
            <w:left w:val="none" w:sz="0" w:space="0" w:color="auto"/>
            <w:bottom w:val="none" w:sz="0" w:space="0" w:color="auto"/>
            <w:right w:val="none" w:sz="0" w:space="0" w:color="auto"/>
          </w:divBdr>
        </w:div>
        <w:div w:id="245463136">
          <w:marLeft w:val="0"/>
          <w:marRight w:val="0"/>
          <w:marTop w:val="0"/>
          <w:marBottom w:val="0"/>
          <w:divBdr>
            <w:top w:val="none" w:sz="0" w:space="0" w:color="auto"/>
            <w:left w:val="none" w:sz="0" w:space="0" w:color="auto"/>
            <w:bottom w:val="none" w:sz="0" w:space="0" w:color="auto"/>
            <w:right w:val="none" w:sz="0" w:space="0" w:color="auto"/>
          </w:divBdr>
        </w:div>
        <w:div w:id="440759619">
          <w:marLeft w:val="0"/>
          <w:marRight w:val="0"/>
          <w:marTop w:val="0"/>
          <w:marBottom w:val="0"/>
          <w:divBdr>
            <w:top w:val="none" w:sz="0" w:space="0" w:color="auto"/>
            <w:left w:val="none" w:sz="0" w:space="0" w:color="auto"/>
            <w:bottom w:val="none" w:sz="0" w:space="0" w:color="auto"/>
            <w:right w:val="none" w:sz="0" w:space="0" w:color="auto"/>
          </w:divBdr>
        </w:div>
        <w:div w:id="988362301">
          <w:marLeft w:val="0"/>
          <w:marRight w:val="0"/>
          <w:marTop w:val="0"/>
          <w:marBottom w:val="0"/>
          <w:divBdr>
            <w:top w:val="none" w:sz="0" w:space="0" w:color="auto"/>
            <w:left w:val="none" w:sz="0" w:space="0" w:color="auto"/>
            <w:bottom w:val="none" w:sz="0" w:space="0" w:color="auto"/>
            <w:right w:val="none" w:sz="0" w:space="0" w:color="auto"/>
          </w:divBdr>
        </w:div>
        <w:div w:id="1377705877">
          <w:marLeft w:val="0"/>
          <w:marRight w:val="0"/>
          <w:marTop w:val="0"/>
          <w:marBottom w:val="0"/>
          <w:divBdr>
            <w:top w:val="none" w:sz="0" w:space="0" w:color="auto"/>
            <w:left w:val="none" w:sz="0" w:space="0" w:color="auto"/>
            <w:bottom w:val="none" w:sz="0" w:space="0" w:color="auto"/>
            <w:right w:val="none" w:sz="0" w:space="0" w:color="auto"/>
          </w:divBdr>
        </w:div>
        <w:div w:id="443959988">
          <w:marLeft w:val="0"/>
          <w:marRight w:val="0"/>
          <w:marTop w:val="0"/>
          <w:marBottom w:val="0"/>
          <w:divBdr>
            <w:top w:val="none" w:sz="0" w:space="0" w:color="auto"/>
            <w:left w:val="none" w:sz="0" w:space="0" w:color="auto"/>
            <w:bottom w:val="none" w:sz="0" w:space="0" w:color="auto"/>
            <w:right w:val="none" w:sz="0" w:space="0" w:color="auto"/>
          </w:divBdr>
        </w:div>
        <w:div w:id="204023113">
          <w:marLeft w:val="0"/>
          <w:marRight w:val="0"/>
          <w:marTop w:val="0"/>
          <w:marBottom w:val="0"/>
          <w:divBdr>
            <w:top w:val="none" w:sz="0" w:space="0" w:color="auto"/>
            <w:left w:val="none" w:sz="0" w:space="0" w:color="auto"/>
            <w:bottom w:val="none" w:sz="0" w:space="0" w:color="auto"/>
            <w:right w:val="none" w:sz="0" w:space="0" w:color="auto"/>
          </w:divBdr>
        </w:div>
        <w:div w:id="1950698268">
          <w:marLeft w:val="0"/>
          <w:marRight w:val="0"/>
          <w:marTop w:val="0"/>
          <w:marBottom w:val="0"/>
          <w:divBdr>
            <w:top w:val="none" w:sz="0" w:space="0" w:color="auto"/>
            <w:left w:val="none" w:sz="0" w:space="0" w:color="auto"/>
            <w:bottom w:val="none" w:sz="0" w:space="0" w:color="auto"/>
            <w:right w:val="none" w:sz="0" w:space="0" w:color="auto"/>
          </w:divBdr>
        </w:div>
        <w:div w:id="104472998">
          <w:marLeft w:val="0"/>
          <w:marRight w:val="0"/>
          <w:marTop w:val="0"/>
          <w:marBottom w:val="0"/>
          <w:divBdr>
            <w:top w:val="none" w:sz="0" w:space="0" w:color="auto"/>
            <w:left w:val="none" w:sz="0" w:space="0" w:color="auto"/>
            <w:bottom w:val="none" w:sz="0" w:space="0" w:color="auto"/>
            <w:right w:val="none" w:sz="0" w:space="0" w:color="auto"/>
          </w:divBdr>
        </w:div>
        <w:div w:id="1850103102">
          <w:marLeft w:val="0"/>
          <w:marRight w:val="0"/>
          <w:marTop w:val="0"/>
          <w:marBottom w:val="0"/>
          <w:divBdr>
            <w:top w:val="none" w:sz="0" w:space="0" w:color="auto"/>
            <w:left w:val="none" w:sz="0" w:space="0" w:color="auto"/>
            <w:bottom w:val="none" w:sz="0" w:space="0" w:color="auto"/>
            <w:right w:val="none" w:sz="0" w:space="0" w:color="auto"/>
          </w:divBdr>
        </w:div>
        <w:div w:id="1488475768">
          <w:marLeft w:val="0"/>
          <w:marRight w:val="0"/>
          <w:marTop w:val="0"/>
          <w:marBottom w:val="0"/>
          <w:divBdr>
            <w:top w:val="none" w:sz="0" w:space="0" w:color="auto"/>
            <w:left w:val="none" w:sz="0" w:space="0" w:color="auto"/>
            <w:bottom w:val="none" w:sz="0" w:space="0" w:color="auto"/>
            <w:right w:val="none" w:sz="0" w:space="0" w:color="auto"/>
          </w:divBdr>
        </w:div>
        <w:div w:id="1535385383">
          <w:marLeft w:val="0"/>
          <w:marRight w:val="0"/>
          <w:marTop w:val="0"/>
          <w:marBottom w:val="0"/>
          <w:divBdr>
            <w:top w:val="none" w:sz="0" w:space="0" w:color="auto"/>
            <w:left w:val="none" w:sz="0" w:space="0" w:color="auto"/>
            <w:bottom w:val="none" w:sz="0" w:space="0" w:color="auto"/>
            <w:right w:val="none" w:sz="0" w:space="0" w:color="auto"/>
          </w:divBdr>
        </w:div>
        <w:div w:id="462894676">
          <w:marLeft w:val="0"/>
          <w:marRight w:val="0"/>
          <w:marTop w:val="0"/>
          <w:marBottom w:val="0"/>
          <w:divBdr>
            <w:top w:val="none" w:sz="0" w:space="0" w:color="auto"/>
            <w:left w:val="none" w:sz="0" w:space="0" w:color="auto"/>
            <w:bottom w:val="none" w:sz="0" w:space="0" w:color="auto"/>
            <w:right w:val="none" w:sz="0" w:space="0" w:color="auto"/>
          </w:divBdr>
        </w:div>
        <w:div w:id="1508207562">
          <w:marLeft w:val="0"/>
          <w:marRight w:val="0"/>
          <w:marTop w:val="0"/>
          <w:marBottom w:val="0"/>
          <w:divBdr>
            <w:top w:val="none" w:sz="0" w:space="0" w:color="auto"/>
            <w:left w:val="none" w:sz="0" w:space="0" w:color="auto"/>
            <w:bottom w:val="none" w:sz="0" w:space="0" w:color="auto"/>
            <w:right w:val="none" w:sz="0" w:space="0" w:color="auto"/>
          </w:divBdr>
        </w:div>
        <w:div w:id="1332564666">
          <w:marLeft w:val="0"/>
          <w:marRight w:val="0"/>
          <w:marTop w:val="0"/>
          <w:marBottom w:val="0"/>
          <w:divBdr>
            <w:top w:val="none" w:sz="0" w:space="0" w:color="auto"/>
            <w:left w:val="none" w:sz="0" w:space="0" w:color="auto"/>
            <w:bottom w:val="none" w:sz="0" w:space="0" w:color="auto"/>
            <w:right w:val="none" w:sz="0" w:space="0" w:color="auto"/>
          </w:divBdr>
        </w:div>
        <w:div w:id="1325160724">
          <w:marLeft w:val="0"/>
          <w:marRight w:val="0"/>
          <w:marTop w:val="0"/>
          <w:marBottom w:val="0"/>
          <w:divBdr>
            <w:top w:val="none" w:sz="0" w:space="0" w:color="auto"/>
            <w:left w:val="none" w:sz="0" w:space="0" w:color="auto"/>
            <w:bottom w:val="none" w:sz="0" w:space="0" w:color="auto"/>
            <w:right w:val="none" w:sz="0" w:space="0" w:color="auto"/>
          </w:divBdr>
        </w:div>
        <w:div w:id="1887452229">
          <w:marLeft w:val="0"/>
          <w:marRight w:val="0"/>
          <w:marTop w:val="0"/>
          <w:marBottom w:val="0"/>
          <w:divBdr>
            <w:top w:val="none" w:sz="0" w:space="0" w:color="auto"/>
            <w:left w:val="none" w:sz="0" w:space="0" w:color="auto"/>
            <w:bottom w:val="none" w:sz="0" w:space="0" w:color="auto"/>
            <w:right w:val="none" w:sz="0" w:space="0" w:color="auto"/>
          </w:divBdr>
        </w:div>
        <w:div w:id="726563843">
          <w:marLeft w:val="0"/>
          <w:marRight w:val="0"/>
          <w:marTop w:val="0"/>
          <w:marBottom w:val="0"/>
          <w:divBdr>
            <w:top w:val="none" w:sz="0" w:space="0" w:color="auto"/>
            <w:left w:val="none" w:sz="0" w:space="0" w:color="auto"/>
            <w:bottom w:val="none" w:sz="0" w:space="0" w:color="auto"/>
            <w:right w:val="none" w:sz="0" w:space="0" w:color="auto"/>
          </w:divBdr>
        </w:div>
        <w:div w:id="897591771">
          <w:marLeft w:val="0"/>
          <w:marRight w:val="0"/>
          <w:marTop w:val="0"/>
          <w:marBottom w:val="0"/>
          <w:divBdr>
            <w:top w:val="none" w:sz="0" w:space="0" w:color="auto"/>
            <w:left w:val="none" w:sz="0" w:space="0" w:color="auto"/>
            <w:bottom w:val="none" w:sz="0" w:space="0" w:color="auto"/>
            <w:right w:val="none" w:sz="0" w:space="0" w:color="auto"/>
          </w:divBdr>
        </w:div>
        <w:div w:id="1101144971">
          <w:marLeft w:val="0"/>
          <w:marRight w:val="0"/>
          <w:marTop w:val="0"/>
          <w:marBottom w:val="0"/>
          <w:divBdr>
            <w:top w:val="none" w:sz="0" w:space="0" w:color="auto"/>
            <w:left w:val="none" w:sz="0" w:space="0" w:color="auto"/>
            <w:bottom w:val="none" w:sz="0" w:space="0" w:color="auto"/>
            <w:right w:val="none" w:sz="0" w:space="0" w:color="auto"/>
          </w:divBdr>
        </w:div>
        <w:div w:id="428044992">
          <w:marLeft w:val="0"/>
          <w:marRight w:val="0"/>
          <w:marTop w:val="0"/>
          <w:marBottom w:val="0"/>
          <w:divBdr>
            <w:top w:val="none" w:sz="0" w:space="0" w:color="auto"/>
            <w:left w:val="none" w:sz="0" w:space="0" w:color="auto"/>
            <w:bottom w:val="none" w:sz="0" w:space="0" w:color="auto"/>
            <w:right w:val="none" w:sz="0" w:space="0" w:color="auto"/>
          </w:divBdr>
        </w:div>
        <w:div w:id="1830562461">
          <w:marLeft w:val="0"/>
          <w:marRight w:val="0"/>
          <w:marTop w:val="0"/>
          <w:marBottom w:val="0"/>
          <w:divBdr>
            <w:top w:val="none" w:sz="0" w:space="0" w:color="auto"/>
            <w:left w:val="none" w:sz="0" w:space="0" w:color="auto"/>
            <w:bottom w:val="none" w:sz="0" w:space="0" w:color="auto"/>
            <w:right w:val="none" w:sz="0" w:space="0" w:color="auto"/>
          </w:divBdr>
        </w:div>
        <w:div w:id="1675298314">
          <w:marLeft w:val="0"/>
          <w:marRight w:val="0"/>
          <w:marTop w:val="0"/>
          <w:marBottom w:val="0"/>
          <w:divBdr>
            <w:top w:val="none" w:sz="0" w:space="0" w:color="auto"/>
            <w:left w:val="none" w:sz="0" w:space="0" w:color="auto"/>
            <w:bottom w:val="none" w:sz="0" w:space="0" w:color="auto"/>
            <w:right w:val="none" w:sz="0" w:space="0" w:color="auto"/>
          </w:divBdr>
        </w:div>
        <w:div w:id="831721535">
          <w:marLeft w:val="0"/>
          <w:marRight w:val="0"/>
          <w:marTop w:val="0"/>
          <w:marBottom w:val="0"/>
          <w:divBdr>
            <w:top w:val="none" w:sz="0" w:space="0" w:color="auto"/>
            <w:left w:val="none" w:sz="0" w:space="0" w:color="auto"/>
            <w:bottom w:val="none" w:sz="0" w:space="0" w:color="auto"/>
            <w:right w:val="none" w:sz="0" w:space="0" w:color="auto"/>
          </w:divBdr>
        </w:div>
        <w:div w:id="1140728406">
          <w:marLeft w:val="0"/>
          <w:marRight w:val="0"/>
          <w:marTop w:val="0"/>
          <w:marBottom w:val="0"/>
          <w:divBdr>
            <w:top w:val="none" w:sz="0" w:space="0" w:color="auto"/>
            <w:left w:val="none" w:sz="0" w:space="0" w:color="auto"/>
            <w:bottom w:val="none" w:sz="0" w:space="0" w:color="auto"/>
            <w:right w:val="none" w:sz="0" w:space="0" w:color="auto"/>
          </w:divBdr>
        </w:div>
        <w:div w:id="1174884404">
          <w:marLeft w:val="0"/>
          <w:marRight w:val="0"/>
          <w:marTop w:val="0"/>
          <w:marBottom w:val="0"/>
          <w:divBdr>
            <w:top w:val="none" w:sz="0" w:space="0" w:color="auto"/>
            <w:left w:val="none" w:sz="0" w:space="0" w:color="auto"/>
            <w:bottom w:val="none" w:sz="0" w:space="0" w:color="auto"/>
            <w:right w:val="none" w:sz="0" w:space="0" w:color="auto"/>
          </w:divBdr>
        </w:div>
        <w:div w:id="140194458">
          <w:marLeft w:val="0"/>
          <w:marRight w:val="0"/>
          <w:marTop w:val="0"/>
          <w:marBottom w:val="0"/>
          <w:divBdr>
            <w:top w:val="none" w:sz="0" w:space="0" w:color="auto"/>
            <w:left w:val="none" w:sz="0" w:space="0" w:color="auto"/>
            <w:bottom w:val="none" w:sz="0" w:space="0" w:color="auto"/>
            <w:right w:val="none" w:sz="0" w:space="0" w:color="auto"/>
          </w:divBdr>
        </w:div>
        <w:div w:id="1627471231">
          <w:marLeft w:val="0"/>
          <w:marRight w:val="0"/>
          <w:marTop w:val="0"/>
          <w:marBottom w:val="0"/>
          <w:divBdr>
            <w:top w:val="none" w:sz="0" w:space="0" w:color="auto"/>
            <w:left w:val="none" w:sz="0" w:space="0" w:color="auto"/>
            <w:bottom w:val="none" w:sz="0" w:space="0" w:color="auto"/>
            <w:right w:val="none" w:sz="0" w:space="0" w:color="auto"/>
          </w:divBdr>
        </w:div>
        <w:div w:id="1107234616">
          <w:marLeft w:val="0"/>
          <w:marRight w:val="0"/>
          <w:marTop w:val="0"/>
          <w:marBottom w:val="0"/>
          <w:divBdr>
            <w:top w:val="none" w:sz="0" w:space="0" w:color="auto"/>
            <w:left w:val="none" w:sz="0" w:space="0" w:color="auto"/>
            <w:bottom w:val="none" w:sz="0" w:space="0" w:color="auto"/>
            <w:right w:val="none" w:sz="0" w:space="0" w:color="auto"/>
          </w:divBdr>
        </w:div>
        <w:div w:id="1450052348">
          <w:marLeft w:val="0"/>
          <w:marRight w:val="0"/>
          <w:marTop w:val="0"/>
          <w:marBottom w:val="0"/>
          <w:divBdr>
            <w:top w:val="none" w:sz="0" w:space="0" w:color="auto"/>
            <w:left w:val="none" w:sz="0" w:space="0" w:color="auto"/>
            <w:bottom w:val="none" w:sz="0" w:space="0" w:color="auto"/>
            <w:right w:val="none" w:sz="0" w:space="0" w:color="auto"/>
          </w:divBdr>
        </w:div>
        <w:div w:id="1729569023">
          <w:marLeft w:val="0"/>
          <w:marRight w:val="0"/>
          <w:marTop w:val="0"/>
          <w:marBottom w:val="0"/>
          <w:divBdr>
            <w:top w:val="none" w:sz="0" w:space="0" w:color="auto"/>
            <w:left w:val="none" w:sz="0" w:space="0" w:color="auto"/>
            <w:bottom w:val="none" w:sz="0" w:space="0" w:color="auto"/>
            <w:right w:val="none" w:sz="0" w:space="0" w:color="auto"/>
          </w:divBdr>
        </w:div>
        <w:div w:id="1930507651">
          <w:marLeft w:val="0"/>
          <w:marRight w:val="0"/>
          <w:marTop w:val="0"/>
          <w:marBottom w:val="0"/>
          <w:divBdr>
            <w:top w:val="none" w:sz="0" w:space="0" w:color="auto"/>
            <w:left w:val="none" w:sz="0" w:space="0" w:color="auto"/>
            <w:bottom w:val="none" w:sz="0" w:space="0" w:color="auto"/>
            <w:right w:val="none" w:sz="0" w:space="0" w:color="auto"/>
          </w:divBdr>
        </w:div>
        <w:div w:id="204559463">
          <w:marLeft w:val="0"/>
          <w:marRight w:val="0"/>
          <w:marTop w:val="0"/>
          <w:marBottom w:val="0"/>
          <w:divBdr>
            <w:top w:val="none" w:sz="0" w:space="0" w:color="auto"/>
            <w:left w:val="none" w:sz="0" w:space="0" w:color="auto"/>
            <w:bottom w:val="none" w:sz="0" w:space="0" w:color="auto"/>
            <w:right w:val="none" w:sz="0" w:space="0" w:color="auto"/>
          </w:divBdr>
        </w:div>
        <w:div w:id="262420113">
          <w:marLeft w:val="0"/>
          <w:marRight w:val="0"/>
          <w:marTop w:val="0"/>
          <w:marBottom w:val="0"/>
          <w:divBdr>
            <w:top w:val="none" w:sz="0" w:space="0" w:color="auto"/>
            <w:left w:val="none" w:sz="0" w:space="0" w:color="auto"/>
            <w:bottom w:val="none" w:sz="0" w:space="0" w:color="auto"/>
            <w:right w:val="none" w:sz="0" w:space="0" w:color="auto"/>
          </w:divBdr>
        </w:div>
        <w:div w:id="1698462695">
          <w:marLeft w:val="0"/>
          <w:marRight w:val="0"/>
          <w:marTop w:val="0"/>
          <w:marBottom w:val="0"/>
          <w:divBdr>
            <w:top w:val="none" w:sz="0" w:space="0" w:color="auto"/>
            <w:left w:val="none" w:sz="0" w:space="0" w:color="auto"/>
            <w:bottom w:val="none" w:sz="0" w:space="0" w:color="auto"/>
            <w:right w:val="none" w:sz="0" w:space="0" w:color="auto"/>
          </w:divBdr>
        </w:div>
        <w:div w:id="1939558047">
          <w:marLeft w:val="0"/>
          <w:marRight w:val="0"/>
          <w:marTop w:val="0"/>
          <w:marBottom w:val="0"/>
          <w:divBdr>
            <w:top w:val="none" w:sz="0" w:space="0" w:color="auto"/>
            <w:left w:val="none" w:sz="0" w:space="0" w:color="auto"/>
            <w:bottom w:val="none" w:sz="0" w:space="0" w:color="auto"/>
            <w:right w:val="none" w:sz="0" w:space="0" w:color="auto"/>
          </w:divBdr>
        </w:div>
        <w:div w:id="1065494548">
          <w:marLeft w:val="0"/>
          <w:marRight w:val="0"/>
          <w:marTop w:val="0"/>
          <w:marBottom w:val="0"/>
          <w:divBdr>
            <w:top w:val="none" w:sz="0" w:space="0" w:color="auto"/>
            <w:left w:val="none" w:sz="0" w:space="0" w:color="auto"/>
            <w:bottom w:val="none" w:sz="0" w:space="0" w:color="auto"/>
            <w:right w:val="none" w:sz="0" w:space="0" w:color="auto"/>
          </w:divBdr>
        </w:div>
        <w:div w:id="356202248">
          <w:marLeft w:val="0"/>
          <w:marRight w:val="0"/>
          <w:marTop w:val="0"/>
          <w:marBottom w:val="0"/>
          <w:divBdr>
            <w:top w:val="none" w:sz="0" w:space="0" w:color="auto"/>
            <w:left w:val="none" w:sz="0" w:space="0" w:color="auto"/>
            <w:bottom w:val="none" w:sz="0" w:space="0" w:color="auto"/>
            <w:right w:val="none" w:sz="0" w:space="0" w:color="auto"/>
          </w:divBdr>
        </w:div>
        <w:div w:id="1286934731">
          <w:marLeft w:val="0"/>
          <w:marRight w:val="0"/>
          <w:marTop w:val="0"/>
          <w:marBottom w:val="0"/>
          <w:divBdr>
            <w:top w:val="none" w:sz="0" w:space="0" w:color="auto"/>
            <w:left w:val="none" w:sz="0" w:space="0" w:color="auto"/>
            <w:bottom w:val="none" w:sz="0" w:space="0" w:color="auto"/>
            <w:right w:val="none" w:sz="0" w:space="0" w:color="auto"/>
          </w:divBdr>
        </w:div>
        <w:div w:id="1326471102">
          <w:marLeft w:val="0"/>
          <w:marRight w:val="0"/>
          <w:marTop w:val="0"/>
          <w:marBottom w:val="0"/>
          <w:divBdr>
            <w:top w:val="none" w:sz="0" w:space="0" w:color="auto"/>
            <w:left w:val="none" w:sz="0" w:space="0" w:color="auto"/>
            <w:bottom w:val="none" w:sz="0" w:space="0" w:color="auto"/>
            <w:right w:val="none" w:sz="0" w:space="0" w:color="auto"/>
          </w:divBdr>
        </w:div>
        <w:div w:id="770080690">
          <w:marLeft w:val="0"/>
          <w:marRight w:val="0"/>
          <w:marTop w:val="0"/>
          <w:marBottom w:val="0"/>
          <w:divBdr>
            <w:top w:val="none" w:sz="0" w:space="0" w:color="auto"/>
            <w:left w:val="none" w:sz="0" w:space="0" w:color="auto"/>
            <w:bottom w:val="none" w:sz="0" w:space="0" w:color="auto"/>
            <w:right w:val="none" w:sz="0" w:space="0" w:color="auto"/>
          </w:divBdr>
        </w:div>
        <w:div w:id="2101489500">
          <w:marLeft w:val="0"/>
          <w:marRight w:val="0"/>
          <w:marTop w:val="0"/>
          <w:marBottom w:val="0"/>
          <w:divBdr>
            <w:top w:val="none" w:sz="0" w:space="0" w:color="auto"/>
            <w:left w:val="none" w:sz="0" w:space="0" w:color="auto"/>
            <w:bottom w:val="none" w:sz="0" w:space="0" w:color="auto"/>
            <w:right w:val="none" w:sz="0" w:space="0" w:color="auto"/>
          </w:divBdr>
        </w:div>
        <w:div w:id="2071344059">
          <w:marLeft w:val="0"/>
          <w:marRight w:val="0"/>
          <w:marTop w:val="0"/>
          <w:marBottom w:val="0"/>
          <w:divBdr>
            <w:top w:val="none" w:sz="0" w:space="0" w:color="auto"/>
            <w:left w:val="none" w:sz="0" w:space="0" w:color="auto"/>
            <w:bottom w:val="none" w:sz="0" w:space="0" w:color="auto"/>
            <w:right w:val="none" w:sz="0" w:space="0" w:color="auto"/>
          </w:divBdr>
        </w:div>
        <w:div w:id="494229445">
          <w:marLeft w:val="0"/>
          <w:marRight w:val="0"/>
          <w:marTop w:val="0"/>
          <w:marBottom w:val="0"/>
          <w:divBdr>
            <w:top w:val="none" w:sz="0" w:space="0" w:color="auto"/>
            <w:left w:val="none" w:sz="0" w:space="0" w:color="auto"/>
            <w:bottom w:val="none" w:sz="0" w:space="0" w:color="auto"/>
            <w:right w:val="none" w:sz="0" w:space="0" w:color="auto"/>
          </w:divBdr>
        </w:div>
        <w:div w:id="823855100">
          <w:marLeft w:val="0"/>
          <w:marRight w:val="0"/>
          <w:marTop w:val="0"/>
          <w:marBottom w:val="0"/>
          <w:divBdr>
            <w:top w:val="none" w:sz="0" w:space="0" w:color="auto"/>
            <w:left w:val="none" w:sz="0" w:space="0" w:color="auto"/>
            <w:bottom w:val="none" w:sz="0" w:space="0" w:color="auto"/>
            <w:right w:val="none" w:sz="0" w:space="0" w:color="auto"/>
          </w:divBdr>
        </w:div>
        <w:div w:id="1521159443">
          <w:marLeft w:val="0"/>
          <w:marRight w:val="0"/>
          <w:marTop w:val="0"/>
          <w:marBottom w:val="0"/>
          <w:divBdr>
            <w:top w:val="none" w:sz="0" w:space="0" w:color="auto"/>
            <w:left w:val="none" w:sz="0" w:space="0" w:color="auto"/>
            <w:bottom w:val="none" w:sz="0" w:space="0" w:color="auto"/>
            <w:right w:val="none" w:sz="0" w:space="0" w:color="auto"/>
          </w:divBdr>
        </w:div>
        <w:div w:id="710156227">
          <w:marLeft w:val="0"/>
          <w:marRight w:val="0"/>
          <w:marTop w:val="0"/>
          <w:marBottom w:val="0"/>
          <w:divBdr>
            <w:top w:val="none" w:sz="0" w:space="0" w:color="auto"/>
            <w:left w:val="none" w:sz="0" w:space="0" w:color="auto"/>
            <w:bottom w:val="none" w:sz="0" w:space="0" w:color="auto"/>
            <w:right w:val="none" w:sz="0" w:space="0" w:color="auto"/>
          </w:divBdr>
        </w:div>
        <w:div w:id="540630773">
          <w:marLeft w:val="0"/>
          <w:marRight w:val="0"/>
          <w:marTop w:val="0"/>
          <w:marBottom w:val="0"/>
          <w:divBdr>
            <w:top w:val="none" w:sz="0" w:space="0" w:color="auto"/>
            <w:left w:val="none" w:sz="0" w:space="0" w:color="auto"/>
            <w:bottom w:val="none" w:sz="0" w:space="0" w:color="auto"/>
            <w:right w:val="none" w:sz="0" w:space="0" w:color="auto"/>
          </w:divBdr>
        </w:div>
        <w:div w:id="237593415">
          <w:marLeft w:val="0"/>
          <w:marRight w:val="0"/>
          <w:marTop w:val="0"/>
          <w:marBottom w:val="0"/>
          <w:divBdr>
            <w:top w:val="none" w:sz="0" w:space="0" w:color="auto"/>
            <w:left w:val="none" w:sz="0" w:space="0" w:color="auto"/>
            <w:bottom w:val="none" w:sz="0" w:space="0" w:color="auto"/>
            <w:right w:val="none" w:sz="0" w:space="0" w:color="auto"/>
          </w:divBdr>
        </w:div>
        <w:div w:id="810367009">
          <w:marLeft w:val="0"/>
          <w:marRight w:val="0"/>
          <w:marTop w:val="0"/>
          <w:marBottom w:val="0"/>
          <w:divBdr>
            <w:top w:val="none" w:sz="0" w:space="0" w:color="auto"/>
            <w:left w:val="none" w:sz="0" w:space="0" w:color="auto"/>
            <w:bottom w:val="none" w:sz="0" w:space="0" w:color="auto"/>
            <w:right w:val="none" w:sz="0" w:space="0" w:color="auto"/>
          </w:divBdr>
        </w:div>
        <w:div w:id="1837186100">
          <w:marLeft w:val="0"/>
          <w:marRight w:val="0"/>
          <w:marTop w:val="0"/>
          <w:marBottom w:val="0"/>
          <w:divBdr>
            <w:top w:val="none" w:sz="0" w:space="0" w:color="auto"/>
            <w:left w:val="none" w:sz="0" w:space="0" w:color="auto"/>
            <w:bottom w:val="none" w:sz="0" w:space="0" w:color="auto"/>
            <w:right w:val="none" w:sz="0" w:space="0" w:color="auto"/>
          </w:divBdr>
        </w:div>
        <w:div w:id="724259081">
          <w:marLeft w:val="0"/>
          <w:marRight w:val="0"/>
          <w:marTop w:val="0"/>
          <w:marBottom w:val="0"/>
          <w:divBdr>
            <w:top w:val="none" w:sz="0" w:space="0" w:color="auto"/>
            <w:left w:val="none" w:sz="0" w:space="0" w:color="auto"/>
            <w:bottom w:val="none" w:sz="0" w:space="0" w:color="auto"/>
            <w:right w:val="none" w:sz="0" w:space="0" w:color="auto"/>
          </w:divBdr>
        </w:div>
        <w:div w:id="1830748682">
          <w:marLeft w:val="0"/>
          <w:marRight w:val="0"/>
          <w:marTop w:val="0"/>
          <w:marBottom w:val="0"/>
          <w:divBdr>
            <w:top w:val="none" w:sz="0" w:space="0" w:color="auto"/>
            <w:left w:val="none" w:sz="0" w:space="0" w:color="auto"/>
            <w:bottom w:val="none" w:sz="0" w:space="0" w:color="auto"/>
            <w:right w:val="none" w:sz="0" w:space="0" w:color="auto"/>
          </w:divBdr>
        </w:div>
        <w:div w:id="1291201471">
          <w:marLeft w:val="0"/>
          <w:marRight w:val="0"/>
          <w:marTop w:val="0"/>
          <w:marBottom w:val="0"/>
          <w:divBdr>
            <w:top w:val="none" w:sz="0" w:space="0" w:color="auto"/>
            <w:left w:val="none" w:sz="0" w:space="0" w:color="auto"/>
            <w:bottom w:val="none" w:sz="0" w:space="0" w:color="auto"/>
            <w:right w:val="none" w:sz="0" w:space="0" w:color="auto"/>
          </w:divBdr>
        </w:div>
        <w:div w:id="1407874769">
          <w:marLeft w:val="0"/>
          <w:marRight w:val="0"/>
          <w:marTop w:val="0"/>
          <w:marBottom w:val="0"/>
          <w:divBdr>
            <w:top w:val="none" w:sz="0" w:space="0" w:color="auto"/>
            <w:left w:val="none" w:sz="0" w:space="0" w:color="auto"/>
            <w:bottom w:val="none" w:sz="0" w:space="0" w:color="auto"/>
            <w:right w:val="none" w:sz="0" w:space="0" w:color="auto"/>
          </w:divBdr>
        </w:div>
        <w:div w:id="1216938722">
          <w:marLeft w:val="0"/>
          <w:marRight w:val="0"/>
          <w:marTop w:val="0"/>
          <w:marBottom w:val="0"/>
          <w:divBdr>
            <w:top w:val="none" w:sz="0" w:space="0" w:color="auto"/>
            <w:left w:val="none" w:sz="0" w:space="0" w:color="auto"/>
            <w:bottom w:val="none" w:sz="0" w:space="0" w:color="auto"/>
            <w:right w:val="none" w:sz="0" w:space="0" w:color="auto"/>
          </w:divBdr>
        </w:div>
        <w:div w:id="834496620">
          <w:marLeft w:val="0"/>
          <w:marRight w:val="0"/>
          <w:marTop w:val="0"/>
          <w:marBottom w:val="0"/>
          <w:divBdr>
            <w:top w:val="none" w:sz="0" w:space="0" w:color="auto"/>
            <w:left w:val="none" w:sz="0" w:space="0" w:color="auto"/>
            <w:bottom w:val="none" w:sz="0" w:space="0" w:color="auto"/>
            <w:right w:val="none" w:sz="0" w:space="0" w:color="auto"/>
          </w:divBdr>
        </w:div>
        <w:div w:id="301352651">
          <w:marLeft w:val="0"/>
          <w:marRight w:val="0"/>
          <w:marTop w:val="0"/>
          <w:marBottom w:val="0"/>
          <w:divBdr>
            <w:top w:val="none" w:sz="0" w:space="0" w:color="auto"/>
            <w:left w:val="none" w:sz="0" w:space="0" w:color="auto"/>
            <w:bottom w:val="none" w:sz="0" w:space="0" w:color="auto"/>
            <w:right w:val="none" w:sz="0" w:space="0" w:color="auto"/>
          </w:divBdr>
        </w:div>
        <w:div w:id="49427383">
          <w:marLeft w:val="0"/>
          <w:marRight w:val="0"/>
          <w:marTop w:val="0"/>
          <w:marBottom w:val="0"/>
          <w:divBdr>
            <w:top w:val="none" w:sz="0" w:space="0" w:color="auto"/>
            <w:left w:val="none" w:sz="0" w:space="0" w:color="auto"/>
            <w:bottom w:val="none" w:sz="0" w:space="0" w:color="auto"/>
            <w:right w:val="none" w:sz="0" w:space="0" w:color="auto"/>
          </w:divBdr>
        </w:div>
        <w:div w:id="2136630069">
          <w:marLeft w:val="0"/>
          <w:marRight w:val="0"/>
          <w:marTop w:val="0"/>
          <w:marBottom w:val="0"/>
          <w:divBdr>
            <w:top w:val="none" w:sz="0" w:space="0" w:color="auto"/>
            <w:left w:val="none" w:sz="0" w:space="0" w:color="auto"/>
            <w:bottom w:val="none" w:sz="0" w:space="0" w:color="auto"/>
            <w:right w:val="none" w:sz="0" w:space="0" w:color="auto"/>
          </w:divBdr>
        </w:div>
        <w:div w:id="441650984">
          <w:marLeft w:val="0"/>
          <w:marRight w:val="0"/>
          <w:marTop w:val="0"/>
          <w:marBottom w:val="0"/>
          <w:divBdr>
            <w:top w:val="none" w:sz="0" w:space="0" w:color="auto"/>
            <w:left w:val="none" w:sz="0" w:space="0" w:color="auto"/>
            <w:bottom w:val="none" w:sz="0" w:space="0" w:color="auto"/>
            <w:right w:val="none" w:sz="0" w:space="0" w:color="auto"/>
          </w:divBdr>
        </w:div>
        <w:div w:id="59713642">
          <w:marLeft w:val="0"/>
          <w:marRight w:val="0"/>
          <w:marTop w:val="0"/>
          <w:marBottom w:val="0"/>
          <w:divBdr>
            <w:top w:val="none" w:sz="0" w:space="0" w:color="auto"/>
            <w:left w:val="none" w:sz="0" w:space="0" w:color="auto"/>
            <w:bottom w:val="none" w:sz="0" w:space="0" w:color="auto"/>
            <w:right w:val="none" w:sz="0" w:space="0" w:color="auto"/>
          </w:divBdr>
        </w:div>
        <w:div w:id="275647396">
          <w:marLeft w:val="0"/>
          <w:marRight w:val="0"/>
          <w:marTop w:val="0"/>
          <w:marBottom w:val="0"/>
          <w:divBdr>
            <w:top w:val="none" w:sz="0" w:space="0" w:color="auto"/>
            <w:left w:val="none" w:sz="0" w:space="0" w:color="auto"/>
            <w:bottom w:val="none" w:sz="0" w:space="0" w:color="auto"/>
            <w:right w:val="none" w:sz="0" w:space="0" w:color="auto"/>
          </w:divBdr>
        </w:div>
        <w:div w:id="295721164">
          <w:marLeft w:val="0"/>
          <w:marRight w:val="0"/>
          <w:marTop w:val="0"/>
          <w:marBottom w:val="0"/>
          <w:divBdr>
            <w:top w:val="none" w:sz="0" w:space="0" w:color="auto"/>
            <w:left w:val="none" w:sz="0" w:space="0" w:color="auto"/>
            <w:bottom w:val="none" w:sz="0" w:space="0" w:color="auto"/>
            <w:right w:val="none" w:sz="0" w:space="0" w:color="auto"/>
          </w:divBdr>
        </w:div>
        <w:div w:id="466093577">
          <w:marLeft w:val="0"/>
          <w:marRight w:val="0"/>
          <w:marTop w:val="0"/>
          <w:marBottom w:val="0"/>
          <w:divBdr>
            <w:top w:val="none" w:sz="0" w:space="0" w:color="auto"/>
            <w:left w:val="none" w:sz="0" w:space="0" w:color="auto"/>
            <w:bottom w:val="none" w:sz="0" w:space="0" w:color="auto"/>
            <w:right w:val="none" w:sz="0" w:space="0" w:color="auto"/>
          </w:divBdr>
        </w:div>
        <w:div w:id="182059233">
          <w:marLeft w:val="0"/>
          <w:marRight w:val="0"/>
          <w:marTop w:val="0"/>
          <w:marBottom w:val="0"/>
          <w:divBdr>
            <w:top w:val="none" w:sz="0" w:space="0" w:color="auto"/>
            <w:left w:val="none" w:sz="0" w:space="0" w:color="auto"/>
            <w:bottom w:val="none" w:sz="0" w:space="0" w:color="auto"/>
            <w:right w:val="none" w:sz="0" w:space="0" w:color="auto"/>
          </w:divBdr>
        </w:div>
        <w:div w:id="928469836">
          <w:marLeft w:val="0"/>
          <w:marRight w:val="0"/>
          <w:marTop w:val="0"/>
          <w:marBottom w:val="0"/>
          <w:divBdr>
            <w:top w:val="none" w:sz="0" w:space="0" w:color="auto"/>
            <w:left w:val="none" w:sz="0" w:space="0" w:color="auto"/>
            <w:bottom w:val="none" w:sz="0" w:space="0" w:color="auto"/>
            <w:right w:val="none" w:sz="0" w:space="0" w:color="auto"/>
          </w:divBdr>
        </w:div>
        <w:div w:id="1023440602">
          <w:marLeft w:val="0"/>
          <w:marRight w:val="0"/>
          <w:marTop w:val="0"/>
          <w:marBottom w:val="0"/>
          <w:divBdr>
            <w:top w:val="none" w:sz="0" w:space="0" w:color="auto"/>
            <w:left w:val="none" w:sz="0" w:space="0" w:color="auto"/>
            <w:bottom w:val="none" w:sz="0" w:space="0" w:color="auto"/>
            <w:right w:val="none" w:sz="0" w:space="0" w:color="auto"/>
          </w:divBdr>
        </w:div>
        <w:div w:id="1174568214">
          <w:marLeft w:val="0"/>
          <w:marRight w:val="0"/>
          <w:marTop w:val="0"/>
          <w:marBottom w:val="0"/>
          <w:divBdr>
            <w:top w:val="none" w:sz="0" w:space="0" w:color="auto"/>
            <w:left w:val="none" w:sz="0" w:space="0" w:color="auto"/>
            <w:bottom w:val="none" w:sz="0" w:space="0" w:color="auto"/>
            <w:right w:val="none" w:sz="0" w:space="0" w:color="auto"/>
          </w:divBdr>
        </w:div>
        <w:div w:id="1466661866">
          <w:marLeft w:val="0"/>
          <w:marRight w:val="0"/>
          <w:marTop w:val="0"/>
          <w:marBottom w:val="0"/>
          <w:divBdr>
            <w:top w:val="none" w:sz="0" w:space="0" w:color="auto"/>
            <w:left w:val="none" w:sz="0" w:space="0" w:color="auto"/>
            <w:bottom w:val="none" w:sz="0" w:space="0" w:color="auto"/>
            <w:right w:val="none" w:sz="0" w:space="0" w:color="auto"/>
          </w:divBdr>
        </w:div>
        <w:div w:id="2052260903">
          <w:marLeft w:val="0"/>
          <w:marRight w:val="0"/>
          <w:marTop w:val="0"/>
          <w:marBottom w:val="0"/>
          <w:divBdr>
            <w:top w:val="none" w:sz="0" w:space="0" w:color="auto"/>
            <w:left w:val="none" w:sz="0" w:space="0" w:color="auto"/>
            <w:bottom w:val="none" w:sz="0" w:space="0" w:color="auto"/>
            <w:right w:val="none" w:sz="0" w:space="0" w:color="auto"/>
          </w:divBdr>
        </w:div>
        <w:div w:id="1165127878">
          <w:marLeft w:val="0"/>
          <w:marRight w:val="0"/>
          <w:marTop w:val="0"/>
          <w:marBottom w:val="0"/>
          <w:divBdr>
            <w:top w:val="none" w:sz="0" w:space="0" w:color="auto"/>
            <w:left w:val="none" w:sz="0" w:space="0" w:color="auto"/>
            <w:bottom w:val="none" w:sz="0" w:space="0" w:color="auto"/>
            <w:right w:val="none" w:sz="0" w:space="0" w:color="auto"/>
          </w:divBdr>
        </w:div>
        <w:div w:id="1957443553">
          <w:marLeft w:val="0"/>
          <w:marRight w:val="0"/>
          <w:marTop w:val="0"/>
          <w:marBottom w:val="0"/>
          <w:divBdr>
            <w:top w:val="none" w:sz="0" w:space="0" w:color="auto"/>
            <w:left w:val="none" w:sz="0" w:space="0" w:color="auto"/>
            <w:bottom w:val="none" w:sz="0" w:space="0" w:color="auto"/>
            <w:right w:val="none" w:sz="0" w:space="0" w:color="auto"/>
          </w:divBdr>
        </w:div>
        <w:div w:id="1087119307">
          <w:marLeft w:val="0"/>
          <w:marRight w:val="0"/>
          <w:marTop w:val="0"/>
          <w:marBottom w:val="0"/>
          <w:divBdr>
            <w:top w:val="none" w:sz="0" w:space="0" w:color="auto"/>
            <w:left w:val="none" w:sz="0" w:space="0" w:color="auto"/>
            <w:bottom w:val="none" w:sz="0" w:space="0" w:color="auto"/>
            <w:right w:val="none" w:sz="0" w:space="0" w:color="auto"/>
          </w:divBdr>
        </w:div>
        <w:div w:id="1395927118">
          <w:marLeft w:val="0"/>
          <w:marRight w:val="0"/>
          <w:marTop w:val="0"/>
          <w:marBottom w:val="0"/>
          <w:divBdr>
            <w:top w:val="none" w:sz="0" w:space="0" w:color="auto"/>
            <w:left w:val="none" w:sz="0" w:space="0" w:color="auto"/>
            <w:bottom w:val="none" w:sz="0" w:space="0" w:color="auto"/>
            <w:right w:val="none" w:sz="0" w:space="0" w:color="auto"/>
          </w:divBdr>
        </w:div>
        <w:div w:id="1518038636">
          <w:marLeft w:val="0"/>
          <w:marRight w:val="0"/>
          <w:marTop w:val="0"/>
          <w:marBottom w:val="0"/>
          <w:divBdr>
            <w:top w:val="none" w:sz="0" w:space="0" w:color="auto"/>
            <w:left w:val="none" w:sz="0" w:space="0" w:color="auto"/>
            <w:bottom w:val="none" w:sz="0" w:space="0" w:color="auto"/>
            <w:right w:val="none" w:sz="0" w:space="0" w:color="auto"/>
          </w:divBdr>
        </w:div>
        <w:div w:id="1512796377">
          <w:marLeft w:val="0"/>
          <w:marRight w:val="0"/>
          <w:marTop w:val="0"/>
          <w:marBottom w:val="0"/>
          <w:divBdr>
            <w:top w:val="none" w:sz="0" w:space="0" w:color="auto"/>
            <w:left w:val="none" w:sz="0" w:space="0" w:color="auto"/>
            <w:bottom w:val="none" w:sz="0" w:space="0" w:color="auto"/>
            <w:right w:val="none" w:sz="0" w:space="0" w:color="auto"/>
          </w:divBdr>
        </w:div>
        <w:div w:id="1604460090">
          <w:marLeft w:val="0"/>
          <w:marRight w:val="0"/>
          <w:marTop w:val="0"/>
          <w:marBottom w:val="0"/>
          <w:divBdr>
            <w:top w:val="none" w:sz="0" w:space="0" w:color="auto"/>
            <w:left w:val="none" w:sz="0" w:space="0" w:color="auto"/>
            <w:bottom w:val="none" w:sz="0" w:space="0" w:color="auto"/>
            <w:right w:val="none" w:sz="0" w:space="0" w:color="auto"/>
          </w:divBdr>
        </w:div>
        <w:div w:id="484518015">
          <w:marLeft w:val="0"/>
          <w:marRight w:val="0"/>
          <w:marTop w:val="0"/>
          <w:marBottom w:val="0"/>
          <w:divBdr>
            <w:top w:val="none" w:sz="0" w:space="0" w:color="auto"/>
            <w:left w:val="none" w:sz="0" w:space="0" w:color="auto"/>
            <w:bottom w:val="none" w:sz="0" w:space="0" w:color="auto"/>
            <w:right w:val="none" w:sz="0" w:space="0" w:color="auto"/>
          </w:divBdr>
        </w:div>
        <w:div w:id="611282122">
          <w:marLeft w:val="0"/>
          <w:marRight w:val="0"/>
          <w:marTop w:val="0"/>
          <w:marBottom w:val="0"/>
          <w:divBdr>
            <w:top w:val="none" w:sz="0" w:space="0" w:color="auto"/>
            <w:left w:val="none" w:sz="0" w:space="0" w:color="auto"/>
            <w:bottom w:val="none" w:sz="0" w:space="0" w:color="auto"/>
            <w:right w:val="none" w:sz="0" w:space="0" w:color="auto"/>
          </w:divBdr>
        </w:div>
        <w:div w:id="799032211">
          <w:marLeft w:val="0"/>
          <w:marRight w:val="0"/>
          <w:marTop w:val="0"/>
          <w:marBottom w:val="0"/>
          <w:divBdr>
            <w:top w:val="none" w:sz="0" w:space="0" w:color="auto"/>
            <w:left w:val="none" w:sz="0" w:space="0" w:color="auto"/>
            <w:bottom w:val="none" w:sz="0" w:space="0" w:color="auto"/>
            <w:right w:val="none" w:sz="0" w:space="0" w:color="auto"/>
          </w:divBdr>
        </w:div>
        <w:div w:id="12925350">
          <w:marLeft w:val="0"/>
          <w:marRight w:val="0"/>
          <w:marTop w:val="0"/>
          <w:marBottom w:val="0"/>
          <w:divBdr>
            <w:top w:val="none" w:sz="0" w:space="0" w:color="auto"/>
            <w:left w:val="none" w:sz="0" w:space="0" w:color="auto"/>
            <w:bottom w:val="none" w:sz="0" w:space="0" w:color="auto"/>
            <w:right w:val="none" w:sz="0" w:space="0" w:color="auto"/>
          </w:divBdr>
        </w:div>
        <w:div w:id="697006739">
          <w:marLeft w:val="0"/>
          <w:marRight w:val="0"/>
          <w:marTop w:val="0"/>
          <w:marBottom w:val="0"/>
          <w:divBdr>
            <w:top w:val="none" w:sz="0" w:space="0" w:color="auto"/>
            <w:left w:val="none" w:sz="0" w:space="0" w:color="auto"/>
            <w:bottom w:val="none" w:sz="0" w:space="0" w:color="auto"/>
            <w:right w:val="none" w:sz="0" w:space="0" w:color="auto"/>
          </w:divBdr>
        </w:div>
        <w:div w:id="1926449648">
          <w:marLeft w:val="0"/>
          <w:marRight w:val="0"/>
          <w:marTop w:val="0"/>
          <w:marBottom w:val="0"/>
          <w:divBdr>
            <w:top w:val="none" w:sz="0" w:space="0" w:color="auto"/>
            <w:left w:val="none" w:sz="0" w:space="0" w:color="auto"/>
            <w:bottom w:val="none" w:sz="0" w:space="0" w:color="auto"/>
            <w:right w:val="none" w:sz="0" w:space="0" w:color="auto"/>
          </w:divBdr>
        </w:div>
        <w:div w:id="153690103">
          <w:marLeft w:val="0"/>
          <w:marRight w:val="0"/>
          <w:marTop w:val="0"/>
          <w:marBottom w:val="0"/>
          <w:divBdr>
            <w:top w:val="none" w:sz="0" w:space="0" w:color="auto"/>
            <w:left w:val="none" w:sz="0" w:space="0" w:color="auto"/>
            <w:bottom w:val="none" w:sz="0" w:space="0" w:color="auto"/>
            <w:right w:val="none" w:sz="0" w:space="0" w:color="auto"/>
          </w:divBdr>
        </w:div>
        <w:div w:id="1565994993">
          <w:marLeft w:val="0"/>
          <w:marRight w:val="0"/>
          <w:marTop w:val="0"/>
          <w:marBottom w:val="0"/>
          <w:divBdr>
            <w:top w:val="none" w:sz="0" w:space="0" w:color="auto"/>
            <w:left w:val="none" w:sz="0" w:space="0" w:color="auto"/>
            <w:bottom w:val="none" w:sz="0" w:space="0" w:color="auto"/>
            <w:right w:val="none" w:sz="0" w:space="0" w:color="auto"/>
          </w:divBdr>
        </w:div>
        <w:div w:id="1163662909">
          <w:marLeft w:val="0"/>
          <w:marRight w:val="0"/>
          <w:marTop w:val="0"/>
          <w:marBottom w:val="0"/>
          <w:divBdr>
            <w:top w:val="none" w:sz="0" w:space="0" w:color="auto"/>
            <w:left w:val="none" w:sz="0" w:space="0" w:color="auto"/>
            <w:bottom w:val="none" w:sz="0" w:space="0" w:color="auto"/>
            <w:right w:val="none" w:sz="0" w:space="0" w:color="auto"/>
          </w:divBdr>
        </w:div>
        <w:div w:id="884869660">
          <w:marLeft w:val="0"/>
          <w:marRight w:val="0"/>
          <w:marTop w:val="0"/>
          <w:marBottom w:val="0"/>
          <w:divBdr>
            <w:top w:val="none" w:sz="0" w:space="0" w:color="auto"/>
            <w:left w:val="none" w:sz="0" w:space="0" w:color="auto"/>
            <w:bottom w:val="none" w:sz="0" w:space="0" w:color="auto"/>
            <w:right w:val="none" w:sz="0" w:space="0" w:color="auto"/>
          </w:divBdr>
        </w:div>
        <w:div w:id="1871917305">
          <w:marLeft w:val="0"/>
          <w:marRight w:val="0"/>
          <w:marTop w:val="0"/>
          <w:marBottom w:val="0"/>
          <w:divBdr>
            <w:top w:val="none" w:sz="0" w:space="0" w:color="auto"/>
            <w:left w:val="none" w:sz="0" w:space="0" w:color="auto"/>
            <w:bottom w:val="none" w:sz="0" w:space="0" w:color="auto"/>
            <w:right w:val="none" w:sz="0" w:space="0" w:color="auto"/>
          </w:divBdr>
        </w:div>
        <w:div w:id="1274898496">
          <w:marLeft w:val="0"/>
          <w:marRight w:val="0"/>
          <w:marTop w:val="0"/>
          <w:marBottom w:val="0"/>
          <w:divBdr>
            <w:top w:val="none" w:sz="0" w:space="0" w:color="auto"/>
            <w:left w:val="none" w:sz="0" w:space="0" w:color="auto"/>
            <w:bottom w:val="none" w:sz="0" w:space="0" w:color="auto"/>
            <w:right w:val="none" w:sz="0" w:space="0" w:color="auto"/>
          </w:divBdr>
        </w:div>
        <w:div w:id="1961452189">
          <w:marLeft w:val="0"/>
          <w:marRight w:val="0"/>
          <w:marTop w:val="0"/>
          <w:marBottom w:val="0"/>
          <w:divBdr>
            <w:top w:val="none" w:sz="0" w:space="0" w:color="auto"/>
            <w:left w:val="none" w:sz="0" w:space="0" w:color="auto"/>
            <w:bottom w:val="none" w:sz="0" w:space="0" w:color="auto"/>
            <w:right w:val="none" w:sz="0" w:space="0" w:color="auto"/>
          </w:divBdr>
        </w:div>
        <w:div w:id="1121069175">
          <w:marLeft w:val="0"/>
          <w:marRight w:val="0"/>
          <w:marTop w:val="0"/>
          <w:marBottom w:val="0"/>
          <w:divBdr>
            <w:top w:val="none" w:sz="0" w:space="0" w:color="auto"/>
            <w:left w:val="none" w:sz="0" w:space="0" w:color="auto"/>
            <w:bottom w:val="none" w:sz="0" w:space="0" w:color="auto"/>
            <w:right w:val="none" w:sz="0" w:space="0" w:color="auto"/>
          </w:divBdr>
        </w:div>
        <w:div w:id="1874149411">
          <w:marLeft w:val="0"/>
          <w:marRight w:val="0"/>
          <w:marTop w:val="0"/>
          <w:marBottom w:val="0"/>
          <w:divBdr>
            <w:top w:val="none" w:sz="0" w:space="0" w:color="auto"/>
            <w:left w:val="none" w:sz="0" w:space="0" w:color="auto"/>
            <w:bottom w:val="none" w:sz="0" w:space="0" w:color="auto"/>
            <w:right w:val="none" w:sz="0" w:space="0" w:color="auto"/>
          </w:divBdr>
        </w:div>
        <w:div w:id="212271780">
          <w:marLeft w:val="0"/>
          <w:marRight w:val="0"/>
          <w:marTop w:val="0"/>
          <w:marBottom w:val="0"/>
          <w:divBdr>
            <w:top w:val="none" w:sz="0" w:space="0" w:color="auto"/>
            <w:left w:val="none" w:sz="0" w:space="0" w:color="auto"/>
            <w:bottom w:val="none" w:sz="0" w:space="0" w:color="auto"/>
            <w:right w:val="none" w:sz="0" w:space="0" w:color="auto"/>
          </w:divBdr>
        </w:div>
        <w:div w:id="1149008766">
          <w:marLeft w:val="0"/>
          <w:marRight w:val="0"/>
          <w:marTop w:val="0"/>
          <w:marBottom w:val="0"/>
          <w:divBdr>
            <w:top w:val="none" w:sz="0" w:space="0" w:color="auto"/>
            <w:left w:val="none" w:sz="0" w:space="0" w:color="auto"/>
            <w:bottom w:val="none" w:sz="0" w:space="0" w:color="auto"/>
            <w:right w:val="none" w:sz="0" w:space="0" w:color="auto"/>
          </w:divBdr>
        </w:div>
        <w:div w:id="1021587836">
          <w:marLeft w:val="0"/>
          <w:marRight w:val="0"/>
          <w:marTop w:val="0"/>
          <w:marBottom w:val="0"/>
          <w:divBdr>
            <w:top w:val="none" w:sz="0" w:space="0" w:color="auto"/>
            <w:left w:val="none" w:sz="0" w:space="0" w:color="auto"/>
            <w:bottom w:val="none" w:sz="0" w:space="0" w:color="auto"/>
            <w:right w:val="none" w:sz="0" w:space="0" w:color="auto"/>
          </w:divBdr>
        </w:div>
        <w:div w:id="2062048953">
          <w:marLeft w:val="0"/>
          <w:marRight w:val="0"/>
          <w:marTop w:val="0"/>
          <w:marBottom w:val="0"/>
          <w:divBdr>
            <w:top w:val="none" w:sz="0" w:space="0" w:color="auto"/>
            <w:left w:val="none" w:sz="0" w:space="0" w:color="auto"/>
            <w:bottom w:val="none" w:sz="0" w:space="0" w:color="auto"/>
            <w:right w:val="none" w:sz="0" w:space="0" w:color="auto"/>
          </w:divBdr>
        </w:div>
        <w:div w:id="2037584429">
          <w:marLeft w:val="0"/>
          <w:marRight w:val="0"/>
          <w:marTop w:val="0"/>
          <w:marBottom w:val="0"/>
          <w:divBdr>
            <w:top w:val="none" w:sz="0" w:space="0" w:color="auto"/>
            <w:left w:val="none" w:sz="0" w:space="0" w:color="auto"/>
            <w:bottom w:val="none" w:sz="0" w:space="0" w:color="auto"/>
            <w:right w:val="none" w:sz="0" w:space="0" w:color="auto"/>
          </w:divBdr>
        </w:div>
        <w:div w:id="1332222715">
          <w:marLeft w:val="0"/>
          <w:marRight w:val="0"/>
          <w:marTop w:val="0"/>
          <w:marBottom w:val="0"/>
          <w:divBdr>
            <w:top w:val="none" w:sz="0" w:space="0" w:color="auto"/>
            <w:left w:val="none" w:sz="0" w:space="0" w:color="auto"/>
            <w:bottom w:val="none" w:sz="0" w:space="0" w:color="auto"/>
            <w:right w:val="none" w:sz="0" w:space="0" w:color="auto"/>
          </w:divBdr>
        </w:div>
        <w:div w:id="242491903">
          <w:marLeft w:val="0"/>
          <w:marRight w:val="0"/>
          <w:marTop w:val="0"/>
          <w:marBottom w:val="0"/>
          <w:divBdr>
            <w:top w:val="none" w:sz="0" w:space="0" w:color="auto"/>
            <w:left w:val="none" w:sz="0" w:space="0" w:color="auto"/>
            <w:bottom w:val="none" w:sz="0" w:space="0" w:color="auto"/>
            <w:right w:val="none" w:sz="0" w:space="0" w:color="auto"/>
          </w:divBdr>
        </w:div>
        <w:div w:id="982583586">
          <w:marLeft w:val="0"/>
          <w:marRight w:val="0"/>
          <w:marTop w:val="0"/>
          <w:marBottom w:val="0"/>
          <w:divBdr>
            <w:top w:val="none" w:sz="0" w:space="0" w:color="auto"/>
            <w:left w:val="none" w:sz="0" w:space="0" w:color="auto"/>
            <w:bottom w:val="none" w:sz="0" w:space="0" w:color="auto"/>
            <w:right w:val="none" w:sz="0" w:space="0" w:color="auto"/>
          </w:divBdr>
        </w:div>
        <w:div w:id="1834486599">
          <w:marLeft w:val="0"/>
          <w:marRight w:val="0"/>
          <w:marTop w:val="0"/>
          <w:marBottom w:val="0"/>
          <w:divBdr>
            <w:top w:val="none" w:sz="0" w:space="0" w:color="auto"/>
            <w:left w:val="none" w:sz="0" w:space="0" w:color="auto"/>
            <w:bottom w:val="none" w:sz="0" w:space="0" w:color="auto"/>
            <w:right w:val="none" w:sz="0" w:space="0" w:color="auto"/>
          </w:divBdr>
        </w:div>
        <w:div w:id="966353190">
          <w:marLeft w:val="0"/>
          <w:marRight w:val="0"/>
          <w:marTop w:val="0"/>
          <w:marBottom w:val="0"/>
          <w:divBdr>
            <w:top w:val="none" w:sz="0" w:space="0" w:color="auto"/>
            <w:left w:val="none" w:sz="0" w:space="0" w:color="auto"/>
            <w:bottom w:val="none" w:sz="0" w:space="0" w:color="auto"/>
            <w:right w:val="none" w:sz="0" w:space="0" w:color="auto"/>
          </w:divBdr>
        </w:div>
        <w:div w:id="597715962">
          <w:marLeft w:val="0"/>
          <w:marRight w:val="0"/>
          <w:marTop w:val="0"/>
          <w:marBottom w:val="0"/>
          <w:divBdr>
            <w:top w:val="none" w:sz="0" w:space="0" w:color="auto"/>
            <w:left w:val="none" w:sz="0" w:space="0" w:color="auto"/>
            <w:bottom w:val="none" w:sz="0" w:space="0" w:color="auto"/>
            <w:right w:val="none" w:sz="0" w:space="0" w:color="auto"/>
          </w:divBdr>
        </w:div>
        <w:div w:id="1920015843">
          <w:marLeft w:val="0"/>
          <w:marRight w:val="0"/>
          <w:marTop w:val="0"/>
          <w:marBottom w:val="0"/>
          <w:divBdr>
            <w:top w:val="none" w:sz="0" w:space="0" w:color="auto"/>
            <w:left w:val="none" w:sz="0" w:space="0" w:color="auto"/>
            <w:bottom w:val="none" w:sz="0" w:space="0" w:color="auto"/>
            <w:right w:val="none" w:sz="0" w:space="0" w:color="auto"/>
          </w:divBdr>
        </w:div>
        <w:div w:id="604532509">
          <w:marLeft w:val="0"/>
          <w:marRight w:val="0"/>
          <w:marTop w:val="0"/>
          <w:marBottom w:val="0"/>
          <w:divBdr>
            <w:top w:val="none" w:sz="0" w:space="0" w:color="auto"/>
            <w:left w:val="none" w:sz="0" w:space="0" w:color="auto"/>
            <w:bottom w:val="none" w:sz="0" w:space="0" w:color="auto"/>
            <w:right w:val="none" w:sz="0" w:space="0" w:color="auto"/>
          </w:divBdr>
        </w:div>
        <w:div w:id="1482503208">
          <w:marLeft w:val="0"/>
          <w:marRight w:val="0"/>
          <w:marTop w:val="0"/>
          <w:marBottom w:val="0"/>
          <w:divBdr>
            <w:top w:val="none" w:sz="0" w:space="0" w:color="auto"/>
            <w:left w:val="none" w:sz="0" w:space="0" w:color="auto"/>
            <w:bottom w:val="none" w:sz="0" w:space="0" w:color="auto"/>
            <w:right w:val="none" w:sz="0" w:space="0" w:color="auto"/>
          </w:divBdr>
        </w:div>
        <w:div w:id="49229248">
          <w:marLeft w:val="0"/>
          <w:marRight w:val="0"/>
          <w:marTop w:val="0"/>
          <w:marBottom w:val="0"/>
          <w:divBdr>
            <w:top w:val="none" w:sz="0" w:space="0" w:color="auto"/>
            <w:left w:val="none" w:sz="0" w:space="0" w:color="auto"/>
            <w:bottom w:val="none" w:sz="0" w:space="0" w:color="auto"/>
            <w:right w:val="none" w:sz="0" w:space="0" w:color="auto"/>
          </w:divBdr>
        </w:div>
        <w:div w:id="660814857">
          <w:marLeft w:val="0"/>
          <w:marRight w:val="0"/>
          <w:marTop w:val="0"/>
          <w:marBottom w:val="0"/>
          <w:divBdr>
            <w:top w:val="none" w:sz="0" w:space="0" w:color="auto"/>
            <w:left w:val="none" w:sz="0" w:space="0" w:color="auto"/>
            <w:bottom w:val="none" w:sz="0" w:space="0" w:color="auto"/>
            <w:right w:val="none" w:sz="0" w:space="0" w:color="auto"/>
          </w:divBdr>
        </w:div>
        <w:div w:id="1226523448">
          <w:marLeft w:val="0"/>
          <w:marRight w:val="0"/>
          <w:marTop w:val="0"/>
          <w:marBottom w:val="0"/>
          <w:divBdr>
            <w:top w:val="none" w:sz="0" w:space="0" w:color="auto"/>
            <w:left w:val="none" w:sz="0" w:space="0" w:color="auto"/>
            <w:bottom w:val="none" w:sz="0" w:space="0" w:color="auto"/>
            <w:right w:val="none" w:sz="0" w:space="0" w:color="auto"/>
          </w:divBdr>
        </w:div>
        <w:div w:id="1641491899">
          <w:marLeft w:val="0"/>
          <w:marRight w:val="0"/>
          <w:marTop w:val="0"/>
          <w:marBottom w:val="0"/>
          <w:divBdr>
            <w:top w:val="none" w:sz="0" w:space="0" w:color="auto"/>
            <w:left w:val="none" w:sz="0" w:space="0" w:color="auto"/>
            <w:bottom w:val="none" w:sz="0" w:space="0" w:color="auto"/>
            <w:right w:val="none" w:sz="0" w:space="0" w:color="auto"/>
          </w:divBdr>
        </w:div>
        <w:div w:id="1638562536">
          <w:marLeft w:val="0"/>
          <w:marRight w:val="0"/>
          <w:marTop w:val="0"/>
          <w:marBottom w:val="0"/>
          <w:divBdr>
            <w:top w:val="none" w:sz="0" w:space="0" w:color="auto"/>
            <w:left w:val="none" w:sz="0" w:space="0" w:color="auto"/>
            <w:bottom w:val="none" w:sz="0" w:space="0" w:color="auto"/>
            <w:right w:val="none" w:sz="0" w:space="0" w:color="auto"/>
          </w:divBdr>
        </w:div>
        <w:div w:id="1349327177">
          <w:marLeft w:val="0"/>
          <w:marRight w:val="0"/>
          <w:marTop w:val="0"/>
          <w:marBottom w:val="0"/>
          <w:divBdr>
            <w:top w:val="none" w:sz="0" w:space="0" w:color="auto"/>
            <w:left w:val="none" w:sz="0" w:space="0" w:color="auto"/>
            <w:bottom w:val="none" w:sz="0" w:space="0" w:color="auto"/>
            <w:right w:val="none" w:sz="0" w:space="0" w:color="auto"/>
          </w:divBdr>
        </w:div>
        <w:div w:id="116603286">
          <w:marLeft w:val="0"/>
          <w:marRight w:val="0"/>
          <w:marTop w:val="0"/>
          <w:marBottom w:val="0"/>
          <w:divBdr>
            <w:top w:val="none" w:sz="0" w:space="0" w:color="auto"/>
            <w:left w:val="none" w:sz="0" w:space="0" w:color="auto"/>
            <w:bottom w:val="none" w:sz="0" w:space="0" w:color="auto"/>
            <w:right w:val="none" w:sz="0" w:space="0" w:color="auto"/>
          </w:divBdr>
        </w:div>
        <w:div w:id="1256750301">
          <w:marLeft w:val="0"/>
          <w:marRight w:val="0"/>
          <w:marTop w:val="0"/>
          <w:marBottom w:val="0"/>
          <w:divBdr>
            <w:top w:val="none" w:sz="0" w:space="0" w:color="auto"/>
            <w:left w:val="none" w:sz="0" w:space="0" w:color="auto"/>
            <w:bottom w:val="none" w:sz="0" w:space="0" w:color="auto"/>
            <w:right w:val="none" w:sz="0" w:space="0" w:color="auto"/>
          </w:divBdr>
        </w:div>
        <w:div w:id="1190220196">
          <w:marLeft w:val="0"/>
          <w:marRight w:val="0"/>
          <w:marTop w:val="0"/>
          <w:marBottom w:val="0"/>
          <w:divBdr>
            <w:top w:val="none" w:sz="0" w:space="0" w:color="auto"/>
            <w:left w:val="none" w:sz="0" w:space="0" w:color="auto"/>
            <w:bottom w:val="none" w:sz="0" w:space="0" w:color="auto"/>
            <w:right w:val="none" w:sz="0" w:space="0" w:color="auto"/>
          </w:divBdr>
        </w:div>
        <w:div w:id="249509320">
          <w:marLeft w:val="0"/>
          <w:marRight w:val="0"/>
          <w:marTop w:val="0"/>
          <w:marBottom w:val="0"/>
          <w:divBdr>
            <w:top w:val="none" w:sz="0" w:space="0" w:color="auto"/>
            <w:left w:val="none" w:sz="0" w:space="0" w:color="auto"/>
            <w:bottom w:val="none" w:sz="0" w:space="0" w:color="auto"/>
            <w:right w:val="none" w:sz="0" w:space="0" w:color="auto"/>
          </w:divBdr>
        </w:div>
        <w:div w:id="1216090134">
          <w:marLeft w:val="0"/>
          <w:marRight w:val="0"/>
          <w:marTop w:val="0"/>
          <w:marBottom w:val="0"/>
          <w:divBdr>
            <w:top w:val="none" w:sz="0" w:space="0" w:color="auto"/>
            <w:left w:val="none" w:sz="0" w:space="0" w:color="auto"/>
            <w:bottom w:val="none" w:sz="0" w:space="0" w:color="auto"/>
            <w:right w:val="none" w:sz="0" w:space="0" w:color="auto"/>
          </w:divBdr>
        </w:div>
        <w:div w:id="671372146">
          <w:marLeft w:val="0"/>
          <w:marRight w:val="0"/>
          <w:marTop w:val="0"/>
          <w:marBottom w:val="0"/>
          <w:divBdr>
            <w:top w:val="none" w:sz="0" w:space="0" w:color="auto"/>
            <w:left w:val="none" w:sz="0" w:space="0" w:color="auto"/>
            <w:bottom w:val="none" w:sz="0" w:space="0" w:color="auto"/>
            <w:right w:val="none" w:sz="0" w:space="0" w:color="auto"/>
          </w:divBdr>
        </w:div>
        <w:div w:id="1537966079">
          <w:marLeft w:val="0"/>
          <w:marRight w:val="0"/>
          <w:marTop w:val="0"/>
          <w:marBottom w:val="0"/>
          <w:divBdr>
            <w:top w:val="none" w:sz="0" w:space="0" w:color="auto"/>
            <w:left w:val="none" w:sz="0" w:space="0" w:color="auto"/>
            <w:bottom w:val="none" w:sz="0" w:space="0" w:color="auto"/>
            <w:right w:val="none" w:sz="0" w:space="0" w:color="auto"/>
          </w:divBdr>
        </w:div>
        <w:div w:id="64576253">
          <w:marLeft w:val="0"/>
          <w:marRight w:val="0"/>
          <w:marTop w:val="0"/>
          <w:marBottom w:val="0"/>
          <w:divBdr>
            <w:top w:val="none" w:sz="0" w:space="0" w:color="auto"/>
            <w:left w:val="none" w:sz="0" w:space="0" w:color="auto"/>
            <w:bottom w:val="none" w:sz="0" w:space="0" w:color="auto"/>
            <w:right w:val="none" w:sz="0" w:space="0" w:color="auto"/>
          </w:divBdr>
        </w:div>
        <w:div w:id="1260679719">
          <w:marLeft w:val="0"/>
          <w:marRight w:val="0"/>
          <w:marTop w:val="0"/>
          <w:marBottom w:val="0"/>
          <w:divBdr>
            <w:top w:val="none" w:sz="0" w:space="0" w:color="auto"/>
            <w:left w:val="none" w:sz="0" w:space="0" w:color="auto"/>
            <w:bottom w:val="none" w:sz="0" w:space="0" w:color="auto"/>
            <w:right w:val="none" w:sz="0" w:space="0" w:color="auto"/>
          </w:divBdr>
        </w:div>
        <w:div w:id="1853763977">
          <w:marLeft w:val="0"/>
          <w:marRight w:val="0"/>
          <w:marTop w:val="0"/>
          <w:marBottom w:val="0"/>
          <w:divBdr>
            <w:top w:val="none" w:sz="0" w:space="0" w:color="auto"/>
            <w:left w:val="none" w:sz="0" w:space="0" w:color="auto"/>
            <w:bottom w:val="none" w:sz="0" w:space="0" w:color="auto"/>
            <w:right w:val="none" w:sz="0" w:space="0" w:color="auto"/>
          </w:divBdr>
        </w:div>
        <w:div w:id="1757050014">
          <w:marLeft w:val="0"/>
          <w:marRight w:val="0"/>
          <w:marTop w:val="0"/>
          <w:marBottom w:val="0"/>
          <w:divBdr>
            <w:top w:val="none" w:sz="0" w:space="0" w:color="auto"/>
            <w:left w:val="none" w:sz="0" w:space="0" w:color="auto"/>
            <w:bottom w:val="none" w:sz="0" w:space="0" w:color="auto"/>
            <w:right w:val="none" w:sz="0" w:space="0" w:color="auto"/>
          </w:divBdr>
        </w:div>
        <w:div w:id="168107811">
          <w:marLeft w:val="0"/>
          <w:marRight w:val="0"/>
          <w:marTop w:val="0"/>
          <w:marBottom w:val="0"/>
          <w:divBdr>
            <w:top w:val="none" w:sz="0" w:space="0" w:color="auto"/>
            <w:left w:val="none" w:sz="0" w:space="0" w:color="auto"/>
            <w:bottom w:val="none" w:sz="0" w:space="0" w:color="auto"/>
            <w:right w:val="none" w:sz="0" w:space="0" w:color="auto"/>
          </w:divBdr>
        </w:div>
        <w:div w:id="506288139">
          <w:marLeft w:val="0"/>
          <w:marRight w:val="0"/>
          <w:marTop w:val="0"/>
          <w:marBottom w:val="0"/>
          <w:divBdr>
            <w:top w:val="none" w:sz="0" w:space="0" w:color="auto"/>
            <w:left w:val="none" w:sz="0" w:space="0" w:color="auto"/>
            <w:bottom w:val="none" w:sz="0" w:space="0" w:color="auto"/>
            <w:right w:val="none" w:sz="0" w:space="0" w:color="auto"/>
          </w:divBdr>
        </w:div>
        <w:div w:id="1146776172">
          <w:marLeft w:val="0"/>
          <w:marRight w:val="0"/>
          <w:marTop w:val="0"/>
          <w:marBottom w:val="0"/>
          <w:divBdr>
            <w:top w:val="none" w:sz="0" w:space="0" w:color="auto"/>
            <w:left w:val="none" w:sz="0" w:space="0" w:color="auto"/>
            <w:bottom w:val="none" w:sz="0" w:space="0" w:color="auto"/>
            <w:right w:val="none" w:sz="0" w:space="0" w:color="auto"/>
          </w:divBdr>
        </w:div>
        <w:div w:id="1812138785">
          <w:marLeft w:val="0"/>
          <w:marRight w:val="0"/>
          <w:marTop w:val="0"/>
          <w:marBottom w:val="0"/>
          <w:divBdr>
            <w:top w:val="none" w:sz="0" w:space="0" w:color="auto"/>
            <w:left w:val="none" w:sz="0" w:space="0" w:color="auto"/>
            <w:bottom w:val="none" w:sz="0" w:space="0" w:color="auto"/>
            <w:right w:val="none" w:sz="0" w:space="0" w:color="auto"/>
          </w:divBdr>
        </w:div>
        <w:div w:id="2046981340">
          <w:marLeft w:val="0"/>
          <w:marRight w:val="0"/>
          <w:marTop w:val="0"/>
          <w:marBottom w:val="0"/>
          <w:divBdr>
            <w:top w:val="none" w:sz="0" w:space="0" w:color="auto"/>
            <w:left w:val="none" w:sz="0" w:space="0" w:color="auto"/>
            <w:bottom w:val="none" w:sz="0" w:space="0" w:color="auto"/>
            <w:right w:val="none" w:sz="0" w:space="0" w:color="auto"/>
          </w:divBdr>
        </w:div>
        <w:div w:id="1018198255">
          <w:marLeft w:val="0"/>
          <w:marRight w:val="0"/>
          <w:marTop w:val="0"/>
          <w:marBottom w:val="0"/>
          <w:divBdr>
            <w:top w:val="none" w:sz="0" w:space="0" w:color="auto"/>
            <w:left w:val="none" w:sz="0" w:space="0" w:color="auto"/>
            <w:bottom w:val="none" w:sz="0" w:space="0" w:color="auto"/>
            <w:right w:val="none" w:sz="0" w:space="0" w:color="auto"/>
          </w:divBdr>
        </w:div>
        <w:div w:id="537935448">
          <w:marLeft w:val="0"/>
          <w:marRight w:val="0"/>
          <w:marTop w:val="0"/>
          <w:marBottom w:val="0"/>
          <w:divBdr>
            <w:top w:val="none" w:sz="0" w:space="0" w:color="auto"/>
            <w:left w:val="none" w:sz="0" w:space="0" w:color="auto"/>
            <w:bottom w:val="none" w:sz="0" w:space="0" w:color="auto"/>
            <w:right w:val="none" w:sz="0" w:space="0" w:color="auto"/>
          </w:divBdr>
        </w:div>
        <w:div w:id="1442871249">
          <w:marLeft w:val="0"/>
          <w:marRight w:val="0"/>
          <w:marTop w:val="0"/>
          <w:marBottom w:val="0"/>
          <w:divBdr>
            <w:top w:val="none" w:sz="0" w:space="0" w:color="auto"/>
            <w:left w:val="none" w:sz="0" w:space="0" w:color="auto"/>
            <w:bottom w:val="none" w:sz="0" w:space="0" w:color="auto"/>
            <w:right w:val="none" w:sz="0" w:space="0" w:color="auto"/>
          </w:divBdr>
        </w:div>
        <w:div w:id="1127353097">
          <w:marLeft w:val="0"/>
          <w:marRight w:val="0"/>
          <w:marTop w:val="0"/>
          <w:marBottom w:val="0"/>
          <w:divBdr>
            <w:top w:val="none" w:sz="0" w:space="0" w:color="auto"/>
            <w:left w:val="none" w:sz="0" w:space="0" w:color="auto"/>
            <w:bottom w:val="none" w:sz="0" w:space="0" w:color="auto"/>
            <w:right w:val="none" w:sz="0" w:space="0" w:color="auto"/>
          </w:divBdr>
        </w:div>
        <w:div w:id="1642425075">
          <w:marLeft w:val="0"/>
          <w:marRight w:val="0"/>
          <w:marTop w:val="0"/>
          <w:marBottom w:val="0"/>
          <w:divBdr>
            <w:top w:val="none" w:sz="0" w:space="0" w:color="auto"/>
            <w:left w:val="none" w:sz="0" w:space="0" w:color="auto"/>
            <w:bottom w:val="none" w:sz="0" w:space="0" w:color="auto"/>
            <w:right w:val="none" w:sz="0" w:space="0" w:color="auto"/>
          </w:divBdr>
        </w:div>
        <w:div w:id="88698693">
          <w:marLeft w:val="0"/>
          <w:marRight w:val="0"/>
          <w:marTop w:val="0"/>
          <w:marBottom w:val="0"/>
          <w:divBdr>
            <w:top w:val="none" w:sz="0" w:space="0" w:color="auto"/>
            <w:left w:val="none" w:sz="0" w:space="0" w:color="auto"/>
            <w:bottom w:val="none" w:sz="0" w:space="0" w:color="auto"/>
            <w:right w:val="none" w:sz="0" w:space="0" w:color="auto"/>
          </w:divBdr>
        </w:div>
        <w:div w:id="1701470515">
          <w:marLeft w:val="0"/>
          <w:marRight w:val="0"/>
          <w:marTop w:val="0"/>
          <w:marBottom w:val="0"/>
          <w:divBdr>
            <w:top w:val="none" w:sz="0" w:space="0" w:color="auto"/>
            <w:left w:val="none" w:sz="0" w:space="0" w:color="auto"/>
            <w:bottom w:val="none" w:sz="0" w:space="0" w:color="auto"/>
            <w:right w:val="none" w:sz="0" w:space="0" w:color="auto"/>
          </w:divBdr>
        </w:div>
        <w:div w:id="2045448557">
          <w:marLeft w:val="0"/>
          <w:marRight w:val="0"/>
          <w:marTop w:val="0"/>
          <w:marBottom w:val="0"/>
          <w:divBdr>
            <w:top w:val="none" w:sz="0" w:space="0" w:color="auto"/>
            <w:left w:val="none" w:sz="0" w:space="0" w:color="auto"/>
            <w:bottom w:val="none" w:sz="0" w:space="0" w:color="auto"/>
            <w:right w:val="none" w:sz="0" w:space="0" w:color="auto"/>
          </w:divBdr>
        </w:div>
        <w:div w:id="54163714">
          <w:marLeft w:val="0"/>
          <w:marRight w:val="0"/>
          <w:marTop w:val="0"/>
          <w:marBottom w:val="0"/>
          <w:divBdr>
            <w:top w:val="none" w:sz="0" w:space="0" w:color="auto"/>
            <w:left w:val="none" w:sz="0" w:space="0" w:color="auto"/>
            <w:bottom w:val="none" w:sz="0" w:space="0" w:color="auto"/>
            <w:right w:val="none" w:sz="0" w:space="0" w:color="auto"/>
          </w:divBdr>
        </w:div>
        <w:div w:id="1884950251">
          <w:marLeft w:val="0"/>
          <w:marRight w:val="0"/>
          <w:marTop w:val="0"/>
          <w:marBottom w:val="0"/>
          <w:divBdr>
            <w:top w:val="none" w:sz="0" w:space="0" w:color="auto"/>
            <w:left w:val="none" w:sz="0" w:space="0" w:color="auto"/>
            <w:bottom w:val="none" w:sz="0" w:space="0" w:color="auto"/>
            <w:right w:val="none" w:sz="0" w:space="0" w:color="auto"/>
          </w:divBdr>
        </w:div>
        <w:div w:id="1454668232">
          <w:marLeft w:val="0"/>
          <w:marRight w:val="0"/>
          <w:marTop w:val="0"/>
          <w:marBottom w:val="0"/>
          <w:divBdr>
            <w:top w:val="none" w:sz="0" w:space="0" w:color="auto"/>
            <w:left w:val="none" w:sz="0" w:space="0" w:color="auto"/>
            <w:bottom w:val="none" w:sz="0" w:space="0" w:color="auto"/>
            <w:right w:val="none" w:sz="0" w:space="0" w:color="auto"/>
          </w:divBdr>
        </w:div>
        <w:div w:id="601425797">
          <w:marLeft w:val="0"/>
          <w:marRight w:val="0"/>
          <w:marTop w:val="0"/>
          <w:marBottom w:val="0"/>
          <w:divBdr>
            <w:top w:val="none" w:sz="0" w:space="0" w:color="auto"/>
            <w:left w:val="none" w:sz="0" w:space="0" w:color="auto"/>
            <w:bottom w:val="none" w:sz="0" w:space="0" w:color="auto"/>
            <w:right w:val="none" w:sz="0" w:space="0" w:color="auto"/>
          </w:divBdr>
        </w:div>
        <w:div w:id="154732390">
          <w:marLeft w:val="0"/>
          <w:marRight w:val="0"/>
          <w:marTop w:val="0"/>
          <w:marBottom w:val="0"/>
          <w:divBdr>
            <w:top w:val="none" w:sz="0" w:space="0" w:color="auto"/>
            <w:left w:val="none" w:sz="0" w:space="0" w:color="auto"/>
            <w:bottom w:val="none" w:sz="0" w:space="0" w:color="auto"/>
            <w:right w:val="none" w:sz="0" w:space="0" w:color="auto"/>
          </w:divBdr>
        </w:div>
        <w:div w:id="1358190433">
          <w:marLeft w:val="0"/>
          <w:marRight w:val="0"/>
          <w:marTop w:val="0"/>
          <w:marBottom w:val="0"/>
          <w:divBdr>
            <w:top w:val="none" w:sz="0" w:space="0" w:color="auto"/>
            <w:left w:val="none" w:sz="0" w:space="0" w:color="auto"/>
            <w:bottom w:val="none" w:sz="0" w:space="0" w:color="auto"/>
            <w:right w:val="none" w:sz="0" w:space="0" w:color="auto"/>
          </w:divBdr>
        </w:div>
        <w:div w:id="868759671">
          <w:marLeft w:val="0"/>
          <w:marRight w:val="0"/>
          <w:marTop w:val="0"/>
          <w:marBottom w:val="0"/>
          <w:divBdr>
            <w:top w:val="none" w:sz="0" w:space="0" w:color="auto"/>
            <w:left w:val="none" w:sz="0" w:space="0" w:color="auto"/>
            <w:bottom w:val="none" w:sz="0" w:space="0" w:color="auto"/>
            <w:right w:val="none" w:sz="0" w:space="0" w:color="auto"/>
          </w:divBdr>
        </w:div>
        <w:div w:id="1329285297">
          <w:marLeft w:val="0"/>
          <w:marRight w:val="0"/>
          <w:marTop w:val="0"/>
          <w:marBottom w:val="0"/>
          <w:divBdr>
            <w:top w:val="none" w:sz="0" w:space="0" w:color="auto"/>
            <w:left w:val="none" w:sz="0" w:space="0" w:color="auto"/>
            <w:bottom w:val="none" w:sz="0" w:space="0" w:color="auto"/>
            <w:right w:val="none" w:sz="0" w:space="0" w:color="auto"/>
          </w:divBdr>
        </w:div>
        <w:div w:id="1461075810">
          <w:marLeft w:val="0"/>
          <w:marRight w:val="0"/>
          <w:marTop w:val="0"/>
          <w:marBottom w:val="0"/>
          <w:divBdr>
            <w:top w:val="none" w:sz="0" w:space="0" w:color="auto"/>
            <w:left w:val="none" w:sz="0" w:space="0" w:color="auto"/>
            <w:bottom w:val="none" w:sz="0" w:space="0" w:color="auto"/>
            <w:right w:val="none" w:sz="0" w:space="0" w:color="auto"/>
          </w:divBdr>
        </w:div>
        <w:div w:id="687760375">
          <w:marLeft w:val="0"/>
          <w:marRight w:val="0"/>
          <w:marTop w:val="0"/>
          <w:marBottom w:val="0"/>
          <w:divBdr>
            <w:top w:val="none" w:sz="0" w:space="0" w:color="auto"/>
            <w:left w:val="none" w:sz="0" w:space="0" w:color="auto"/>
            <w:bottom w:val="none" w:sz="0" w:space="0" w:color="auto"/>
            <w:right w:val="none" w:sz="0" w:space="0" w:color="auto"/>
          </w:divBdr>
        </w:div>
        <w:div w:id="308747018">
          <w:marLeft w:val="0"/>
          <w:marRight w:val="0"/>
          <w:marTop w:val="0"/>
          <w:marBottom w:val="0"/>
          <w:divBdr>
            <w:top w:val="none" w:sz="0" w:space="0" w:color="auto"/>
            <w:left w:val="none" w:sz="0" w:space="0" w:color="auto"/>
            <w:bottom w:val="none" w:sz="0" w:space="0" w:color="auto"/>
            <w:right w:val="none" w:sz="0" w:space="0" w:color="auto"/>
          </w:divBdr>
        </w:div>
        <w:div w:id="1405100962">
          <w:marLeft w:val="0"/>
          <w:marRight w:val="0"/>
          <w:marTop w:val="0"/>
          <w:marBottom w:val="0"/>
          <w:divBdr>
            <w:top w:val="none" w:sz="0" w:space="0" w:color="auto"/>
            <w:left w:val="none" w:sz="0" w:space="0" w:color="auto"/>
            <w:bottom w:val="none" w:sz="0" w:space="0" w:color="auto"/>
            <w:right w:val="none" w:sz="0" w:space="0" w:color="auto"/>
          </w:divBdr>
        </w:div>
        <w:div w:id="224338044">
          <w:marLeft w:val="0"/>
          <w:marRight w:val="0"/>
          <w:marTop w:val="0"/>
          <w:marBottom w:val="0"/>
          <w:divBdr>
            <w:top w:val="none" w:sz="0" w:space="0" w:color="auto"/>
            <w:left w:val="none" w:sz="0" w:space="0" w:color="auto"/>
            <w:bottom w:val="none" w:sz="0" w:space="0" w:color="auto"/>
            <w:right w:val="none" w:sz="0" w:space="0" w:color="auto"/>
          </w:divBdr>
        </w:div>
        <w:div w:id="1124808314">
          <w:marLeft w:val="0"/>
          <w:marRight w:val="0"/>
          <w:marTop w:val="0"/>
          <w:marBottom w:val="0"/>
          <w:divBdr>
            <w:top w:val="none" w:sz="0" w:space="0" w:color="auto"/>
            <w:left w:val="none" w:sz="0" w:space="0" w:color="auto"/>
            <w:bottom w:val="none" w:sz="0" w:space="0" w:color="auto"/>
            <w:right w:val="none" w:sz="0" w:space="0" w:color="auto"/>
          </w:divBdr>
        </w:div>
        <w:div w:id="2102950067">
          <w:marLeft w:val="0"/>
          <w:marRight w:val="0"/>
          <w:marTop w:val="0"/>
          <w:marBottom w:val="0"/>
          <w:divBdr>
            <w:top w:val="none" w:sz="0" w:space="0" w:color="auto"/>
            <w:left w:val="none" w:sz="0" w:space="0" w:color="auto"/>
            <w:bottom w:val="none" w:sz="0" w:space="0" w:color="auto"/>
            <w:right w:val="none" w:sz="0" w:space="0" w:color="auto"/>
          </w:divBdr>
        </w:div>
        <w:div w:id="197931559">
          <w:marLeft w:val="0"/>
          <w:marRight w:val="0"/>
          <w:marTop w:val="0"/>
          <w:marBottom w:val="0"/>
          <w:divBdr>
            <w:top w:val="none" w:sz="0" w:space="0" w:color="auto"/>
            <w:left w:val="none" w:sz="0" w:space="0" w:color="auto"/>
            <w:bottom w:val="none" w:sz="0" w:space="0" w:color="auto"/>
            <w:right w:val="none" w:sz="0" w:space="0" w:color="auto"/>
          </w:divBdr>
        </w:div>
        <w:div w:id="642348907">
          <w:marLeft w:val="0"/>
          <w:marRight w:val="0"/>
          <w:marTop w:val="0"/>
          <w:marBottom w:val="0"/>
          <w:divBdr>
            <w:top w:val="none" w:sz="0" w:space="0" w:color="auto"/>
            <w:left w:val="none" w:sz="0" w:space="0" w:color="auto"/>
            <w:bottom w:val="none" w:sz="0" w:space="0" w:color="auto"/>
            <w:right w:val="none" w:sz="0" w:space="0" w:color="auto"/>
          </w:divBdr>
        </w:div>
        <w:div w:id="1663194198">
          <w:marLeft w:val="0"/>
          <w:marRight w:val="0"/>
          <w:marTop w:val="0"/>
          <w:marBottom w:val="0"/>
          <w:divBdr>
            <w:top w:val="none" w:sz="0" w:space="0" w:color="auto"/>
            <w:left w:val="none" w:sz="0" w:space="0" w:color="auto"/>
            <w:bottom w:val="none" w:sz="0" w:space="0" w:color="auto"/>
            <w:right w:val="none" w:sz="0" w:space="0" w:color="auto"/>
          </w:divBdr>
        </w:div>
        <w:div w:id="2011441164">
          <w:marLeft w:val="0"/>
          <w:marRight w:val="0"/>
          <w:marTop w:val="0"/>
          <w:marBottom w:val="0"/>
          <w:divBdr>
            <w:top w:val="none" w:sz="0" w:space="0" w:color="auto"/>
            <w:left w:val="none" w:sz="0" w:space="0" w:color="auto"/>
            <w:bottom w:val="none" w:sz="0" w:space="0" w:color="auto"/>
            <w:right w:val="none" w:sz="0" w:space="0" w:color="auto"/>
          </w:divBdr>
        </w:div>
        <w:div w:id="2062903465">
          <w:marLeft w:val="0"/>
          <w:marRight w:val="0"/>
          <w:marTop w:val="0"/>
          <w:marBottom w:val="0"/>
          <w:divBdr>
            <w:top w:val="none" w:sz="0" w:space="0" w:color="auto"/>
            <w:left w:val="none" w:sz="0" w:space="0" w:color="auto"/>
            <w:bottom w:val="none" w:sz="0" w:space="0" w:color="auto"/>
            <w:right w:val="none" w:sz="0" w:space="0" w:color="auto"/>
          </w:divBdr>
        </w:div>
        <w:div w:id="1064063204">
          <w:marLeft w:val="0"/>
          <w:marRight w:val="0"/>
          <w:marTop w:val="0"/>
          <w:marBottom w:val="0"/>
          <w:divBdr>
            <w:top w:val="none" w:sz="0" w:space="0" w:color="auto"/>
            <w:left w:val="none" w:sz="0" w:space="0" w:color="auto"/>
            <w:bottom w:val="none" w:sz="0" w:space="0" w:color="auto"/>
            <w:right w:val="none" w:sz="0" w:space="0" w:color="auto"/>
          </w:divBdr>
        </w:div>
        <w:div w:id="1552571185">
          <w:marLeft w:val="0"/>
          <w:marRight w:val="0"/>
          <w:marTop w:val="0"/>
          <w:marBottom w:val="0"/>
          <w:divBdr>
            <w:top w:val="none" w:sz="0" w:space="0" w:color="auto"/>
            <w:left w:val="none" w:sz="0" w:space="0" w:color="auto"/>
            <w:bottom w:val="none" w:sz="0" w:space="0" w:color="auto"/>
            <w:right w:val="none" w:sz="0" w:space="0" w:color="auto"/>
          </w:divBdr>
        </w:div>
        <w:div w:id="243926240">
          <w:marLeft w:val="0"/>
          <w:marRight w:val="0"/>
          <w:marTop w:val="0"/>
          <w:marBottom w:val="0"/>
          <w:divBdr>
            <w:top w:val="none" w:sz="0" w:space="0" w:color="auto"/>
            <w:left w:val="none" w:sz="0" w:space="0" w:color="auto"/>
            <w:bottom w:val="none" w:sz="0" w:space="0" w:color="auto"/>
            <w:right w:val="none" w:sz="0" w:space="0" w:color="auto"/>
          </w:divBdr>
        </w:div>
        <w:div w:id="469589965">
          <w:marLeft w:val="0"/>
          <w:marRight w:val="0"/>
          <w:marTop w:val="0"/>
          <w:marBottom w:val="0"/>
          <w:divBdr>
            <w:top w:val="none" w:sz="0" w:space="0" w:color="auto"/>
            <w:left w:val="none" w:sz="0" w:space="0" w:color="auto"/>
            <w:bottom w:val="none" w:sz="0" w:space="0" w:color="auto"/>
            <w:right w:val="none" w:sz="0" w:space="0" w:color="auto"/>
          </w:divBdr>
        </w:div>
        <w:div w:id="1812481173">
          <w:marLeft w:val="0"/>
          <w:marRight w:val="0"/>
          <w:marTop w:val="0"/>
          <w:marBottom w:val="0"/>
          <w:divBdr>
            <w:top w:val="none" w:sz="0" w:space="0" w:color="auto"/>
            <w:left w:val="none" w:sz="0" w:space="0" w:color="auto"/>
            <w:bottom w:val="none" w:sz="0" w:space="0" w:color="auto"/>
            <w:right w:val="none" w:sz="0" w:space="0" w:color="auto"/>
          </w:divBdr>
        </w:div>
        <w:div w:id="683555037">
          <w:marLeft w:val="0"/>
          <w:marRight w:val="0"/>
          <w:marTop w:val="0"/>
          <w:marBottom w:val="0"/>
          <w:divBdr>
            <w:top w:val="none" w:sz="0" w:space="0" w:color="auto"/>
            <w:left w:val="none" w:sz="0" w:space="0" w:color="auto"/>
            <w:bottom w:val="none" w:sz="0" w:space="0" w:color="auto"/>
            <w:right w:val="none" w:sz="0" w:space="0" w:color="auto"/>
          </w:divBdr>
        </w:div>
        <w:div w:id="2116707947">
          <w:marLeft w:val="0"/>
          <w:marRight w:val="0"/>
          <w:marTop w:val="0"/>
          <w:marBottom w:val="0"/>
          <w:divBdr>
            <w:top w:val="none" w:sz="0" w:space="0" w:color="auto"/>
            <w:left w:val="none" w:sz="0" w:space="0" w:color="auto"/>
            <w:bottom w:val="none" w:sz="0" w:space="0" w:color="auto"/>
            <w:right w:val="none" w:sz="0" w:space="0" w:color="auto"/>
          </w:divBdr>
        </w:div>
        <w:div w:id="794718743">
          <w:marLeft w:val="0"/>
          <w:marRight w:val="0"/>
          <w:marTop w:val="0"/>
          <w:marBottom w:val="0"/>
          <w:divBdr>
            <w:top w:val="none" w:sz="0" w:space="0" w:color="auto"/>
            <w:left w:val="none" w:sz="0" w:space="0" w:color="auto"/>
            <w:bottom w:val="none" w:sz="0" w:space="0" w:color="auto"/>
            <w:right w:val="none" w:sz="0" w:space="0" w:color="auto"/>
          </w:divBdr>
        </w:div>
        <w:div w:id="402290584">
          <w:marLeft w:val="0"/>
          <w:marRight w:val="0"/>
          <w:marTop w:val="0"/>
          <w:marBottom w:val="0"/>
          <w:divBdr>
            <w:top w:val="none" w:sz="0" w:space="0" w:color="auto"/>
            <w:left w:val="none" w:sz="0" w:space="0" w:color="auto"/>
            <w:bottom w:val="none" w:sz="0" w:space="0" w:color="auto"/>
            <w:right w:val="none" w:sz="0" w:space="0" w:color="auto"/>
          </w:divBdr>
        </w:div>
        <w:div w:id="511528386">
          <w:marLeft w:val="0"/>
          <w:marRight w:val="0"/>
          <w:marTop w:val="0"/>
          <w:marBottom w:val="0"/>
          <w:divBdr>
            <w:top w:val="none" w:sz="0" w:space="0" w:color="auto"/>
            <w:left w:val="none" w:sz="0" w:space="0" w:color="auto"/>
            <w:bottom w:val="none" w:sz="0" w:space="0" w:color="auto"/>
            <w:right w:val="none" w:sz="0" w:space="0" w:color="auto"/>
          </w:divBdr>
        </w:div>
        <w:div w:id="452752403">
          <w:marLeft w:val="0"/>
          <w:marRight w:val="0"/>
          <w:marTop w:val="0"/>
          <w:marBottom w:val="0"/>
          <w:divBdr>
            <w:top w:val="none" w:sz="0" w:space="0" w:color="auto"/>
            <w:left w:val="none" w:sz="0" w:space="0" w:color="auto"/>
            <w:bottom w:val="none" w:sz="0" w:space="0" w:color="auto"/>
            <w:right w:val="none" w:sz="0" w:space="0" w:color="auto"/>
          </w:divBdr>
        </w:div>
        <w:div w:id="696540768">
          <w:marLeft w:val="0"/>
          <w:marRight w:val="0"/>
          <w:marTop w:val="0"/>
          <w:marBottom w:val="0"/>
          <w:divBdr>
            <w:top w:val="none" w:sz="0" w:space="0" w:color="auto"/>
            <w:left w:val="none" w:sz="0" w:space="0" w:color="auto"/>
            <w:bottom w:val="none" w:sz="0" w:space="0" w:color="auto"/>
            <w:right w:val="none" w:sz="0" w:space="0" w:color="auto"/>
          </w:divBdr>
        </w:div>
        <w:div w:id="864251707">
          <w:marLeft w:val="0"/>
          <w:marRight w:val="0"/>
          <w:marTop w:val="0"/>
          <w:marBottom w:val="0"/>
          <w:divBdr>
            <w:top w:val="none" w:sz="0" w:space="0" w:color="auto"/>
            <w:left w:val="none" w:sz="0" w:space="0" w:color="auto"/>
            <w:bottom w:val="none" w:sz="0" w:space="0" w:color="auto"/>
            <w:right w:val="none" w:sz="0" w:space="0" w:color="auto"/>
          </w:divBdr>
        </w:div>
        <w:div w:id="1523127118">
          <w:marLeft w:val="0"/>
          <w:marRight w:val="0"/>
          <w:marTop w:val="0"/>
          <w:marBottom w:val="0"/>
          <w:divBdr>
            <w:top w:val="none" w:sz="0" w:space="0" w:color="auto"/>
            <w:left w:val="none" w:sz="0" w:space="0" w:color="auto"/>
            <w:bottom w:val="none" w:sz="0" w:space="0" w:color="auto"/>
            <w:right w:val="none" w:sz="0" w:space="0" w:color="auto"/>
          </w:divBdr>
        </w:div>
        <w:div w:id="440102936">
          <w:marLeft w:val="0"/>
          <w:marRight w:val="0"/>
          <w:marTop w:val="0"/>
          <w:marBottom w:val="0"/>
          <w:divBdr>
            <w:top w:val="none" w:sz="0" w:space="0" w:color="auto"/>
            <w:left w:val="none" w:sz="0" w:space="0" w:color="auto"/>
            <w:bottom w:val="none" w:sz="0" w:space="0" w:color="auto"/>
            <w:right w:val="none" w:sz="0" w:space="0" w:color="auto"/>
          </w:divBdr>
        </w:div>
        <w:div w:id="22219206">
          <w:marLeft w:val="0"/>
          <w:marRight w:val="0"/>
          <w:marTop w:val="0"/>
          <w:marBottom w:val="0"/>
          <w:divBdr>
            <w:top w:val="none" w:sz="0" w:space="0" w:color="auto"/>
            <w:left w:val="none" w:sz="0" w:space="0" w:color="auto"/>
            <w:bottom w:val="none" w:sz="0" w:space="0" w:color="auto"/>
            <w:right w:val="none" w:sz="0" w:space="0" w:color="auto"/>
          </w:divBdr>
        </w:div>
        <w:div w:id="1767337669">
          <w:marLeft w:val="0"/>
          <w:marRight w:val="0"/>
          <w:marTop w:val="0"/>
          <w:marBottom w:val="0"/>
          <w:divBdr>
            <w:top w:val="none" w:sz="0" w:space="0" w:color="auto"/>
            <w:left w:val="none" w:sz="0" w:space="0" w:color="auto"/>
            <w:bottom w:val="none" w:sz="0" w:space="0" w:color="auto"/>
            <w:right w:val="none" w:sz="0" w:space="0" w:color="auto"/>
          </w:divBdr>
        </w:div>
        <w:div w:id="855342533">
          <w:marLeft w:val="0"/>
          <w:marRight w:val="0"/>
          <w:marTop w:val="0"/>
          <w:marBottom w:val="0"/>
          <w:divBdr>
            <w:top w:val="none" w:sz="0" w:space="0" w:color="auto"/>
            <w:left w:val="none" w:sz="0" w:space="0" w:color="auto"/>
            <w:bottom w:val="none" w:sz="0" w:space="0" w:color="auto"/>
            <w:right w:val="none" w:sz="0" w:space="0" w:color="auto"/>
          </w:divBdr>
        </w:div>
        <w:div w:id="674262836">
          <w:marLeft w:val="0"/>
          <w:marRight w:val="0"/>
          <w:marTop w:val="0"/>
          <w:marBottom w:val="0"/>
          <w:divBdr>
            <w:top w:val="none" w:sz="0" w:space="0" w:color="auto"/>
            <w:left w:val="none" w:sz="0" w:space="0" w:color="auto"/>
            <w:bottom w:val="none" w:sz="0" w:space="0" w:color="auto"/>
            <w:right w:val="none" w:sz="0" w:space="0" w:color="auto"/>
          </w:divBdr>
        </w:div>
        <w:div w:id="1210846887">
          <w:marLeft w:val="0"/>
          <w:marRight w:val="0"/>
          <w:marTop w:val="0"/>
          <w:marBottom w:val="0"/>
          <w:divBdr>
            <w:top w:val="none" w:sz="0" w:space="0" w:color="auto"/>
            <w:left w:val="none" w:sz="0" w:space="0" w:color="auto"/>
            <w:bottom w:val="none" w:sz="0" w:space="0" w:color="auto"/>
            <w:right w:val="none" w:sz="0" w:space="0" w:color="auto"/>
          </w:divBdr>
        </w:div>
        <w:div w:id="780609504">
          <w:marLeft w:val="0"/>
          <w:marRight w:val="0"/>
          <w:marTop w:val="0"/>
          <w:marBottom w:val="0"/>
          <w:divBdr>
            <w:top w:val="none" w:sz="0" w:space="0" w:color="auto"/>
            <w:left w:val="none" w:sz="0" w:space="0" w:color="auto"/>
            <w:bottom w:val="none" w:sz="0" w:space="0" w:color="auto"/>
            <w:right w:val="none" w:sz="0" w:space="0" w:color="auto"/>
          </w:divBdr>
        </w:div>
        <w:div w:id="1630747560">
          <w:marLeft w:val="0"/>
          <w:marRight w:val="0"/>
          <w:marTop w:val="0"/>
          <w:marBottom w:val="0"/>
          <w:divBdr>
            <w:top w:val="none" w:sz="0" w:space="0" w:color="auto"/>
            <w:left w:val="none" w:sz="0" w:space="0" w:color="auto"/>
            <w:bottom w:val="none" w:sz="0" w:space="0" w:color="auto"/>
            <w:right w:val="none" w:sz="0" w:space="0" w:color="auto"/>
          </w:divBdr>
        </w:div>
        <w:div w:id="737216316">
          <w:marLeft w:val="0"/>
          <w:marRight w:val="0"/>
          <w:marTop w:val="0"/>
          <w:marBottom w:val="0"/>
          <w:divBdr>
            <w:top w:val="none" w:sz="0" w:space="0" w:color="auto"/>
            <w:left w:val="none" w:sz="0" w:space="0" w:color="auto"/>
            <w:bottom w:val="none" w:sz="0" w:space="0" w:color="auto"/>
            <w:right w:val="none" w:sz="0" w:space="0" w:color="auto"/>
          </w:divBdr>
        </w:div>
        <w:div w:id="43797412">
          <w:marLeft w:val="0"/>
          <w:marRight w:val="0"/>
          <w:marTop w:val="0"/>
          <w:marBottom w:val="0"/>
          <w:divBdr>
            <w:top w:val="none" w:sz="0" w:space="0" w:color="auto"/>
            <w:left w:val="none" w:sz="0" w:space="0" w:color="auto"/>
            <w:bottom w:val="none" w:sz="0" w:space="0" w:color="auto"/>
            <w:right w:val="none" w:sz="0" w:space="0" w:color="auto"/>
          </w:divBdr>
        </w:div>
        <w:div w:id="1836603473">
          <w:marLeft w:val="0"/>
          <w:marRight w:val="0"/>
          <w:marTop w:val="0"/>
          <w:marBottom w:val="0"/>
          <w:divBdr>
            <w:top w:val="none" w:sz="0" w:space="0" w:color="auto"/>
            <w:left w:val="none" w:sz="0" w:space="0" w:color="auto"/>
            <w:bottom w:val="none" w:sz="0" w:space="0" w:color="auto"/>
            <w:right w:val="none" w:sz="0" w:space="0" w:color="auto"/>
          </w:divBdr>
        </w:div>
        <w:div w:id="1083575788">
          <w:marLeft w:val="0"/>
          <w:marRight w:val="0"/>
          <w:marTop w:val="0"/>
          <w:marBottom w:val="0"/>
          <w:divBdr>
            <w:top w:val="none" w:sz="0" w:space="0" w:color="auto"/>
            <w:left w:val="none" w:sz="0" w:space="0" w:color="auto"/>
            <w:bottom w:val="none" w:sz="0" w:space="0" w:color="auto"/>
            <w:right w:val="none" w:sz="0" w:space="0" w:color="auto"/>
          </w:divBdr>
        </w:div>
        <w:div w:id="642468683">
          <w:marLeft w:val="0"/>
          <w:marRight w:val="0"/>
          <w:marTop w:val="0"/>
          <w:marBottom w:val="0"/>
          <w:divBdr>
            <w:top w:val="none" w:sz="0" w:space="0" w:color="auto"/>
            <w:left w:val="none" w:sz="0" w:space="0" w:color="auto"/>
            <w:bottom w:val="none" w:sz="0" w:space="0" w:color="auto"/>
            <w:right w:val="none" w:sz="0" w:space="0" w:color="auto"/>
          </w:divBdr>
        </w:div>
        <w:div w:id="440147012">
          <w:marLeft w:val="0"/>
          <w:marRight w:val="0"/>
          <w:marTop w:val="0"/>
          <w:marBottom w:val="0"/>
          <w:divBdr>
            <w:top w:val="none" w:sz="0" w:space="0" w:color="auto"/>
            <w:left w:val="none" w:sz="0" w:space="0" w:color="auto"/>
            <w:bottom w:val="none" w:sz="0" w:space="0" w:color="auto"/>
            <w:right w:val="none" w:sz="0" w:space="0" w:color="auto"/>
          </w:divBdr>
        </w:div>
        <w:div w:id="1932349339">
          <w:marLeft w:val="0"/>
          <w:marRight w:val="0"/>
          <w:marTop w:val="0"/>
          <w:marBottom w:val="0"/>
          <w:divBdr>
            <w:top w:val="none" w:sz="0" w:space="0" w:color="auto"/>
            <w:left w:val="none" w:sz="0" w:space="0" w:color="auto"/>
            <w:bottom w:val="none" w:sz="0" w:space="0" w:color="auto"/>
            <w:right w:val="none" w:sz="0" w:space="0" w:color="auto"/>
          </w:divBdr>
        </w:div>
        <w:div w:id="208147118">
          <w:marLeft w:val="0"/>
          <w:marRight w:val="0"/>
          <w:marTop w:val="0"/>
          <w:marBottom w:val="0"/>
          <w:divBdr>
            <w:top w:val="none" w:sz="0" w:space="0" w:color="auto"/>
            <w:left w:val="none" w:sz="0" w:space="0" w:color="auto"/>
            <w:bottom w:val="none" w:sz="0" w:space="0" w:color="auto"/>
            <w:right w:val="none" w:sz="0" w:space="0" w:color="auto"/>
          </w:divBdr>
        </w:div>
        <w:div w:id="762871632">
          <w:marLeft w:val="0"/>
          <w:marRight w:val="0"/>
          <w:marTop w:val="0"/>
          <w:marBottom w:val="0"/>
          <w:divBdr>
            <w:top w:val="none" w:sz="0" w:space="0" w:color="auto"/>
            <w:left w:val="none" w:sz="0" w:space="0" w:color="auto"/>
            <w:bottom w:val="none" w:sz="0" w:space="0" w:color="auto"/>
            <w:right w:val="none" w:sz="0" w:space="0" w:color="auto"/>
          </w:divBdr>
        </w:div>
        <w:div w:id="1045107492">
          <w:marLeft w:val="0"/>
          <w:marRight w:val="0"/>
          <w:marTop w:val="0"/>
          <w:marBottom w:val="0"/>
          <w:divBdr>
            <w:top w:val="none" w:sz="0" w:space="0" w:color="auto"/>
            <w:left w:val="none" w:sz="0" w:space="0" w:color="auto"/>
            <w:bottom w:val="none" w:sz="0" w:space="0" w:color="auto"/>
            <w:right w:val="none" w:sz="0" w:space="0" w:color="auto"/>
          </w:divBdr>
        </w:div>
        <w:div w:id="1263953775">
          <w:marLeft w:val="0"/>
          <w:marRight w:val="0"/>
          <w:marTop w:val="0"/>
          <w:marBottom w:val="0"/>
          <w:divBdr>
            <w:top w:val="none" w:sz="0" w:space="0" w:color="auto"/>
            <w:left w:val="none" w:sz="0" w:space="0" w:color="auto"/>
            <w:bottom w:val="none" w:sz="0" w:space="0" w:color="auto"/>
            <w:right w:val="none" w:sz="0" w:space="0" w:color="auto"/>
          </w:divBdr>
        </w:div>
        <w:div w:id="869495542">
          <w:marLeft w:val="0"/>
          <w:marRight w:val="0"/>
          <w:marTop w:val="0"/>
          <w:marBottom w:val="0"/>
          <w:divBdr>
            <w:top w:val="none" w:sz="0" w:space="0" w:color="auto"/>
            <w:left w:val="none" w:sz="0" w:space="0" w:color="auto"/>
            <w:bottom w:val="none" w:sz="0" w:space="0" w:color="auto"/>
            <w:right w:val="none" w:sz="0" w:space="0" w:color="auto"/>
          </w:divBdr>
        </w:div>
        <w:div w:id="1866362243">
          <w:marLeft w:val="0"/>
          <w:marRight w:val="0"/>
          <w:marTop w:val="0"/>
          <w:marBottom w:val="0"/>
          <w:divBdr>
            <w:top w:val="none" w:sz="0" w:space="0" w:color="auto"/>
            <w:left w:val="none" w:sz="0" w:space="0" w:color="auto"/>
            <w:bottom w:val="none" w:sz="0" w:space="0" w:color="auto"/>
            <w:right w:val="none" w:sz="0" w:space="0" w:color="auto"/>
          </w:divBdr>
        </w:div>
        <w:div w:id="1703246839">
          <w:marLeft w:val="0"/>
          <w:marRight w:val="0"/>
          <w:marTop w:val="0"/>
          <w:marBottom w:val="0"/>
          <w:divBdr>
            <w:top w:val="none" w:sz="0" w:space="0" w:color="auto"/>
            <w:left w:val="none" w:sz="0" w:space="0" w:color="auto"/>
            <w:bottom w:val="none" w:sz="0" w:space="0" w:color="auto"/>
            <w:right w:val="none" w:sz="0" w:space="0" w:color="auto"/>
          </w:divBdr>
        </w:div>
        <w:div w:id="1620800448">
          <w:marLeft w:val="0"/>
          <w:marRight w:val="0"/>
          <w:marTop w:val="0"/>
          <w:marBottom w:val="0"/>
          <w:divBdr>
            <w:top w:val="none" w:sz="0" w:space="0" w:color="auto"/>
            <w:left w:val="none" w:sz="0" w:space="0" w:color="auto"/>
            <w:bottom w:val="none" w:sz="0" w:space="0" w:color="auto"/>
            <w:right w:val="none" w:sz="0" w:space="0" w:color="auto"/>
          </w:divBdr>
        </w:div>
        <w:div w:id="899369946">
          <w:marLeft w:val="0"/>
          <w:marRight w:val="0"/>
          <w:marTop w:val="0"/>
          <w:marBottom w:val="0"/>
          <w:divBdr>
            <w:top w:val="none" w:sz="0" w:space="0" w:color="auto"/>
            <w:left w:val="none" w:sz="0" w:space="0" w:color="auto"/>
            <w:bottom w:val="none" w:sz="0" w:space="0" w:color="auto"/>
            <w:right w:val="none" w:sz="0" w:space="0" w:color="auto"/>
          </w:divBdr>
        </w:div>
        <w:div w:id="193740075">
          <w:marLeft w:val="0"/>
          <w:marRight w:val="0"/>
          <w:marTop w:val="0"/>
          <w:marBottom w:val="0"/>
          <w:divBdr>
            <w:top w:val="none" w:sz="0" w:space="0" w:color="auto"/>
            <w:left w:val="none" w:sz="0" w:space="0" w:color="auto"/>
            <w:bottom w:val="none" w:sz="0" w:space="0" w:color="auto"/>
            <w:right w:val="none" w:sz="0" w:space="0" w:color="auto"/>
          </w:divBdr>
        </w:div>
        <w:div w:id="833645524">
          <w:marLeft w:val="0"/>
          <w:marRight w:val="0"/>
          <w:marTop w:val="0"/>
          <w:marBottom w:val="0"/>
          <w:divBdr>
            <w:top w:val="none" w:sz="0" w:space="0" w:color="auto"/>
            <w:left w:val="none" w:sz="0" w:space="0" w:color="auto"/>
            <w:bottom w:val="none" w:sz="0" w:space="0" w:color="auto"/>
            <w:right w:val="none" w:sz="0" w:space="0" w:color="auto"/>
          </w:divBdr>
        </w:div>
        <w:div w:id="1171987787">
          <w:marLeft w:val="0"/>
          <w:marRight w:val="0"/>
          <w:marTop w:val="0"/>
          <w:marBottom w:val="0"/>
          <w:divBdr>
            <w:top w:val="none" w:sz="0" w:space="0" w:color="auto"/>
            <w:left w:val="none" w:sz="0" w:space="0" w:color="auto"/>
            <w:bottom w:val="none" w:sz="0" w:space="0" w:color="auto"/>
            <w:right w:val="none" w:sz="0" w:space="0" w:color="auto"/>
          </w:divBdr>
        </w:div>
        <w:div w:id="1754204693">
          <w:marLeft w:val="0"/>
          <w:marRight w:val="0"/>
          <w:marTop w:val="0"/>
          <w:marBottom w:val="0"/>
          <w:divBdr>
            <w:top w:val="none" w:sz="0" w:space="0" w:color="auto"/>
            <w:left w:val="none" w:sz="0" w:space="0" w:color="auto"/>
            <w:bottom w:val="none" w:sz="0" w:space="0" w:color="auto"/>
            <w:right w:val="none" w:sz="0" w:space="0" w:color="auto"/>
          </w:divBdr>
        </w:div>
        <w:div w:id="1523207144">
          <w:marLeft w:val="0"/>
          <w:marRight w:val="0"/>
          <w:marTop w:val="0"/>
          <w:marBottom w:val="0"/>
          <w:divBdr>
            <w:top w:val="none" w:sz="0" w:space="0" w:color="auto"/>
            <w:left w:val="none" w:sz="0" w:space="0" w:color="auto"/>
            <w:bottom w:val="none" w:sz="0" w:space="0" w:color="auto"/>
            <w:right w:val="none" w:sz="0" w:space="0" w:color="auto"/>
          </w:divBdr>
        </w:div>
        <w:div w:id="291792379">
          <w:marLeft w:val="0"/>
          <w:marRight w:val="0"/>
          <w:marTop w:val="0"/>
          <w:marBottom w:val="0"/>
          <w:divBdr>
            <w:top w:val="none" w:sz="0" w:space="0" w:color="auto"/>
            <w:left w:val="none" w:sz="0" w:space="0" w:color="auto"/>
            <w:bottom w:val="none" w:sz="0" w:space="0" w:color="auto"/>
            <w:right w:val="none" w:sz="0" w:space="0" w:color="auto"/>
          </w:divBdr>
        </w:div>
        <w:div w:id="1893269546">
          <w:marLeft w:val="0"/>
          <w:marRight w:val="0"/>
          <w:marTop w:val="0"/>
          <w:marBottom w:val="0"/>
          <w:divBdr>
            <w:top w:val="none" w:sz="0" w:space="0" w:color="auto"/>
            <w:left w:val="none" w:sz="0" w:space="0" w:color="auto"/>
            <w:bottom w:val="none" w:sz="0" w:space="0" w:color="auto"/>
            <w:right w:val="none" w:sz="0" w:space="0" w:color="auto"/>
          </w:divBdr>
        </w:div>
        <w:div w:id="1137793916">
          <w:marLeft w:val="0"/>
          <w:marRight w:val="0"/>
          <w:marTop w:val="0"/>
          <w:marBottom w:val="0"/>
          <w:divBdr>
            <w:top w:val="none" w:sz="0" w:space="0" w:color="auto"/>
            <w:left w:val="none" w:sz="0" w:space="0" w:color="auto"/>
            <w:bottom w:val="none" w:sz="0" w:space="0" w:color="auto"/>
            <w:right w:val="none" w:sz="0" w:space="0" w:color="auto"/>
          </w:divBdr>
        </w:div>
        <w:div w:id="1279871619">
          <w:marLeft w:val="0"/>
          <w:marRight w:val="0"/>
          <w:marTop w:val="0"/>
          <w:marBottom w:val="0"/>
          <w:divBdr>
            <w:top w:val="none" w:sz="0" w:space="0" w:color="auto"/>
            <w:left w:val="none" w:sz="0" w:space="0" w:color="auto"/>
            <w:bottom w:val="none" w:sz="0" w:space="0" w:color="auto"/>
            <w:right w:val="none" w:sz="0" w:space="0" w:color="auto"/>
          </w:divBdr>
        </w:div>
        <w:div w:id="565921550">
          <w:marLeft w:val="0"/>
          <w:marRight w:val="0"/>
          <w:marTop w:val="0"/>
          <w:marBottom w:val="0"/>
          <w:divBdr>
            <w:top w:val="none" w:sz="0" w:space="0" w:color="auto"/>
            <w:left w:val="none" w:sz="0" w:space="0" w:color="auto"/>
            <w:bottom w:val="none" w:sz="0" w:space="0" w:color="auto"/>
            <w:right w:val="none" w:sz="0" w:space="0" w:color="auto"/>
          </w:divBdr>
        </w:div>
        <w:div w:id="148209456">
          <w:marLeft w:val="0"/>
          <w:marRight w:val="0"/>
          <w:marTop w:val="0"/>
          <w:marBottom w:val="0"/>
          <w:divBdr>
            <w:top w:val="none" w:sz="0" w:space="0" w:color="auto"/>
            <w:left w:val="none" w:sz="0" w:space="0" w:color="auto"/>
            <w:bottom w:val="none" w:sz="0" w:space="0" w:color="auto"/>
            <w:right w:val="none" w:sz="0" w:space="0" w:color="auto"/>
          </w:divBdr>
        </w:div>
        <w:div w:id="5178225">
          <w:marLeft w:val="0"/>
          <w:marRight w:val="0"/>
          <w:marTop w:val="0"/>
          <w:marBottom w:val="0"/>
          <w:divBdr>
            <w:top w:val="none" w:sz="0" w:space="0" w:color="auto"/>
            <w:left w:val="none" w:sz="0" w:space="0" w:color="auto"/>
            <w:bottom w:val="none" w:sz="0" w:space="0" w:color="auto"/>
            <w:right w:val="none" w:sz="0" w:space="0" w:color="auto"/>
          </w:divBdr>
        </w:div>
        <w:div w:id="511184346">
          <w:marLeft w:val="0"/>
          <w:marRight w:val="0"/>
          <w:marTop w:val="0"/>
          <w:marBottom w:val="0"/>
          <w:divBdr>
            <w:top w:val="none" w:sz="0" w:space="0" w:color="auto"/>
            <w:left w:val="none" w:sz="0" w:space="0" w:color="auto"/>
            <w:bottom w:val="none" w:sz="0" w:space="0" w:color="auto"/>
            <w:right w:val="none" w:sz="0" w:space="0" w:color="auto"/>
          </w:divBdr>
        </w:div>
        <w:div w:id="1871409995">
          <w:marLeft w:val="0"/>
          <w:marRight w:val="0"/>
          <w:marTop w:val="0"/>
          <w:marBottom w:val="0"/>
          <w:divBdr>
            <w:top w:val="none" w:sz="0" w:space="0" w:color="auto"/>
            <w:left w:val="none" w:sz="0" w:space="0" w:color="auto"/>
            <w:bottom w:val="none" w:sz="0" w:space="0" w:color="auto"/>
            <w:right w:val="none" w:sz="0" w:space="0" w:color="auto"/>
          </w:divBdr>
        </w:div>
        <w:div w:id="997031896">
          <w:marLeft w:val="0"/>
          <w:marRight w:val="0"/>
          <w:marTop w:val="0"/>
          <w:marBottom w:val="0"/>
          <w:divBdr>
            <w:top w:val="none" w:sz="0" w:space="0" w:color="auto"/>
            <w:left w:val="none" w:sz="0" w:space="0" w:color="auto"/>
            <w:bottom w:val="none" w:sz="0" w:space="0" w:color="auto"/>
            <w:right w:val="none" w:sz="0" w:space="0" w:color="auto"/>
          </w:divBdr>
        </w:div>
        <w:div w:id="975523975">
          <w:marLeft w:val="0"/>
          <w:marRight w:val="0"/>
          <w:marTop w:val="0"/>
          <w:marBottom w:val="0"/>
          <w:divBdr>
            <w:top w:val="none" w:sz="0" w:space="0" w:color="auto"/>
            <w:left w:val="none" w:sz="0" w:space="0" w:color="auto"/>
            <w:bottom w:val="none" w:sz="0" w:space="0" w:color="auto"/>
            <w:right w:val="none" w:sz="0" w:space="0" w:color="auto"/>
          </w:divBdr>
        </w:div>
        <w:div w:id="1847018692">
          <w:marLeft w:val="0"/>
          <w:marRight w:val="0"/>
          <w:marTop w:val="0"/>
          <w:marBottom w:val="0"/>
          <w:divBdr>
            <w:top w:val="none" w:sz="0" w:space="0" w:color="auto"/>
            <w:left w:val="none" w:sz="0" w:space="0" w:color="auto"/>
            <w:bottom w:val="none" w:sz="0" w:space="0" w:color="auto"/>
            <w:right w:val="none" w:sz="0" w:space="0" w:color="auto"/>
          </w:divBdr>
        </w:div>
        <w:div w:id="573204663">
          <w:marLeft w:val="0"/>
          <w:marRight w:val="0"/>
          <w:marTop w:val="0"/>
          <w:marBottom w:val="0"/>
          <w:divBdr>
            <w:top w:val="none" w:sz="0" w:space="0" w:color="auto"/>
            <w:left w:val="none" w:sz="0" w:space="0" w:color="auto"/>
            <w:bottom w:val="none" w:sz="0" w:space="0" w:color="auto"/>
            <w:right w:val="none" w:sz="0" w:space="0" w:color="auto"/>
          </w:divBdr>
        </w:div>
        <w:div w:id="1656300817">
          <w:marLeft w:val="0"/>
          <w:marRight w:val="0"/>
          <w:marTop w:val="0"/>
          <w:marBottom w:val="0"/>
          <w:divBdr>
            <w:top w:val="none" w:sz="0" w:space="0" w:color="auto"/>
            <w:left w:val="none" w:sz="0" w:space="0" w:color="auto"/>
            <w:bottom w:val="none" w:sz="0" w:space="0" w:color="auto"/>
            <w:right w:val="none" w:sz="0" w:space="0" w:color="auto"/>
          </w:divBdr>
        </w:div>
        <w:div w:id="298342207">
          <w:marLeft w:val="0"/>
          <w:marRight w:val="0"/>
          <w:marTop w:val="0"/>
          <w:marBottom w:val="0"/>
          <w:divBdr>
            <w:top w:val="none" w:sz="0" w:space="0" w:color="auto"/>
            <w:left w:val="none" w:sz="0" w:space="0" w:color="auto"/>
            <w:bottom w:val="none" w:sz="0" w:space="0" w:color="auto"/>
            <w:right w:val="none" w:sz="0" w:space="0" w:color="auto"/>
          </w:divBdr>
        </w:div>
        <w:div w:id="486633098">
          <w:marLeft w:val="0"/>
          <w:marRight w:val="0"/>
          <w:marTop w:val="0"/>
          <w:marBottom w:val="0"/>
          <w:divBdr>
            <w:top w:val="none" w:sz="0" w:space="0" w:color="auto"/>
            <w:left w:val="none" w:sz="0" w:space="0" w:color="auto"/>
            <w:bottom w:val="none" w:sz="0" w:space="0" w:color="auto"/>
            <w:right w:val="none" w:sz="0" w:space="0" w:color="auto"/>
          </w:divBdr>
        </w:div>
        <w:div w:id="1184631862">
          <w:marLeft w:val="0"/>
          <w:marRight w:val="0"/>
          <w:marTop w:val="0"/>
          <w:marBottom w:val="0"/>
          <w:divBdr>
            <w:top w:val="none" w:sz="0" w:space="0" w:color="auto"/>
            <w:left w:val="none" w:sz="0" w:space="0" w:color="auto"/>
            <w:bottom w:val="none" w:sz="0" w:space="0" w:color="auto"/>
            <w:right w:val="none" w:sz="0" w:space="0" w:color="auto"/>
          </w:divBdr>
        </w:div>
        <w:div w:id="49426207">
          <w:marLeft w:val="0"/>
          <w:marRight w:val="0"/>
          <w:marTop w:val="0"/>
          <w:marBottom w:val="0"/>
          <w:divBdr>
            <w:top w:val="none" w:sz="0" w:space="0" w:color="auto"/>
            <w:left w:val="none" w:sz="0" w:space="0" w:color="auto"/>
            <w:bottom w:val="none" w:sz="0" w:space="0" w:color="auto"/>
            <w:right w:val="none" w:sz="0" w:space="0" w:color="auto"/>
          </w:divBdr>
        </w:div>
        <w:div w:id="1528330530">
          <w:marLeft w:val="0"/>
          <w:marRight w:val="0"/>
          <w:marTop w:val="0"/>
          <w:marBottom w:val="0"/>
          <w:divBdr>
            <w:top w:val="none" w:sz="0" w:space="0" w:color="auto"/>
            <w:left w:val="none" w:sz="0" w:space="0" w:color="auto"/>
            <w:bottom w:val="none" w:sz="0" w:space="0" w:color="auto"/>
            <w:right w:val="none" w:sz="0" w:space="0" w:color="auto"/>
          </w:divBdr>
        </w:div>
        <w:div w:id="1127743684">
          <w:marLeft w:val="0"/>
          <w:marRight w:val="0"/>
          <w:marTop w:val="0"/>
          <w:marBottom w:val="0"/>
          <w:divBdr>
            <w:top w:val="none" w:sz="0" w:space="0" w:color="auto"/>
            <w:left w:val="none" w:sz="0" w:space="0" w:color="auto"/>
            <w:bottom w:val="none" w:sz="0" w:space="0" w:color="auto"/>
            <w:right w:val="none" w:sz="0" w:space="0" w:color="auto"/>
          </w:divBdr>
        </w:div>
        <w:div w:id="1567760710">
          <w:marLeft w:val="0"/>
          <w:marRight w:val="0"/>
          <w:marTop w:val="0"/>
          <w:marBottom w:val="0"/>
          <w:divBdr>
            <w:top w:val="none" w:sz="0" w:space="0" w:color="auto"/>
            <w:left w:val="none" w:sz="0" w:space="0" w:color="auto"/>
            <w:bottom w:val="none" w:sz="0" w:space="0" w:color="auto"/>
            <w:right w:val="none" w:sz="0" w:space="0" w:color="auto"/>
          </w:divBdr>
        </w:div>
        <w:div w:id="143084639">
          <w:marLeft w:val="0"/>
          <w:marRight w:val="0"/>
          <w:marTop w:val="0"/>
          <w:marBottom w:val="0"/>
          <w:divBdr>
            <w:top w:val="none" w:sz="0" w:space="0" w:color="auto"/>
            <w:left w:val="none" w:sz="0" w:space="0" w:color="auto"/>
            <w:bottom w:val="none" w:sz="0" w:space="0" w:color="auto"/>
            <w:right w:val="none" w:sz="0" w:space="0" w:color="auto"/>
          </w:divBdr>
        </w:div>
        <w:div w:id="1694845533">
          <w:marLeft w:val="0"/>
          <w:marRight w:val="0"/>
          <w:marTop w:val="0"/>
          <w:marBottom w:val="0"/>
          <w:divBdr>
            <w:top w:val="none" w:sz="0" w:space="0" w:color="auto"/>
            <w:left w:val="none" w:sz="0" w:space="0" w:color="auto"/>
            <w:bottom w:val="none" w:sz="0" w:space="0" w:color="auto"/>
            <w:right w:val="none" w:sz="0" w:space="0" w:color="auto"/>
          </w:divBdr>
        </w:div>
        <w:div w:id="1621035965">
          <w:marLeft w:val="0"/>
          <w:marRight w:val="0"/>
          <w:marTop w:val="0"/>
          <w:marBottom w:val="0"/>
          <w:divBdr>
            <w:top w:val="none" w:sz="0" w:space="0" w:color="auto"/>
            <w:left w:val="none" w:sz="0" w:space="0" w:color="auto"/>
            <w:bottom w:val="none" w:sz="0" w:space="0" w:color="auto"/>
            <w:right w:val="none" w:sz="0" w:space="0" w:color="auto"/>
          </w:divBdr>
        </w:div>
        <w:div w:id="1701005098">
          <w:marLeft w:val="0"/>
          <w:marRight w:val="0"/>
          <w:marTop w:val="0"/>
          <w:marBottom w:val="0"/>
          <w:divBdr>
            <w:top w:val="none" w:sz="0" w:space="0" w:color="auto"/>
            <w:left w:val="none" w:sz="0" w:space="0" w:color="auto"/>
            <w:bottom w:val="none" w:sz="0" w:space="0" w:color="auto"/>
            <w:right w:val="none" w:sz="0" w:space="0" w:color="auto"/>
          </w:divBdr>
        </w:div>
        <w:div w:id="623080399">
          <w:marLeft w:val="0"/>
          <w:marRight w:val="0"/>
          <w:marTop w:val="0"/>
          <w:marBottom w:val="0"/>
          <w:divBdr>
            <w:top w:val="none" w:sz="0" w:space="0" w:color="auto"/>
            <w:left w:val="none" w:sz="0" w:space="0" w:color="auto"/>
            <w:bottom w:val="none" w:sz="0" w:space="0" w:color="auto"/>
            <w:right w:val="none" w:sz="0" w:space="0" w:color="auto"/>
          </w:divBdr>
        </w:div>
        <w:div w:id="1872299275">
          <w:marLeft w:val="0"/>
          <w:marRight w:val="0"/>
          <w:marTop w:val="0"/>
          <w:marBottom w:val="0"/>
          <w:divBdr>
            <w:top w:val="none" w:sz="0" w:space="0" w:color="auto"/>
            <w:left w:val="none" w:sz="0" w:space="0" w:color="auto"/>
            <w:bottom w:val="none" w:sz="0" w:space="0" w:color="auto"/>
            <w:right w:val="none" w:sz="0" w:space="0" w:color="auto"/>
          </w:divBdr>
        </w:div>
        <w:div w:id="1998529413">
          <w:marLeft w:val="0"/>
          <w:marRight w:val="0"/>
          <w:marTop w:val="0"/>
          <w:marBottom w:val="0"/>
          <w:divBdr>
            <w:top w:val="none" w:sz="0" w:space="0" w:color="auto"/>
            <w:left w:val="none" w:sz="0" w:space="0" w:color="auto"/>
            <w:bottom w:val="none" w:sz="0" w:space="0" w:color="auto"/>
            <w:right w:val="none" w:sz="0" w:space="0" w:color="auto"/>
          </w:divBdr>
        </w:div>
        <w:div w:id="1137533124">
          <w:marLeft w:val="0"/>
          <w:marRight w:val="0"/>
          <w:marTop w:val="0"/>
          <w:marBottom w:val="0"/>
          <w:divBdr>
            <w:top w:val="none" w:sz="0" w:space="0" w:color="auto"/>
            <w:left w:val="none" w:sz="0" w:space="0" w:color="auto"/>
            <w:bottom w:val="none" w:sz="0" w:space="0" w:color="auto"/>
            <w:right w:val="none" w:sz="0" w:space="0" w:color="auto"/>
          </w:divBdr>
        </w:div>
        <w:div w:id="1850412589">
          <w:marLeft w:val="0"/>
          <w:marRight w:val="0"/>
          <w:marTop w:val="0"/>
          <w:marBottom w:val="0"/>
          <w:divBdr>
            <w:top w:val="none" w:sz="0" w:space="0" w:color="auto"/>
            <w:left w:val="none" w:sz="0" w:space="0" w:color="auto"/>
            <w:bottom w:val="none" w:sz="0" w:space="0" w:color="auto"/>
            <w:right w:val="none" w:sz="0" w:space="0" w:color="auto"/>
          </w:divBdr>
        </w:div>
        <w:div w:id="1632706244">
          <w:marLeft w:val="0"/>
          <w:marRight w:val="0"/>
          <w:marTop w:val="0"/>
          <w:marBottom w:val="0"/>
          <w:divBdr>
            <w:top w:val="none" w:sz="0" w:space="0" w:color="auto"/>
            <w:left w:val="none" w:sz="0" w:space="0" w:color="auto"/>
            <w:bottom w:val="none" w:sz="0" w:space="0" w:color="auto"/>
            <w:right w:val="none" w:sz="0" w:space="0" w:color="auto"/>
          </w:divBdr>
        </w:div>
        <w:div w:id="1768188374">
          <w:marLeft w:val="0"/>
          <w:marRight w:val="0"/>
          <w:marTop w:val="0"/>
          <w:marBottom w:val="0"/>
          <w:divBdr>
            <w:top w:val="none" w:sz="0" w:space="0" w:color="auto"/>
            <w:left w:val="none" w:sz="0" w:space="0" w:color="auto"/>
            <w:bottom w:val="none" w:sz="0" w:space="0" w:color="auto"/>
            <w:right w:val="none" w:sz="0" w:space="0" w:color="auto"/>
          </w:divBdr>
        </w:div>
        <w:div w:id="1510367653">
          <w:marLeft w:val="0"/>
          <w:marRight w:val="0"/>
          <w:marTop w:val="0"/>
          <w:marBottom w:val="0"/>
          <w:divBdr>
            <w:top w:val="none" w:sz="0" w:space="0" w:color="auto"/>
            <w:left w:val="none" w:sz="0" w:space="0" w:color="auto"/>
            <w:bottom w:val="none" w:sz="0" w:space="0" w:color="auto"/>
            <w:right w:val="none" w:sz="0" w:space="0" w:color="auto"/>
          </w:divBdr>
        </w:div>
        <w:div w:id="528687199">
          <w:marLeft w:val="0"/>
          <w:marRight w:val="0"/>
          <w:marTop w:val="0"/>
          <w:marBottom w:val="0"/>
          <w:divBdr>
            <w:top w:val="none" w:sz="0" w:space="0" w:color="auto"/>
            <w:left w:val="none" w:sz="0" w:space="0" w:color="auto"/>
            <w:bottom w:val="none" w:sz="0" w:space="0" w:color="auto"/>
            <w:right w:val="none" w:sz="0" w:space="0" w:color="auto"/>
          </w:divBdr>
        </w:div>
        <w:div w:id="1826041849">
          <w:marLeft w:val="0"/>
          <w:marRight w:val="0"/>
          <w:marTop w:val="0"/>
          <w:marBottom w:val="0"/>
          <w:divBdr>
            <w:top w:val="none" w:sz="0" w:space="0" w:color="auto"/>
            <w:left w:val="none" w:sz="0" w:space="0" w:color="auto"/>
            <w:bottom w:val="none" w:sz="0" w:space="0" w:color="auto"/>
            <w:right w:val="none" w:sz="0" w:space="0" w:color="auto"/>
          </w:divBdr>
        </w:div>
        <w:div w:id="2079553535">
          <w:marLeft w:val="0"/>
          <w:marRight w:val="0"/>
          <w:marTop w:val="0"/>
          <w:marBottom w:val="0"/>
          <w:divBdr>
            <w:top w:val="none" w:sz="0" w:space="0" w:color="auto"/>
            <w:left w:val="none" w:sz="0" w:space="0" w:color="auto"/>
            <w:bottom w:val="none" w:sz="0" w:space="0" w:color="auto"/>
            <w:right w:val="none" w:sz="0" w:space="0" w:color="auto"/>
          </w:divBdr>
        </w:div>
        <w:div w:id="383678980">
          <w:marLeft w:val="0"/>
          <w:marRight w:val="0"/>
          <w:marTop w:val="0"/>
          <w:marBottom w:val="0"/>
          <w:divBdr>
            <w:top w:val="none" w:sz="0" w:space="0" w:color="auto"/>
            <w:left w:val="none" w:sz="0" w:space="0" w:color="auto"/>
            <w:bottom w:val="none" w:sz="0" w:space="0" w:color="auto"/>
            <w:right w:val="none" w:sz="0" w:space="0" w:color="auto"/>
          </w:divBdr>
        </w:div>
        <w:div w:id="685323380">
          <w:marLeft w:val="0"/>
          <w:marRight w:val="0"/>
          <w:marTop w:val="0"/>
          <w:marBottom w:val="0"/>
          <w:divBdr>
            <w:top w:val="none" w:sz="0" w:space="0" w:color="auto"/>
            <w:left w:val="none" w:sz="0" w:space="0" w:color="auto"/>
            <w:bottom w:val="none" w:sz="0" w:space="0" w:color="auto"/>
            <w:right w:val="none" w:sz="0" w:space="0" w:color="auto"/>
          </w:divBdr>
        </w:div>
        <w:div w:id="1451706235">
          <w:marLeft w:val="0"/>
          <w:marRight w:val="0"/>
          <w:marTop w:val="0"/>
          <w:marBottom w:val="0"/>
          <w:divBdr>
            <w:top w:val="none" w:sz="0" w:space="0" w:color="auto"/>
            <w:left w:val="none" w:sz="0" w:space="0" w:color="auto"/>
            <w:bottom w:val="none" w:sz="0" w:space="0" w:color="auto"/>
            <w:right w:val="none" w:sz="0" w:space="0" w:color="auto"/>
          </w:divBdr>
        </w:div>
        <w:div w:id="1674533141">
          <w:marLeft w:val="0"/>
          <w:marRight w:val="0"/>
          <w:marTop w:val="0"/>
          <w:marBottom w:val="0"/>
          <w:divBdr>
            <w:top w:val="none" w:sz="0" w:space="0" w:color="auto"/>
            <w:left w:val="none" w:sz="0" w:space="0" w:color="auto"/>
            <w:bottom w:val="none" w:sz="0" w:space="0" w:color="auto"/>
            <w:right w:val="none" w:sz="0" w:space="0" w:color="auto"/>
          </w:divBdr>
        </w:div>
        <w:div w:id="305861200">
          <w:marLeft w:val="0"/>
          <w:marRight w:val="0"/>
          <w:marTop w:val="0"/>
          <w:marBottom w:val="0"/>
          <w:divBdr>
            <w:top w:val="none" w:sz="0" w:space="0" w:color="auto"/>
            <w:left w:val="none" w:sz="0" w:space="0" w:color="auto"/>
            <w:bottom w:val="none" w:sz="0" w:space="0" w:color="auto"/>
            <w:right w:val="none" w:sz="0" w:space="0" w:color="auto"/>
          </w:divBdr>
        </w:div>
        <w:div w:id="128059255">
          <w:marLeft w:val="0"/>
          <w:marRight w:val="0"/>
          <w:marTop w:val="0"/>
          <w:marBottom w:val="0"/>
          <w:divBdr>
            <w:top w:val="none" w:sz="0" w:space="0" w:color="auto"/>
            <w:left w:val="none" w:sz="0" w:space="0" w:color="auto"/>
            <w:bottom w:val="none" w:sz="0" w:space="0" w:color="auto"/>
            <w:right w:val="none" w:sz="0" w:space="0" w:color="auto"/>
          </w:divBdr>
        </w:div>
        <w:div w:id="1627470076">
          <w:marLeft w:val="0"/>
          <w:marRight w:val="0"/>
          <w:marTop w:val="0"/>
          <w:marBottom w:val="0"/>
          <w:divBdr>
            <w:top w:val="none" w:sz="0" w:space="0" w:color="auto"/>
            <w:left w:val="none" w:sz="0" w:space="0" w:color="auto"/>
            <w:bottom w:val="none" w:sz="0" w:space="0" w:color="auto"/>
            <w:right w:val="none" w:sz="0" w:space="0" w:color="auto"/>
          </w:divBdr>
        </w:div>
        <w:div w:id="75055217">
          <w:marLeft w:val="0"/>
          <w:marRight w:val="0"/>
          <w:marTop w:val="0"/>
          <w:marBottom w:val="0"/>
          <w:divBdr>
            <w:top w:val="none" w:sz="0" w:space="0" w:color="auto"/>
            <w:left w:val="none" w:sz="0" w:space="0" w:color="auto"/>
            <w:bottom w:val="none" w:sz="0" w:space="0" w:color="auto"/>
            <w:right w:val="none" w:sz="0" w:space="0" w:color="auto"/>
          </w:divBdr>
        </w:div>
        <w:div w:id="1028337066">
          <w:marLeft w:val="0"/>
          <w:marRight w:val="0"/>
          <w:marTop w:val="0"/>
          <w:marBottom w:val="0"/>
          <w:divBdr>
            <w:top w:val="none" w:sz="0" w:space="0" w:color="auto"/>
            <w:left w:val="none" w:sz="0" w:space="0" w:color="auto"/>
            <w:bottom w:val="none" w:sz="0" w:space="0" w:color="auto"/>
            <w:right w:val="none" w:sz="0" w:space="0" w:color="auto"/>
          </w:divBdr>
        </w:div>
        <w:div w:id="1620454972">
          <w:marLeft w:val="0"/>
          <w:marRight w:val="0"/>
          <w:marTop w:val="0"/>
          <w:marBottom w:val="0"/>
          <w:divBdr>
            <w:top w:val="none" w:sz="0" w:space="0" w:color="auto"/>
            <w:left w:val="none" w:sz="0" w:space="0" w:color="auto"/>
            <w:bottom w:val="none" w:sz="0" w:space="0" w:color="auto"/>
            <w:right w:val="none" w:sz="0" w:space="0" w:color="auto"/>
          </w:divBdr>
        </w:div>
        <w:div w:id="1198204575">
          <w:marLeft w:val="0"/>
          <w:marRight w:val="0"/>
          <w:marTop w:val="0"/>
          <w:marBottom w:val="0"/>
          <w:divBdr>
            <w:top w:val="none" w:sz="0" w:space="0" w:color="auto"/>
            <w:left w:val="none" w:sz="0" w:space="0" w:color="auto"/>
            <w:bottom w:val="none" w:sz="0" w:space="0" w:color="auto"/>
            <w:right w:val="none" w:sz="0" w:space="0" w:color="auto"/>
          </w:divBdr>
        </w:div>
        <w:div w:id="988023792">
          <w:marLeft w:val="0"/>
          <w:marRight w:val="0"/>
          <w:marTop w:val="0"/>
          <w:marBottom w:val="0"/>
          <w:divBdr>
            <w:top w:val="none" w:sz="0" w:space="0" w:color="auto"/>
            <w:left w:val="none" w:sz="0" w:space="0" w:color="auto"/>
            <w:bottom w:val="none" w:sz="0" w:space="0" w:color="auto"/>
            <w:right w:val="none" w:sz="0" w:space="0" w:color="auto"/>
          </w:divBdr>
        </w:div>
        <w:div w:id="1928533532">
          <w:marLeft w:val="0"/>
          <w:marRight w:val="0"/>
          <w:marTop w:val="0"/>
          <w:marBottom w:val="0"/>
          <w:divBdr>
            <w:top w:val="none" w:sz="0" w:space="0" w:color="auto"/>
            <w:left w:val="none" w:sz="0" w:space="0" w:color="auto"/>
            <w:bottom w:val="none" w:sz="0" w:space="0" w:color="auto"/>
            <w:right w:val="none" w:sz="0" w:space="0" w:color="auto"/>
          </w:divBdr>
        </w:div>
        <w:div w:id="1091966905">
          <w:marLeft w:val="0"/>
          <w:marRight w:val="0"/>
          <w:marTop w:val="0"/>
          <w:marBottom w:val="0"/>
          <w:divBdr>
            <w:top w:val="none" w:sz="0" w:space="0" w:color="auto"/>
            <w:left w:val="none" w:sz="0" w:space="0" w:color="auto"/>
            <w:bottom w:val="none" w:sz="0" w:space="0" w:color="auto"/>
            <w:right w:val="none" w:sz="0" w:space="0" w:color="auto"/>
          </w:divBdr>
        </w:div>
        <w:div w:id="590285772">
          <w:marLeft w:val="0"/>
          <w:marRight w:val="0"/>
          <w:marTop w:val="0"/>
          <w:marBottom w:val="0"/>
          <w:divBdr>
            <w:top w:val="none" w:sz="0" w:space="0" w:color="auto"/>
            <w:left w:val="none" w:sz="0" w:space="0" w:color="auto"/>
            <w:bottom w:val="none" w:sz="0" w:space="0" w:color="auto"/>
            <w:right w:val="none" w:sz="0" w:space="0" w:color="auto"/>
          </w:divBdr>
        </w:div>
        <w:div w:id="299774526">
          <w:marLeft w:val="0"/>
          <w:marRight w:val="0"/>
          <w:marTop w:val="0"/>
          <w:marBottom w:val="0"/>
          <w:divBdr>
            <w:top w:val="none" w:sz="0" w:space="0" w:color="auto"/>
            <w:left w:val="none" w:sz="0" w:space="0" w:color="auto"/>
            <w:bottom w:val="none" w:sz="0" w:space="0" w:color="auto"/>
            <w:right w:val="none" w:sz="0" w:space="0" w:color="auto"/>
          </w:divBdr>
        </w:div>
        <w:div w:id="324481809">
          <w:marLeft w:val="0"/>
          <w:marRight w:val="0"/>
          <w:marTop w:val="0"/>
          <w:marBottom w:val="0"/>
          <w:divBdr>
            <w:top w:val="none" w:sz="0" w:space="0" w:color="auto"/>
            <w:left w:val="none" w:sz="0" w:space="0" w:color="auto"/>
            <w:bottom w:val="none" w:sz="0" w:space="0" w:color="auto"/>
            <w:right w:val="none" w:sz="0" w:space="0" w:color="auto"/>
          </w:divBdr>
        </w:div>
        <w:div w:id="923756951">
          <w:marLeft w:val="0"/>
          <w:marRight w:val="0"/>
          <w:marTop w:val="0"/>
          <w:marBottom w:val="0"/>
          <w:divBdr>
            <w:top w:val="none" w:sz="0" w:space="0" w:color="auto"/>
            <w:left w:val="none" w:sz="0" w:space="0" w:color="auto"/>
            <w:bottom w:val="none" w:sz="0" w:space="0" w:color="auto"/>
            <w:right w:val="none" w:sz="0" w:space="0" w:color="auto"/>
          </w:divBdr>
        </w:div>
        <w:div w:id="1776092740">
          <w:marLeft w:val="0"/>
          <w:marRight w:val="0"/>
          <w:marTop w:val="0"/>
          <w:marBottom w:val="0"/>
          <w:divBdr>
            <w:top w:val="none" w:sz="0" w:space="0" w:color="auto"/>
            <w:left w:val="none" w:sz="0" w:space="0" w:color="auto"/>
            <w:bottom w:val="none" w:sz="0" w:space="0" w:color="auto"/>
            <w:right w:val="none" w:sz="0" w:space="0" w:color="auto"/>
          </w:divBdr>
        </w:div>
        <w:div w:id="1952006104">
          <w:marLeft w:val="0"/>
          <w:marRight w:val="0"/>
          <w:marTop w:val="0"/>
          <w:marBottom w:val="0"/>
          <w:divBdr>
            <w:top w:val="none" w:sz="0" w:space="0" w:color="auto"/>
            <w:left w:val="none" w:sz="0" w:space="0" w:color="auto"/>
            <w:bottom w:val="none" w:sz="0" w:space="0" w:color="auto"/>
            <w:right w:val="none" w:sz="0" w:space="0" w:color="auto"/>
          </w:divBdr>
        </w:div>
        <w:div w:id="1539317244">
          <w:marLeft w:val="0"/>
          <w:marRight w:val="0"/>
          <w:marTop w:val="0"/>
          <w:marBottom w:val="0"/>
          <w:divBdr>
            <w:top w:val="none" w:sz="0" w:space="0" w:color="auto"/>
            <w:left w:val="none" w:sz="0" w:space="0" w:color="auto"/>
            <w:bottom w:val="none" w:sz="0" w:space="0" w:color="auto"/>
            <w:right w:val="none" w:sz="0" w:space="0" w:color="auto"/>
          </w:divBdr>
        </w:div>
        <w:div w:id="1452363679">
          <w:marLeft w:val="0"/>
          <w:marRight w:val="0"/>
          <w:marTop w:val="0"/>
          <w:marBottom w:val="0"/>
          <w:divBdr>
            <w:top w:val="none" w:sz="0" w:space="0" w:color="auto"/>
            <w:left w:val="none" w:sz="0" w:space="0" w:color="auto"/>
            <w:bottom w:val="none" w:sz="0" w:space="0" w:color="auto"/>
            <w:right w:val="none" w:sz="0" w:space="0" w:color="auto"/>
          </w:divBdr>
        </w:div>
        <w:div w:id="572273225">
          <w:marLeft w:val="0"/>
          <w:marRight w:val="0"/>
          <w:marTop w:val="0"/>
          <w:marBottom w:val="0"/>
          <w:divBdr>
            <w:top w:val="none" w:sz="0" w:space="0" w:color="auto"/>
            <w:left w:val="none" w:sz="0" w:space="0" w:color="auto"/>
            <w:bottom w:val="none" w:sz="0" w:space="0" w:color="auto"/>
            <w:right w:val="none" w:sz="0" w:space="0" w:color="auto"/>
          </w:divBdr>
        </w:div>
        <w:div w:id="538052588">
          <w:marLeft w:val="0"/>
          <w:marRight w:val="0"/>
          <w:marTop w:val="0"/>
          <w:marBottom w:val="0"/>
          <w:divBdr>
            <w:top w:val="none" w:sz="0" w:space="0" w:color="auto"/>
            <w:left w:val="none" w:sz="0" w:space="0" w:color="auto"/>
            <w:bottom w:val="none" w:sz="0" w:space="0" w:color="auto"/>
            <w:right w:val="none" w:sz="0" w:space="0" w:color="auto"/>
          </w:divBdr>
        </w:div>
        <w:div w:id="1925453531">
          <w:marLeft w:val="0"/>
          <w:marRight w:val="0"/>
          <w:marTop w:val="0"/>
          <w:marBottom w:val="0"/>
          <w:divBdr>
            <w:top w:val="none" w:sz="0" w:space="0" w:color="auto"/>
            <w:left w:val="none" w:sz="0" w:space="0" w:color="auto"/>
            <w:bottom w:val="none" w:sz="0" w:space="0" w:color="auto"/>
            <w:right w:val="none" w:sz="0" w:space="0" w:color="auto"/>
          </w:divBdr>
        </w:div>
        <w:div w:id="1465393646">
          <w:marLeft w:val="0"/>
          <w:marRight w:val="0"/>
          <w:marTop w:val="0"/>
          <w:marBottom w:val="0"/>
          <w:divBdr>
            <w:top w:val="none" w:sz="0" w:space="0" w:color="auto"/>
            <w:left w:val="none" w:sz="0" w:space="0" w:color="auto"/>
            <w:bottom w:val="none" w:sz="0" w:space="0" w:color="auto"/>
            <w:right w:val="none" w:sz="0" w:space="0" w:color="auto"/>
          </w:divBdr>
        </w:div>
        <w:div w:id="1132792487">
          <w:marLeft w:val="0"/>
          <w:marRight w:val="0"/>
          <w:marTop w:val="0"/>
          <w:marBottom w:val="0"/>
          <w:divBdr>
            <w:top w:val="none" w:sz="0" w:space="0" w:color="auto"/>
            <w:left w:val="none" w:sz="0" w:space="0" w:color="auto"/>
            <w:bottom w:val="none" w:sz="0" w:space="0" w:color="auto"/>
            <w:right w:val="none" w:sz="0" w:space="0" w:color="auto"/>
          </w:divBdr>
        </w:div>
        <w:div w:id="913203845">
          <w:marLeft w:val="0"/>
          <w:marRight w:val="0"/>
          <w:marTop w:val="0"/>
          <w:marBottom w:val="0"/>
          <w:divBdr>
            <w:top w:val="none" w:sz="0" w:space="0" w:color="auto"/>
            <w:left w:val="none" w:sz="0" w:space="0" w:color="auto"/>
            <w:bottom w:val="none" w:sz="0" w:space="0" w:color="auto"/>
            <w:right w:val="none" w:sz="0" w:space="0" w:color="auto"/>
          </w:divBdr>
        </w:div>
        <w:div w:id="851722007">
          <w:marLeft w:val="0"/>
          <w:marRight w:val="0"/>
          <w:marTop w:val="0"/>
          <w:marBottom w:val="0"/>
          <w:divBdr>
            <w:top w:val="none" w:sz="0" w:space="0" w:color="auto"/>
            <w:left w:val="none" w:sz="0" w:space="0" w:color="auto"/>
            <w:bottom w:val="none" w:sz="0" w:space="0" w:color="auto"/>
            <w:right w:val="none" w:sz="0" w:space="0" w:color="auto"/>
          </w:divBdr>
        </w:div>
        <w:div w:id="2067222896">
          <w:marLeft w:val="0"/>
          <w:marRight w:val="0"/>
          <w:marTop w:val="0"/>
          <w:marBottom w:val="0"/>
          <w:divBdr>
            <w:top w:val="none" w:sz="0" w:space="0" w:color="auto"/>
            <w:left w:val="none" w:sz="0" w:space="0" w:color="auto"/>
            <w:bottom w:val="none" w:sz="0" w:space="0" w:color="auto"/>
            <w:right w:val="none" w:sz="0" w:space="0" w:color="auto"/>
          </w:divBdr>
        </w:div>
        <w:div w:id="1342465474">
          <w:marLeft w:val="0"/>
          <w:marRight w:val="0"/>
          <w:marTop w:val="0"/>
          <w:marBottom w:val="0"/>
          <w:divBdr>
            <w:top w:val="none" w:sz="0" w:space="0" w:color="auto"/>
            <w:left w:val="none" w:sz="0" w:space="0" w:color="auto"/>
            <w:bottom w:val="none" w:sz="0" w:space="0" w:color="auto"/>
            <w:right w:val="none" w:sz="0" w:space="0" w:color="auto"/>
          </w:divBdr>
        </w:div>
        <w:div w:id="1859924827">
          <w:marLeft w:val="0"/>
          <w:marRight w:val="0"/>
          <w:marTop w:val="0"/>
          <w:marBottom w:val="0"/>
          <w:divBdr>
            <w:top w:val="none" w:sz="0" w:space="0" w:color="auto"/>
            <w:left w:val="none" w:sz="0" w:space="0" w:color="auto"/>
            <w:bottom w:val="none" w:sz="0" w:space="0" w:color="auto"/>
            <w:right w:val="none" w:sz="0" w:space="0" w:color="auto"/>
          </w:divBdr>
        </w:div>
        <w:div w:id="1204246463">
          <w:marLeft w:val="0"/>
          <w:marRight w:val="0"/>
          <w:marTop w:val="0"/>
          <w:marBottom w:val="0"/>
          <w:divBdr>
            <w:top w:val="none" w:sz="0" w:space="0" w:color="auto"/>
            <w:left w:val="none" w:sz="0" w:space="0" w:color="auto"/>
            <w:bottom w:val="none" w:sz="0" w:space="0" w:color="auto"/>
            <w:right w:val="none" w:sz="0" w:space="0" w:color="auto"/>
          </w:divBdr>
        </w:div>
        <w:div w:id="1333794944">
          <w:marLeft w:val="0"/>
          <w:marRight w:val="0"/>
          <w:marTop w:val="0"/>
          <w:marBottom w:val="0"/>
          <w:divBdr>
            <w:top w:val="none" w:sz="0" w:space="0" w:color="auto"/>
            <w:left w:val="none" w:sz="0" w:space="0" w:color="auto"/>
            <w:bottom w:val="none" w:sz="0" w:space="0" w:color="auto"/>
            <w:right w:val="none" w:sz="0" w:space="0" w:color="auto"/>
          </w:divBdr>
        </w:div>
        <w:div w:id="102118206">
          <w:marLeft w:val="0"/>
          <w:marRight w:val="0"/>
          <w:marTop w:val="0"/>
          <w:marBottom w:val="0"/>
          <w:divBdr>
            <w:top w:val="none" w:sz="0" w:space="0" w:color="auto"/>
            <w:left w:val="none" w:sz="0" w:space="0" w:color="auto"/>
            <w:bottom w:val="none" w:sz="0" w:space="0" w:color="auto"/>
            <w:right w:val="none" w:sz="0" w:space="0" w:color="auto"/>
          </w:divBdr>
        </w:div>
        <w:div w:id="2061905508">
          <w:marLeft w:val="0"/>
          <w:marRight w:val="0"/>
          <w:marTop w:val="0"/>
          <w:marBottom w:val="0"/>
          <w:divBdr>
            <w:top w:val="none" w:sz="0" w:space="0" w:color="auto"/>
            <w:left w:val="none" w:sz="0" w:space="0" w:color="auto"/>
            <w:bottom w:val="none" w:sz="0" w:space="0" w:color="auto"/>
            <w:right w:val="none" w:sz="0" w:space="0" w:color="auto"/>
          </w:divBdr>
        </w:div>
        <w:div w:id="1181313696">
          <w:marLeft w:val="0"/>
          <w:marRight w:val="0"/>
          <w:marTop w:val="0"/>
          <w:marBottom w:val="0"/>
          <w:divBdr>
            <w:top w:val="none" w:sz="0" w:space="0" w:color="auto"/>
            <w:left w:val="none" w:sz="0" w:space="0" w:color="auto"/>
            <w:bottom w:val="none" w:sz="0" w:space="0" w:color="auto"/>
            <w:right w:val="none" w:sz="0" w:space="0" w:color="auto"/>
          </w:divBdr>
        </w:div>
        <w:div w:id="777799884">
          <w:marLeft w:val="0"/>
          <w:marRight w:val="0"/>
          <w:marTop w:val="0"/>
          <w:marBottom w:val="0"/>
          <w:divBdr>
            <w:top w:val="none" w:sz="0" w:space="0" w:color="auto"/>
            <w:left w:val="none" w:sz="0" w:space="0" w:color="auto"/>
            <w:bottom w:val="none" w:sz="0" w:space="0" w:color="auto"/>
            <w:right w:val="none" w:sz="0" w:space="0" w:color="auto"/>
          </w:divBdr>
        </w:div>
        <w:div w:id="1426457946">
          <w:marLeft w:val="0"/>
          <w:marRight w:val="0"/>
          <w:marTop w:val="0"/>
          <w:marBottom w:val="0"/>
          <w:divBdr>
            <w:top w:val="none" w:sz="0" w:space="0" w:color="auto"/>
            <w:left w:val="none" w:sz="0" w:space="0" w:color="auto"/>
            <w:bottom w:val="none" w:sz="0" w:space="0" w:color="auto"/>
            <w:right w:val="none" w:sz="0" w:space="0" w:color="auto"/>
          </w:divBdr>
        </w:div>
        <w:div w:id="1398624154">
          <w:marLeft w:val="0"/>
          <w:marRight w:val="0"/>
          <w:marTop w:val="0"/>
          <w:marBottom w:val="0"/>
          <w:divBdr>
            <w:top w:val="none" w:sz="0" w:space="0" w:color="auto"/>
            <w:left w:val="none" w:sz="0" w:space="0" w:color="auto"/>
            <w:bottom w:val="none" w:sz="0" w:space="0" w:color="auto"/>
            <w:right w:val="none" w:sz="0" w:space="0" w:color="auto"/>
          </w:divBdr>
        </w:div>
        <w:div w:id="1722560635">
          <w:marLeft w:val="0"/>
          <w:marRight w:val="0"/>
          <w:marTop w:val="0"/>
          <w:marBottom w:val="0"/>
          <w:divBdr>
            <w:top w:val="none" w:sz="0" w:space="0" w:color="auto"/>
            <w:left w:val="none" w:sz="0" w:space="0" w:color="auto"/>
            <w:bottom w:val="none" w:sz="0" w:space="0" w:color="auto"/>
            <w:right w:val="none" w:sz="0" w:space="0" w:color="auto"/>
          </w:divBdr>
        </w:div>
        <w:div w:id="7215230">
          <w:marLeft w:val="0"/>
          <w:marRight w:val="0"/>
          <w:marTop w:val="0"/>
          <w:marBottom w:val="0"/>
          <w:divBdr>
            <w:top w:val="none" w:sz="0" w:space="0" w:color="auto"/>
            <w:left w:val="none" w:sz="0" w:space="0" w:color="auto"/>
            <w:bottom w:val="none" w:sz="0" w:space="0" w:color="auto"/>
            <w:right w:val="none" w:sz="0" w:space="0" w:color="auto"/>
          </w:divBdr>
        </w:div>
        <w:div w:id="526060718">
          <w:marLeft w:val="0"/>
          <w:marRight w:val="0"/>
          <w:marTop w:val="0"/>
          <w:marBottom w:val="0"/>
          <w:divBdr>
            <w:top w:val="none" w:sz="0" w:space="0" w:color="auto"/>
            <w:left w:val="none" w:sz="0" w:space="0" w:color="auto"/>
            <w:bottom w:val="none" w:sz="0" w:space="0" w:color="auto"/>
            <w:right w:val="none" w:sz="0" w:space="0" w:color="auto"/>
          </w:divBdr>
        </w:div>
        <w:div w:id="1809591367">
          <w:marLeft w:val="0"/>
          <w:marRight w:val="0"/>
          <w:marTop w:val="0"/>
          <w:marBottom w:val="0"/>
          <w:divBdr>
            <w:top w:val="none" w:sz="0" w:space="0" w:color="auto"/>
            <w:left w:val="none" w:sz="0" w:space="0" w:color="auto"/>
            <w:bottom w:val="none" w:sz="0" w:space="0" w:color="auto"/>
            <w:right w:val="none" w:sz="0" w:space="0" w:color="auto"/>
          </w:divBdr>
        </w:div>
        <w:div w:id="1131171748">
          <w:marLeft w:val="0"/>
          <w:marRight w:val="0"/>
          <w:marTop w:val="0"/>
          <w:marBottom w:val="0"/>
          <w:divBdr>
            <w:top w:val="none" w:sz="0" w:space="0" w:color="auto"/>
            <w:left w:val="none" w:sz="0" w:space="0" w:color="auto"/>
            <w:bottom w:val="none" w:sz="0" w:space="0" w:color="auto"/>
            <w:right w:val="none" w:sz="0" w:space="0" w:color="auto"/>
          </w:divBdr>
        </w:div>
        <w:div w:id="1471627551">
          <w:marLeft w:val="0"/>
          <w:marRight w:val="0"/>
          <w:marTop w:val="0"/>
          <w:marBottom w:val="0"/>
          <w:divBdr>
            <w:top w:val="none" w:sz="0" w:space="0" w:color="auto"/>
            <w:left w:val="none" w:sz="0" w:space="0" w:color="auto"/>
            <w:bottom w:val="none" w:sz="0" w:space="0" w:color="auto"/>
            <w:right w:val="none" w:sz="0" w:space="0" w:color="auto"/>
          </w:divBdr>
        </w:div>
        <w:div w:id="1605842208">
          <w:marLeft w:val="0"/>
          <w:marRight w:val="0"/>
          <w:marTop w:val="0"/>
          <w:marBottom w:val="0"/>
          <w:divBdr>
            <w:top w:val="none" w:sz="0" w:space="0" w:color="auto"/>
            <w:left w:val="none" w:sz="0" w:space="0" w:color="auto"/>
            <w:bottom w:val="none" w:sz="0" w:space="0" w:color="auto"/>
            <w:right w:val="none" w:sz="0" w:space="0" w:color="auto"/>
          </w:divBdr>
        </w:div>
        <w:div w:id="800417209">
          <w:marLeft w:val="0"/>
          <w:marRight w:val="0"/>
          <w:marTop w:val="0"/>
          <w:marBottom w:val="0"/>
          <w:divBdr>
            <w:top w:val="none" w:sz="0" w:space="0" w:color="auto"/>
            <w:left w:val="none" w:sz="0" w:space="0" w:color="auto"/>
            <w:bottom w:val="none" w:sz="0" w:space="0" w:color="auto"/>
            <w:right w:val="none" w:sz="0" w:space="0" w:color="auto"/>
          </w:divBdr>
        </w:div>
        <w:div w:id="500315103">
          <w:marLeft w:val="0"/>
          <w:marRight w:val="0"/>
          <w:marTop w:val="0"/>
          <w:marBottom w:val="0"/>
          <w:divBdr>
            <w:top w:val="none" w:sz="0" w:space="0" w:color="auto"/>
            <w:left w:val="none" w:sz="0" w:space="0" w:color="auto"/>
            <w:bottom w:val="none" w:sz="0" w:space="0" w:color="auto"/>
            <w:right w:val="none" w:sz="0" w:space="0" w:color="auto"/>
          </w:divBdr>
        </w:div>
        <w:div w:id="216356263">
          <w:marLeft w:val="0"/>
          <w:marRight w:val="0"/>
          <w:marTop w:val="0"/>
          <w:marBottom w:val="0"/>
          <w:divBdr>
            <w:top w:val="none" w:sz="0" w:space="0" w:color="auto"/>
            <w:left w:val="none" w:sz="0" w:space="0" w:color="auto"/>
            <w:bottom w:val="none" w:sz="0" w:space="0" w:color="auto"/>
            <w:right w:val="none" w:sz="0" w:space="0" w:color="auto"/>
          </w:divBdr>
        </w:div>
        <w:div w:id="352802036">
          <w:marLeft w:val="0"/>
          <w:marRight w:val="0"/>
          <w:marTop w:val="0"/>
          <w:marBottom w:val="0"/>
          <w:divBdr>
            <w:top w:val="none" w:sz="0" w:space="0" w:color="auto"/>
            <w:left w:val="none" w:sz="0" w:space="0" w:color="auto"/>
            <w:bottom w:val="none" w:sz="0" w:space="0" w:color="auto"/>
            <w:right w:val="none" w:sz="0" w:space="0" w:color="auto"/>
          </w:divBdr>
        </w:div>
        <w:div w:id="1003969225">
          <w:marLeft w:val="0"/>
          <w:marRight w:val="0"/>
          <w:marTop w:val="0"/>
          <w:marBottom w:val="0"/>
          <w:divBdr>
            <w:top w:val="none" w:sz="0" w:space="0" w:color="auto"/>
            <w:left w:val="none" w:sz="0" w:space="0" w:color="auto"/>
            <w:bottom w:val="none" w:sz="0" w:space="0" w:color="auto"/>
            <w:right w:val="none" w:sz="0" w:space="0" w:color="auto"/>
          </w:divBdr>
        </w:div>
        <w:div w:id="2076471657">
          <w:marLeft w:val="0"/>
          <w:marRight w:val="0"/>
          <w:marTop w:val="0"/>
          <w:marBottom w:val="0"/>
          <w:divBdr>
            <w:top w:val="none" w:sz="0" w:space="0" w:color="auto"/>
            <w:left w:val="none" w:sz="0" w:space="0" w:color="auto"/>
            <w:bottom w:val="none" w:sz="0" w:space="0" w:color="auto"/>
            <w:right w:val="none" w:sz="0" w:space="0" w:color="auto"/>
          </w:divBdr>
        </w:div>
        <w:div w:id="59450120">
          <w:marLeft w:val="0"/>
          <w:marRight w:val="0"/>
          <w:marTop w:val="0"/>
          <w:marBottom w:val="0"/>
          <w:divBdr>
            <w:top w:val="none" w:sz="0" w:space="0" w:color="auto"/>
            <w:left w:val="none" w:sz="0" w:space="0" w:color="auto"/>
            <w:bottom w:val="none" w:sz="0" w:space="0" w:color="auto"/>
            <w:right w:val="none" w:sz="0" w:space="0" w:color="auto"/>
          </w:divBdr>
        </w:div>
        <w:div w:id="224223650">
          <w:marLeft w:val="0"/>
          <w:marRight w:val="0"/>
          <w:marTop w:val="0"/>
          <w:marBottom w:val="0"/>
          <w:divBdr>
            <w:top w:val="none" w:sz="0" w:space="0" w:color="auto"/>
            <w:left w:val="none" w:sz="0" w:space="0" w:color="auto"/>
            <w:bottom w:val="none" w:sz="0" w:space="0" w:color="auto"/>
            <w:right w:val="none" w:sz="0" w:space="0" w:color="auto"/>
          </w:divBdr>
        </w:div>
        <w:div w:id="554049485">
          <w:marLeft w:val="0"/>
          <w:marRight w:val="0"/>
          <w:marTop w:val="0"/>
          <w:marBottom w:val="0"/>
          <w:divBdr>
            <w:top w:val="none" w:sz="0" w:space="0" w:color="auto"/>
            <w:left w:val="none" w:sz="0" w:space="0" w:color="auto"/>
            <w:bottom w:val="none" w:sz="0" w:space="0" w:color="auto"/>
            <w:right w:val="none" w:sz="0" w:space="0" w:color="auto"/>
          </w:divBdr>
        </w:div>
        <w:div w:id="224728625">
          <w:marLeft w:val="0"/>
          <w:marRight w:val="0"/>
          <w:marTop w:val="0"/>
          <w:marBottom w:val="0"/>
          <w:divBdr>
            <w:top w:val="none" w:sz="0" w:space="0" w:color="auto"/>
            <w:left w:val="none" w:sz="0" w:space="0" w:color="auto"/>
            <w:bottom w:val="none" w:sz="0" w:space="0" w:color="auto"/>
            <w:right w:val="none" w:sz="0" w:space="0" w:color="auto"/>
          </w:divBdr>
        </w:div>
        <w:div w:id="1554808506">
          <w:marLeft w:val="0"/>
          <w:marRight w:val="0"/>
          <w:marTop w:val="0"/>
          <w:marBottom w:val="0"/>
          <w:divBdr>
            <w:top w:val="none" w:sz="0" w:space="0" w:color="auto"/>
            <w:left w:val="none" w:sz="0" w:space="0" w:color="auto"/>
            <w:bottom w:val="none" w:sz="0" w:space="0" w:color="auto"/>
            <w:right w:val="none" w:sz="0" w:space="0" w:color="auto"/>
          </w:divBdr>
        </w:div>
        <w:div w:id="1255629557">
          <w:marLeft w:val="0"/>
          <w:marRight w:val="0"/>
          <w:marTop w:val="0"/>
          <w:marBottom w:val="0"/>
          <w:divBdr>
            <w:top w:val="none" w:sz="0" w:space="0" w:color="auto"/>
            <w:left w:val="none" w:sz="0" w:space="0" w:color="auto"/>
            <w:bottom w:val="none" w:sz="0" w:space="0" w:color="auto"/>
            <w:right w:val="none" w:sz="0" w:space="0" w:color="auto"/>
          </w:divBdr>
        </w:div>
        <w:div w:id="2117867617">
          <w:marLeft w:val="0"/>
          <w:marRight w:val="0"/>
          <w:marTop w:val="0"/>
          <w:marBottom w:val="0"/>
          <w:divBdr>
            <w:top w:val="none" w:sz="0" w:space="0" w:color="auto"/>
            <w:left w:val="none" w:sz="0" w:space="0" w:color="auto"/>
            <w:bottom w:val="none" w:sz="0" w:space="0" w:color="auto"/>
            <w:right w:val="none" w:sz="0" w:space="0" w:color="auto"/>
          </w:divBdr>
        </w:div>
        <w:div w:id="1462919087">
          <w:marLeft w:val="0"/>
          <w:marRight w:val="0"/>
          <w:marTop w:val="0"/>
          <w:marBottom w:val="0"/>
          <w:divBdr>
            <w:top w:val="none" w:sz="0" w:space="0" w:color="auto"/>
            <w:left w:val="none" w:sz="0" w:space="0" w:color="auto"/>
            <w:bottom w:val="none" w:sz="0" w:space="0" w:color="auto"/>
            <w:right w:val="none" w:sz="0" w:space="0" w:color="auto"/>
          </w:divBdr>
        </w:div>
        <w:div w:id="1859392055">
          <w:marLeft w:val="0"/>
          <w:marRight w:val="0"/>
          <w:marTop w:val="0"/>
          <w:marBottom w:val="0"/>
          <w:divBdr>
            <w:top w:val="none" w:sz="0" w:space="0" w:color="auto"/>
            <w:left w:val="none" w:sz="0" w:space="0" w:color="auto"/>
            <w:bottom w:val="none" w:sz="0" w:space="0" w:color="auto"/>
            <w:right w:val="none" w:sz="0" w:space="0" w:color="auto"/>
          </w:divBdr>
        </w:div>
        <w:div w:id="1336152320">
          <w:marLeft w:val="0"/>
          <w:marRight w:val="0"/>
          <w:marTop w:val="0"/>
          <w:marBottom w:val="0"/>
          <w:divBdr>
            <w:top w:val="none" w:sz="0" w:space="0" w:color="auto"/>
            <w:left w:val="none" w:sz="0" w:space="0" w:color="auto"/>
            <w:bottom w:val="none" w:sz="0" w:space="0" w:color="auto"/>
            <w:right w:val="none" w:sz="0" w:space="0" w:color="auto"/>
          </w:divBdr>
        </w:div>
        <w:div w:id="1094473816">
          <w:marLeft w:val="0"/>
          <w:marRight w:val="0"/>
          <w:marTop w:val="0"/>
          <w:marBottom w:val="0"/>
          <w:divBdr>
            <w:top w:val="none" w:sz="0" w:space="0" w:color="auto"/>
            <w:left w:val="none" w:sz="0" w:space="0" w:color="auto"/>
            <w:bottom w:val="none" w:sz="0" w:space="0" w:color="auto"/>
            <w:right w:val="none" w:sz="0" w:space="0" w:color="auto"/>
          </w:divBdr>
        </w:div>
        <w:div w:id="1235506975">
          <w:marLeft w:val="0"/>
          <w:marRight w:val="0"/>
          <w:marTop w:val="0"/>
          <w:marBottom w:val="0"/>
          <w:divBdr>
            <w:top w:val="none" w:sz="0" w:space="0" w:color="auto"/>
            <w:left w:val="none" w:sz="0" w:space="0" w:color="auto"/>
            <w:bottom w:val="none" w:sz="0" w:space="0" w:color="auto"/>
            <w:right w:val="none" w:sz="0" w:space="0" w:color="auto"/>
          </w:divBdr>
        </w:div>
        <w:div w:id="1824078070">
          <w:marLeft w:val="0"/>
          <w:marRight w:val="0"/>
          <w:marTop w:val="0"/>
          <w:marBottom w:val="0"/>
          <w:divBdr>
            <w:top w:val="none" w:sz="0" w:space="0" w:color="auto"/>
            <w:left w:val="none" w:sz="0" w:space="0" w:color="auto"/>
            <w:bottom w:val="none" w:sz="0" w:space="0" w:color="auto"/>
            <w:right w:val="none" w:sz="0" w:space="0" w:color="auto"/>
          </w:divBdr>
        </w:div>
        <w:div w:id="1201406146">
          <w:marLeft w:val="0"/>
          <w:marRight w:val="0"/>
          <w:marTop w:val="0"/>
          <w:marBottom w:val="0"/>
          <w:divBdr>
            <w:top w:val="none" w:sz="0" w:space="0" w:color="auto"/>
            <w:left w:val="none" w:sz="0" w:space="0" w:color="auto"/>
            <w:bottom w:val="none" w:sz="0" w:space="0" w:color="auto"/>
            <w:right w:val="none" w:sz="0" w:space="0" w:color="auto"/>
          </w:divBdr>
        </w:div>
        <w:div w:id="520120513">
          <w:marLeft w:val="0"/>
          <w:marRight w:val="0"/>
          <w:marTop w:val="0"/>
          <w:marBottom w:val="0"/>
          <w:divBdr>
            <w:top w:val="none" w:sz="0" w:space="0" w:color="auto"/>
            <w:left w:val="none" w:sz="0" w:space="0" w:color="auto"/>
            <w:bottom w:val="none" w:sz="0" w:space="0" w:color="auto"/>
            <w:right w:val="none" w:sz="0" w:space="0" w:color="auto"/>
          </w:divBdr>
        </w:div>
        <w:div w:id="1558400069">
          <w:marLeft w:val="0"/>
          <w:marRight w:val="0"/>
          <w:marTop w:val="0"/>
          <w:marBottom w:val="0"/>
          <w:divBdr>
            <w:top w:val="none" w:sz="0" w:space="0" w:color="auto"/>
            <w:left w:val="none" w:sz="0" w:space="0" w:color="auto"/>
            <w:bottom w:val="none" w:sz="0" w:space="0" w:color="auto"/>
            <w:right w:val="none" w:sz="0" w:space="0" w:color="auto"/>
          </w:divBdr>
        </w:div>
        <w:div w:id="616912620">
          <w:marLeft w:val="0"/>
          <w:marRight w:val="0"/>
          <w:marTop w:val="0"/>
          <w:marBottom w:val="0"/>
          <w:divBdr>
            <w:top w:val="none" w:sz="0" w:space="0" w:color="auto"/>
            <w:left w:val="none" w:sz="0" w:space="0" w:color="auto"/>
            <w:bottom w:val="none" w:sz="0" w:space="0" w:color="auto"/>
            <w:right w:val="none" w:sz="0" w:space="0" w:color="auto"/>
          </w:divBdr>
        </w:div>
        <w:div w:id="1094520602">
          <w:marLeft w:val="0"/>
          <w:marRight w:val="0"/>
          <w:marTop w:val="0"/>
          <w:marBottom w:val="0"/>
          <w:divBdr>
            <w:top w:val="none" w:sz="0" w:space="0" w:color="auto"/>
            <w:left w:val="none" w:sz="0" w:space="0" w:color="auto"/>
            <w:bottom w:val="none" w:sz="0" w:space="0" w:color="auto"/>
            <w:right w:val="none" w:sz="0" w:space="0" w:color="auto"/>
          </w:divBdr>
        </w:div>
        <w:div w:id="1654337984">
          <w:marLeft w:val="0"/>
          <w:marRight w:val="0"/>
          <w:marTop w:val="0"/>
          <w:marBottom w:val="0"/>
          <w:divBdr>
            <w:top w:val="none" w:sz="0" w:space="0" w:color="auto"/>
            <w:left w:val="none" w:sz="0" w:space="0" w:color="auto"/>
            <w:bottom w:val="none" w:sz="0" w:space="0" w:color="auto"/>
            <w:right w:val="none" w:sz="0" w:space="0" w:color="auto"/>
          </w:divBdr>
        </w:div>
        <w:div w:id="497888162">
          <w:marLeft w:val="0"/>
          <w:marRight w:val="0"/>
          <w:marTop w:val="0"/>
          <w:marBottom w:val="0"/>
          <w:divBdr>
            <w:top w:val="none" w:sz="0" w:space="0" w:color="auto"/>
            <w:left w:val="none" w:sz="0" w:space="0" w:color="auto"/>
            <w:bottom w:val="none" w:sz="0" w:space="0" w:color="auto"/>
            <w:right w:val="none" w:sz="0" w:space="0" w:color="auto"/>
          </w:divBdr>
        </w:div>
        <w:div w:id="2045904723">
          <w:marLeft w:val="0"/>
          <w:marRight w:val="0"/>
          <w:marTop w:val="0"/>
          <w:marBottom w:val="0"/>
          <w:divBdr>
            <w:top w:val="none" w:sz="0" w:space="0" w:color="auto"/>
            <w:left w:val="none" w:sz="0" w:space="0" w:color="auto"/>
            <w:bottom w:val="none" w:sz="0" w:space="0" w:color="auto"/>
            <w:right w:val="none" w:sz="0" w:space="0" w:color="auto"/>
          </w:divBdr>
        </w:div>
        <w:div w:id="82772370">
          <w:marLeft w:val="0"/>
          <w:marRight w:val="0"/>
          <w:marTop w:val="0"/>
          <w:marBottom w:val="0"/>
          <w:divBdr>
            <w:top w:val="none" w:sz="0" w:space="0" w:color="auto"/>
            <w:left w:val="none" w:sz="0" w:space="0" w:color="auto"/>
            <w:bottom w:val="none" w:sz="0" w:space="0" w:color="auto"/>
            <w:right w:val="none" w:sz="0" w:space="0" w:color="auto"/>
          </w:divBdr>
        </w:div>
        <w:div w:id="1315839535">
          <w:marLeft w:val="0"/>
          <w:marRight w:val="0"/>
          <w:marTop w:val="0"/>
          <w:marBottom w:val="0"/>
          <w:divBdr>
            <w:top w:val="none" w:sz="0" w:space="0" w:color="auto"/>
            <w:left w:val="none" w:sz="0" w:space="0" w:color="auto"/>
            <w:bottom w:val="none" w:sz="0" w:space="0" w:color="auto"/>
            <w:right w:val="none" w:sz="0" w:space="0" w:color="auto"/>
          </w:divBdr>
        </w:div>
        <w:div w:id="1959484127">
          <w:marLeft w:val="0"/>
          <w:marRight w:val="0"/>
          <w:marTop w:val="0"/>
          <w:marBottom w:val="0"/>
          <w:divBdr>
            <w:top w:val="none" w:sz="0" w:space="0" w:color="auto"/>
            <w:left w:val="none" w:sz="0" w:space="0" w:color="auto"/>
            <w:bottom w:val="none" w:sz="0" w:space="0" w:color="auto"/>
            <w:right w:val="none" w:sz="0" w:space="0" w:color="auto"/>
          </w:divBdr>
        </w:div>
        <w:div w:id="1066029239">
          <w:marLeft w:val="0"/>
          <w:marRight w:val="0"/>
          <w:marTop w:val="0"/>
          <w:marBottom w:val="0"/>
          <w:divBdr>
            <w:top w:val="none" w:sz="0" w:space="0" w:color="auto"/>
            <w:left w:val="none" w:sz="0" w:space="0" w:color="auto"/>
            <w:bottom w:val="none" w:sz="0" w:space="0" w:color="auto"/>
            <w:right w:val="none" w:sz="0" w:space="0" w:color="auto"/>
          </w:divBdr>
        </w:div>
        <w:div w:id="661353946">
          <w:marLeft w:val="0"/>
          <w:marRight w:val="0"/>
          <w:marTop w:val="0"/>
          <w:marBottom w:val="0"/>
          <w:divBdr>
            <w:top w:val="none" w:sz="0" w:space="0" w:color="auto"/>
            <w:left w:val="none" w:sz="0" w:space="0" w:color="auto"/>
            <w:bottom w:val="none" w:sz="0" w:space="0" w:color="auto"/>
            <w:right w:val="none" w:sz="0" w:space="0" w:color="auto"/>
          </w:divBdr>
        </w:div>
        <w:div w:id="1187864026">
          <w:marLeft w:val="0"/>
          <w:marRight w:val="0"/>
          <w:marTop w:val="0"/>
          <w:marBottom w:val="0"/>
          <w:divBdr>
            <w:top w:val="none" w:sz="0" w:space="0" w:color="auto"/>
            <w:left w:val="none" w:sz="0" w:space="0" w:color="auto"/>
            <w:bottom w:val="none" w:sz="0" w:space="0" w:color="auto"/>
            <w:right w:val="none" w:sz="0" w:space="0" w:color="auto"/>
          </w:divBdr>
        </w:div>
        <w:div w:id="643238864">
          <w:marLeft w:val="0"/>
          <w:marRight w:val="0"/>
          <w:marTop w:val="0"/>
          <w:marBottom w:val="0"/>
          <w:divBdr>
            <w:top w:val="none" w:sz="0" w:space="0" w:color="auto"/>
            <w:left w:val="none" w:sz="0" w:space="0" w:color="auto"/>
            <w:bottom w:val="none" w:sz="0" w:space="0" w:color="auto"/>
            <w:right w:val="none" w:sz="0" w:space="0" w:color="auto"/>
          </w:divBdr>
        </w:div>
        <w:div w:id="1181893014">
          <w:marLeft w:val="0"/>
          <w:marRight w:val="0"/>
          <w:marTop w:val="0"/>
          <w:marBottom w:val="0"/>
          <w:divBdr>
            <w:top w:val="none" w:sz="0" w:space="0" w:color="auto"/>
            <w:left w:val="none" w:sz="0" w:space="0" w:color="auto"/>
            <w:bottom w:val="none" w:sz="0" w:space="0" w:color="auto"/>
            <w:right w:val="none" w:sz="0" w:space="0" w:color="auto"/>
          </w:divBdr>
        </w:div>
        <w:div w:id="700401932">
          <w:marLeft w:val="0"/>
          <w:marRight w:val="0"/>
          <w:marTop w:val="0"/>
          <w:marBottom w:val="0"/>
          <w:divBdr>
            <w:top w:val="none" w:sz="0" w:space="0" w:color="auto"/>
            <w:left w:val="none" w:sz="0" w:space="0" w:color="auto"/>
            <w:bottom w:val="none" w:sz="0" w:space="0" w:color="auto"/>
            <w:right w:val="none" w:sz="0" w:space="0" w:color="auto"/>
          </w:divBdr>
        </w:div>
        <w:div w:id="1694762951">
          <w:marLeft w:val="0"/>
          <w:marRight w:val="0"/>
          <w:marTop w:val="0"/>
          <w:marBottom w:val="0"/>
          <w:divBdr>
            <w:top w:val="none" w:sz="0" w:space="0" w:color="auto"/>
            <w:left w:val="none" w:sz="0" w:space="0" w:color="auto"/>
            <w:bottom w:val="none" w:sz="0" w:space="0" w:color="auto"/>
            <w:right w:val="none" w:sz="0" w:space="0" w:color="auto"/>
          </w:divBdr>
        </w:div>
        <w:div w:id="1539584055">
          <w:marLeft w:val="0"/>
          <w:marRight w:val="0"/>
          <w:marTop w:val="0"/>
          <w:marBottom w:val="0"/>
          <w:divBdr>
            <w:top w:val="none" w:sz="0" w:space="0" w:color="auto"/>
            <w:left w:val="none" w:sz="0" w:space="0" w:color="auto"/>
            <w:bottom w:val="none" w:sz="0" w:space="0" w:color="auto"/>
            <w:right w:val="none" w:sz="0" w:space="0" w:color="auto"/>
          </w:divBdr>
        </w:div>
        <w:div w:id="1139424563">
          <w:marLeft w:val="0"/>
          <w:marRight w:val="0"/>
          <w:marTop w:val="0"/>
          <w:marBottom w:val="0"/>
          <w:divBdr>
            <w:top w:val="none" w:sz="0" w:space="0" w:color="auto"/>
            <w:left w:val="none" w:sz="0" w:space="0" w:color="auto"/>
            <w:bottom w:val="none" w:sz="0" w:space="0" w:color="auto"/>
            <w:right w:val="none" w:sz="0" w:space="0" w:color="auto"/>
          </w:divBdr>
        </w:div>
        <w:div w:id="2028559747">
          <w:marLeft w:val="0"/>
          <w:marRight w:val="0"/>
          <w:marTop w:val="0"/>
          <w:marBottom w:val="0"/>
          <w:divBdr>
            <w:top w:val="none" w:sz="0" w:space="0" w:color="auto"/>
            <w:left w:val="none" w:sz="0" w:space="0" w:color="auto"/>
            <w:bottom w:val="none" w:sz="0" w:space="0" w:color="auto"/>
            <w:right w:val="none" w:sz="0" w:space="0" w:color="auto"/>
          </w:divBdr>
        </w:div>
        <w:div w:id="403720725">
          <w:marLeft w:val="0"/>
          <w:marRight w:val="0"/>
          <w:marTop w:val="0"/>
          <w:marBottom w:val="0"/>
          <w:divBdr>
            <w:top w:val="none" w:sz="0" w:space="0" w:color="auto"/>
            <w:left w:val="none" w:sz="0" w:space="0" w:color="auto"/>
            <w:bottom w:val="none" w:sz="0" w:space="0" w:color="auto"/>
            <w:right w:val="none" w:sz="0" w:space="0" w:color="auto"/>
          </w:divBdr>
        </w:div>
        <w:div w:id="449402982">
          <w:marLeft w:val="0"/>
          <w:marRight w:val="0"/>
          <w:marTop w:val="0"/>
          <w:marBottom w:val="0"/>
          <w:divBdr>
            <w:top w:val="none" w:sz="0" w:space="0" w:color="auto"/>
            <w:left w:val="none" w:sz="0" w:space="0" w:color="auto"/>
            <w:bottom w:val="none" w:sz="0" w:space="0" w:color="auto"/>
            <w:right w:val="none" w:sz="0" w:space="0" w:color="auto"/>
          </w:divBdr>
        </w:div>
        <w:div w:id="1773669787">
          <w:marLeft w:val="0"/>
          <w:marRight w:val="0"/>
          <w:marTop w:val="0"/>
          <w:marBottom w:val="0"/>
          <w:divBdr>
            <w:top w:val="none" w:sz="0" w:space="0" w:color="auto"/>
            <w:left w:val="none" w:sz="0" w:space="0" w:color="auto"/>
            <w:bottom w:val="none" w:sz="0" w:space="0" w:color="auto"/>
            <w:right w:val="none" w:sz="0" w:space="0" w:color="auto"/>
          </w:divBdr>
        </w:div>
        <w:div w:id="1827045336">
          <w:marLeft w:val="0"/>
          <w:marRight w:val="0"/>
          <w:marTop w:val="0"/>
          <w:marBottom w:val="0"/>
          <w:divBdr>
            <w:top w:val="none" w:sz="0" w:space="0" w:color="auto"/>
            <w:left w:val="none" w:sz="0" w:space="0" w:color="auto"/>
            <w:bottom w:val="none" w:sz="0" w:space="0" w:color="auto"/>
            <w:right w:val="none" w:sz="0" w:space="0" w:color="auto"/>
          </w:divBdr>
        </w:div>
        <w:div w:id="654453152">
          <w:marLeft w:val="0"/>
          <w:marRight w:val="0"/>
          <w:marTop w:val="0"/>
          <w:marBottom w:val="0"/>
          <w:divBdr>
            <w:top w:val="none" w:sz="0" w:space="0" w:color="auto"/>
            <w:left w:val="none" w:sz="0" w:space="0" w:color="auto"/>
            <w:bottom w:val="none" w:sz="0" w:space="0" w:color="auto"/>
            <w:right w:val="none" w:sz="0" w:space="0" w:color="auto"/>
          </w:divBdr>
        </w:div>
        <w:div w:id="1913157269">
          <w:marLeft w:val="0"/>
          <w:marRight w:val="0"/>
          <w:marTop w:val="0"/>
          <w:marBottom w:val="0"/>
          <w:divBdr>
            <w:top w:val="none" w:sz="0" w:space="0" w:color="auto"/>
            <w:left w:val="none" w:sz="0" w:space="0" w:color="auto"/>
            <w:bottom w:val="none" w:sz="0" w:space="0" w:color="auto"/>
            <w:right w:val="none" w:sz="0" w:space="0" w:color="auto"/>
          </w:divBdr>
        </w:div>
        <w:div w:id="1372415697">
          <w:marLeft w:val="0"/>
          <w:marRight w:val="0"/>
          <w:marTop w:val="0"/>
          <w:marBottom w:val="0"/>
          <w:divBdr>
            <w:top w:val="none" w:sz="0" w:space="0" w:color="auto"/>
            <w:left w:val="none" w:sz="0" w:space="0" w:color="auto"/>
            <w:bottom w:val="none" w:sz="0" w:space="0" w:color="auto"/>
            <w:right w:val="none" w:sz="0" w:space="0" w:color="auto"/>
          </w:divBdr>
        </w:div>
        <w:div w:id="100927062">
          <w:marLeft w:val="0"/>
          <w:marRight w:val="0"/>
          <w:marTop w:val="0"/>
          <w:marBottom w:val="0"/>
          <w:divBdr>
            <w:top w:val="none" w:sz="0" w:space="0" w:color="auto"/>
            <w:left w:val="none" w:sz="0" w:space="0" w:color="auto"/>
            <w:bottom w:val="none" w:sz="0" w:space="0" w:color="auto"/>
            <w:right w:val="none" w:sz="0" w:space="0" w:color="auto"/>
          </w:divBdr>
        </w:div>
        <w:div w:id="558369436">
          <w:marLeft w:val="0"/>
          <w:marRight w:val="0"/>
          <w:marTop w:val="0"/>
          <w:marBottom w:val="0"/>
          <w:divBdr>
            <w:top w:val="none" w:sz="0" w:space="0" w:color="auto"/>
            <w:left w:val="none" w:sz="0" w:space="0" w:color="auto"/>
            <w:bottom w:val="none" w:sz="0" w:space="0" w:color="auto"/>
            <w:right w:val="none" w:sz="0" w:space="0" w:color="auto"/>
          </w:divBdr>
        </w:div>
        <w:div w:id="177473476">
          <w:marLeft w:val="0"/>
          <w:marRight w:val="0"/>
          <w:marTop w:val="0"/>
          <w:marBottom w:val="0"/>
          <w:divBdr>
            <w:top w:val="none" w:sz="0" w:space="0" w:color="auto"/>
            <w:left w:val="none" w:sz="0" w:space="0" w:color="auto"/>
            <w:bottom w:val="none" w:sz="0" w:space="0" w:color="auto"/>
            <w:right w:val="none" w:sz="0" w:space="0" w:color="auto"/>
          </w:divBdr>
        </w:div>
        <w:div w:id="1777676338">
          <w:marLeft w:val="0"/>
          <w:marRight w:val="0"/>
          <w:marTop w:val="0"/>
          <w:marBottom w:val="0"/>
          <w:divBdr>
            <w:top w:val="none" w:sz="0" w:space="0" w:color="auto"/>
            <w:left w:val="none" w:sz="0" w:space="0" w:color="auto"/>
            <w:bottom w:val="none" w:sz="0" w:space="0" w:color="auto"/>
            <w:right w:val="none" w:sz="0" w:space="0" w:color="auto"/>
          </w:divBdr>
        </w:div>
        <w:div w:id="104619853">
          <w:marLeft w:val="0"/>
          <w:marRight w:val="0"/>
          <w:marTop w:val="0"/>
          <w:marBottom w:val="0"/>
          <w:divBdr>
            <w:top w:val="none" w:sz="0" w:space="0" w:color="auto"/>
            <w:left w:val="none" w:sz="0" w:space="0" w:color="auto"/>
            <w:bottom w:val="none" w:sz="0" w:space="0" w:color="auto"/>
            <w:right w:val="none" w:sz="0" w:space="0" w:color="auto"/>
          </w:divBdr>
        </w:div>
        <w:div w:id="557012740">
          <w:marLeft w:val="0"/>
          <w:marRight w:val="0"/>
          <w:marTop w:val="0"/>
          <w:marBottom w:val="0"/>
          <w:divBdr>
            <w:top w:val="none" w:sz="0" w:space="0" w:color="auto"/>
            <w:left w:val="none" w:sz="0" w:space="0" w:color="auto"/>
            <w:bottom w:val="none" w:sz="0" w:space="0" w:color="auto"/>
            <w:right w:val="none" w:sz="0" w:space="0" w:color="auto"/>
          </w:divBdr>
        </w:div>
        <w:div w:id="1245148938">
          <w:marLeft w:val="0"/>
          <w:marRight w:val="0"/>
          <w:marTop w:val="0"/>
          <w:marBottom w:val="0"/>
          <w:divBdr>
            <w:top w:val="none" w:sz="0" w:space="0" w:color="auto"/>
            <w:left w:val="none" w:sz="0" w:space="0" w:color="auto"/>
            <w:bottom w:val="none" w:sz="0" w:space="0" w:color="auto"/>
            <w:right w:val="none" w:sz="0" w:space="0" w:color="auto"/>
          </w:divBdr>
        </w:div>
        <w:div w:id="1943105067">
          <w:marLeft w:val="0"/>
          <w:marRight w:val="0"/>
          <w:marTop w:val="0"/>
          <w:marBottom w:val="0"/>
          <w:divBdr>
            <w:top w:val="none" w:sz="0" w:space="0" w:color="auto"/>
            <w:left w:val="none" w:sz="0" w:space="0" w:color="auto"/>
            <w:bottom w:val="none" w:sz="0" w:space="0" w:color="auto"/>
            <w:right w:val="none" w:sz="0" w:space="0" w:color="auto"/>
          </w:divBdr>
        </w:div>
        <w:div w:id="233050209">
          <w:marLeft w:val="0"/>
          <w:marRight w:val="0"/>
          <w:marTop w:val="0"/>
          <w:marBottom w:val="0"/>
          <w:divBdr>
            <w:top w:val="none" w:sz="0" w:space="0" w:color="auto"/>
            <w:left w:val="none" w:sz="0" w:space="0" w:color="auto"/>
            <w:bottom w:val="none" w:sz="0" w:space="0" w:color="auto"/>
            <w:right w:val="none" w:sz="0" w:space="0" w:color="auto"/>
          </w:divBdr>
        </w:div>
        <w:div w:id="1801219062">
          <w:marLeft w:val="0"/>
          <w:marRight w:val="0"/>
          <w:marTop w:val="0"/>
          <w:marBottom w:val="0"/>
          <w:divBdr>
            <w:top w:val="none" w:sz="0" w:space="0" w:color="auto"/>
            <w:left w:val="none" w:sz="0" w:space="0" w:color="auto"/>
            <w:bottom w:val="none" w:sz="0" w:space="0" w:color="auto"/>
            <w:right w:val="none" w:sz="0" w:space="0" w:color="auto"/>
          </w:divBdr>
        </w:div>
        <w:div w:id="1815096924">
          <w:marLeft w:val="0"/>
          <w:marRight w:val="0"/>
          <w:marTop w:val="0"/>
          <w:marBottom w:val="0"/>
          <w:divBdr>
            <w:top w:val="none" w:sz="0" w:space="0" w:color="auto"/>
            <w:left w:val="none" w:sz="0" w:space="0" w:color="auto"/>
            <w:bottom w:val="none" w:sz="0" w:space="0" w:color="auto"/>
            <w:right w:val="none" w:sz="0" w:space="0" w:color="auto"/>
          </w:divBdr>
        </w:div>
        <w:div w:id="149559550">
          <w:marLeft w:val="0"/>
          <w:marRight w:val="0"/>
          <w:marTop w:val="0"/>
          <w:marBottom w:val="0"/>
          <w:divBdr>
            <w:top w:val="none" w:sz="0" w:space="0" w:color="auto"/>
            <w:left w:val="none" w:sz="0" w:space="0" w:color="auto"/>
            <w:bottom w:val="none" w:sz="0" w:space="0" w:color="auto"/>
            <w:right w:val="none" w:sz="0" w:space="0" w:color="auto"/>
          </w:divBdr>
        </w:div>
        <w:div w:id="1338072595">
          <w:marLeft w:val="0"/>
          <w:marRight w:val="0"/>
          <w:marTop w:val="0"/>
          <w:marBottom w:val="0"/>
          <w:divBdr>
            <w:top w:val="none" w:sz="0" w:space="0" w:color="auto"/>
            <w:left w:val="none" w:sz="0" w:space="0" w:color="auto"/>
            <w:bottom w:val="none" w:sz="0" w:space="0" w:color="auto"/>
            <w:right w:val="none" w:sz="0" w:space="0" w:color="auto"/>
          </w:divBdr>
        </w:div>
        <w:div w:id="907544410">
          <w:marLeft w:val="0"/>
          <w:marRight w:val="0"/>
          <w:marTop w:val="0"/>
          <w:marBottom w:val="0"/>
          <w:divBdr>
            <w:top w:val="none" w:sz="0" w:space="0" w:color="auto"/>
            <w:left w:val="none" w:sz="0" w:space="0" w:color="auto"/>
            <w:bottom w:val="none" w:sz="0" w:space="0" w:color="auto"/>
            <w:right w:val="none" w:sz="0" w:space="0" w:color="auto"/>
          </w:divBdr>
        </w:div>
        <w:div w:id="185146529">
          <w:marLeft w:val="0"/>
          <w:marRight w:val="0"/>
          <w:marTop w:val="0"/>
          <w:marBottom w:val="0"/>
          <w:divBdr>
            <w:top w:val="none" w:sz="0" w:space="0" w:color="auto"/>
            <w:left w:val="none" w:sz="0" w:space="0" w:color="auto"/>
            <w:bottom w:val="none" w:sz="0" w:space="0" w:color="auto"/>
            <w:right w:val="none" w:sz="0" w:space="0" w:color="auto"/>
          </w:divBdr>
        </w:div>
        <w:div w:id="1444812323">
          <w:marLeft w:val="0"/>
          <w:marRight w:val="0"/>
          <w:marTop w:val="0"/>
          <w:marBottom w:val="0"/>
          <w:divBdr>
            <w:top w:val="none" w:sz="0" w:space="0" w:color="auto"/>
            <w:left w:val="none" w:sz="0" w:space="0" w:color="auto"/>
            <w:bottom w:val="none" w:sz="0" w:space="0" w:color="auto"/>
            <w:right w:val="none" w:sz="0" w:space="0" w:color="auto"/>
          </w:divBdr>
        </w:div>
        <w:div w:id="1153330782">
          <w:marLeft w:val="0"/>
          <w:marRight w:val="0"/>
          <w:marTop w:val="0"/>
          <w:marBottom w:val="0"/>
          <w:divBdr>
            <w:top w:val="none" w:sz="0" w:space="0" w:color="auto"/>
            <w:left w:val="none" w:sz="0" w:space="0" w:color="auto"/>
            <w:bottom w:val="none" w:sz="0" w:space="0" w:color="auto"/>
            <w:right w:val="none" w:sz="0" w:space="0" w:color="auto"/>
          </w:divBdr>
        </w:div>
        <w:div w:id="649406608">
          <w:marLeft w:val="0"/>
          <w:marRight w:val="0"/>
          <w:marTop w:val="0"/>
          <w:marBottom w:val="0"/>
          <w:divBdr>
            <w:top w:val="none" w:sz="0" w:space="0" w:color="auto"/>
            <w:left w:val="none" w:sz="0" w:space="0" w:color="auto"/>
            <w:bottom w:val="none" w:sz="0" w:space="0" w:color="auto"/>
            <w:right w:val="none" w:sz="0" w:space="0" w:color="auto"/>
          </w:divBdr>
        </w:div>
        <w:div w:id="870729407">
          <w:marLeft w:val="0"/>
          <w:marRight w:val="0"/>
          <w:marTop w:val="0"/>
          <w:marBottom w:val="0"/>
          <w:divBdr>
            <w:top w:val="none" w:sz="0" w:space="0" w:color="auto"/>
            <w:left w:val="none" w:sz="0" w:space="0" w:color="auto"/>
            <w:bottom w:val="none" w:sz="0" w:space="0" w:color="auto"/>
            <w:right w:val="none" w:sz="0" w:space="0" w:color="auto"/>
          </w:divBdr>
        </w:div>
        <w:div w:id="623580907">
          <w:marLeft w:val="0"/>
          <w:marRight w:val="0"/>
          <w:marTop w:val="0"/>
          <w:marBottom w:val="0"/>
          <w:divBdr>
            <w:top w:val="none" w:sz="0" w:space="0" w:color="auto"/>
            <w:left w:val="none" w:sz="0" w:space="0" w:color="auto"/>
            <w:bottom w:val="none" w:sz="0" w:space="0" w:color="auto"/>
            <w:right w:val="none" w:sz="0" w:space="0" w:color="auto"/>
          </w:divBdr>
        </w:div>
        <w:div w:id="873080390">
          <w:marLeft w:val="0"/>
          <w:marRight w:val="0"/>
          <w:marTop w:val="0"/>
          <w:marBottom w:val="0"/>
          <w:divBdr>
            <w:top w:val="none" w:sz="0" w:space="0" w:color="auto"/>
            <w:left w:val="none" w:sz="0" w:space="0" w:color="auto"/>
            <w:bottom w:val="none" w:sz="0" w:space="0" w:color="auto"/>
            <w:right w:val="none" w:sz="0" w:space="0" w:color="auto"/>
          </w:divBdr>
        </w:div>
        <w:div w:id="1583293569">
          <w:marLeft w:val="0"/>
          <w:marRight w:val="0"/>
          <w:marTop w:val="0"/>
          <w:marBottom w:val="0"/>
          <w:divBdr>
            <w:top w:val="none" w:sz="0" w:space="0" w:color="auto"/>
            <w:left w:val="none" w:sz="0" w:space="0" w:color="auto"/>
            <w:bottom w:val="none" w:sz="0" w:space="0" w:color="auto"/>
            <w:right w:val="none" w:sz="0" w:space="0" w:color="auto"/>
          </w:divBdr>
        </w:div>
        <w:div w:id="1989242337">
          <w:marLeft w:val="0"/>
          <w:marRight w:val="0"/>
          <w:marTop w:val="0"/>
          <w:marBottom w:val="0"/>
          <w:divBdr>
            <w:top w:val="none" w:sz="0" w:space="0" w:color="auto"/>
            <w:left w:val="none" w:sz="0" w:space="0" w:color="auto"/>
            <w:bottom w:val="none" w:sz="0" w:space="0" w:color="auto"/>
            <w:right w:val="none" w:sz="0" w:space="0" w:color="auto"/>
          </w:divBdr>
        </w:div>
        <w:div w:id="1871139193">
          <w:marLeft w:val="0"/>
          <w:marRight w:val="0"/>
          <w:marTop w:val="0"/>
          <w:marBottom w:val="0"/>
          <w:divBdr>
            <w:top w:val="none" w:sz="0" w:space="0" w:color="auto"/>
            <w:left w:val="none" w:sz="0" w:space="0" w:color="auto"/>
            <w:bottom w:val="none" w:sz="0" w:space="0" w:color="auto"/>
            <w:right w:val="none" w:sz="0" w:space="0" w:color="auto"/>
          </w:divBdr>
        </w:div>
        <w:div w:id="716970818">
          <w:marLeft w:val="0"/>
          <w:marRight w:val="0"/>
          <w:marTop w:val="0"/>
          <w:marBottom w:val="0"/>
          <w:divBdr>
            <w:top w:val="none" w:sz="0" w:space="0" w:color="auto"/>
            <w:left w:val="none" w:sz="0" w:space="0" w:color="auto"/>
            <w:bottom w:val="none" w:sz="0" w:space="0" w:color="auto"/>
            <w:right w:val="none" w:sz="0" w:space="0" w:color="auto"/>
          </w:divBdr>
        </w:div>
        <w:div w:id="1162310660">
          <w:marLeft w:val="0"/>
          <w:marRight w:val="0"/>
          <w:marTop w:val="0"/>
          <w:marBottom w:val="0"/>
          <w:divBdr>
            <w:top w:val="none" w:sz="0" w:space="0" w:color="auto"/>
            <w:left w:val="none" w:sz="0" w:space="0" w:color="auto"/>
            <w:bottom w:val="none" w:sz="0" w:space="0" w:color="auto"/>
            <w:right w:val="none" w:sz="0" w:space="0" w:color="auto"/>
          </w:divBdr>
        </w:div>
        <w:div w:id="1462265771">
          <w:marLeft w:val="0"/>
          <w:marRight w:val="0"/>
          <w:marTop w:val="0"/>
          <w:marBottom w:val="0"/>
          <w:divBdr>
            <w:top w:val="none" w:sz="0" w:space="0" w:color="auto"/>
            <w:left w:val="none" w:sz="0" w:space="0" w:color="auto"/>
            <w:bottom w:val="none" w:sz="0" w:space="0" w:color="auto"/>
            <w:right w:val="none" w:sz="0" w:space="0" w:color="auto"/>
          </w:divBdr>
        </w:div>
        <w:div w:id="822620248">
          <w:marLeft w:val="0"/>
          <w:marRight w:val="0"/>
          <w:marTop w:val="0"/>
          <w:marBottom w:val="0"/>
          <w:divBdr>
            <w:top w:val="none" w:sz="0" w:space="0" w:color="auto"/>
            <w:left w:val="none" w:sz="0" w:space="0" w:color="auto"/>
            <w:bottom w:val="none" w:sz="0" w:space="0" w:color="auto"/>
            <w:right w:val="none" w:sz="0" w:space="0" w:color="auto"/>
          </w:divBdr>
        </w:div>
        <w:div w:id="995760853">
          <w:marLeft w:val="0"/>
          <w:marRight w:val="0"/>
          <w:marTop w:val="0"/>
          <w:marBottom w:val="0"/>
          <w:divBdr>
            <w:top w:val="none" w:sz="0" w:space="0" w:color="auto"/>
            <w:left w:val="none" w:sz="0" w:space="0" w:color="auto"/>
            <w:bottom w:val="none" w:sz="0" w:space="0" w:color="auto"/>
            <w:right w:val="none" w:sz="0" w:space="0" w:color="auto"/>
          </w:divBdr>
        </w:div>
        <w:div w:id="1617981149">
          <w:marLeft w:val="0"/>
          <w:marRight w:val="0"/>
          <w:marTop w:val="0"/>
          <w:marBottom w:val="0"/>
          <w:divBdr>
            <w:top w:val="none" w:sz="0" w:space="0" w:color="auto"/>
            <w:left w:val="none" w:sz="0" w:space="0" w:color="auto"/>
            <w:bottom w:val="none" w:sz="0" w:space="0" w:color="auto"/>
            <w:right w:val="none" w:sz="0" w:space="0" w:color="auto"/>
          </w:divBdr>
        </w:div>
        <w:div w:id="1348099336">
          <w:marLeft w:val="0"/>
          <w:marRight w:val="0"/>
          <w:marTop w:val="0"/>
          <w:marBottom w:val="0"/>
          <w:divBdr>
            <w:top w:val="none" w:sz="0" w:space="0" w:color="auto"/>
            <w:left w:val="none" w:sz="0" w:space="0" w:color="auto"/>
            <w:bottom w:val="none" w:sz="0" w:space="0" w:color="auto"/>
            <w:right w:val="none" w:sz="0" w:space="0" w:color="auto"/>
          </w:divBdr>
        </w:div>
        <w:div w:id="371074386">
          <w:marLeft w:val="0"/>
          <w:marRight w:val="0"/>
          <w:marTop w:val="0"/>
          <w:marBottom w:val="0"/>
          <w:divBdr>
            <w:top w:val="none" w:sz="0" w:space="0" w:color="auto"/>
            <w:left w:val="none" w:sz="0" w:space="0" w:color="auto"/>
            <w:bottom w:val="none" w:sz="0" w:space="0" w:color="auto"/>
            <w:right w:val="none" w:sz="0" w:space="0" w:color="auto"/>
          </w:divBdr>
        </w:div>
        <w:div w:id="1263337725">
          <w:marLeft w:val="0"/>
          <w:marRight w:val="0"/>
          <w:marTop w:val="0"/>
          <w:marBottom w:val="0"/>
          <w:divBdr>
            <w:top w:val="none" w:sz="0" w:space="0" w:color="auto"/>
            <w:left w:val="none" w:sz="0" w:space="0" w:color="auto"/>
            <w:bottom w:val="none" w:sz="0" w:space="0" w:color="auto"/>
            <w:right w:val="none" w:sz="0" w:space="0" w:color="auto"/>
          </w:divBdr>
        </w:div>
        <w:div w:id="1857429110">
          <w:marLeft w:val="0"/>
          <w:marRight w:val="0"/>
          <w:marTop w:val="0"/>
          <w:marBottom w:val="0"/>
          <w:divBdr>
            <w:top w:val="none" w:sz="0" w:space="0" w:color="auto"/>
            <w:left w:val="none" w:sz="0" w:space="0" w:color="auto"/>
            <w:bottom w:val="none" w:sz="0" w:space="0" w:color="auto"/>
            <w:right w:val="none" w:sz="0" w:space="0" w:color="auto"/>
          </w:divBdr>
        </w:div>
        <w:div w:id="674964787">
          <w:marLeft w:val="0"/>
          <w:marRight w:val="0"/>
          <w:marTop w:val="0"/>
          <w:marBottom w:val="0"/>
          <w:divBdr>
            <w:top w:val="none" w:sz="0" w:space="0" w:color="auto"/>
            <w:left w:val="none" w:sz="0" w:space="0" w:color="auto"/>
            <w:bottom w:val="none" w:sz="0" w:space="0" w:color="auto"/>
            <w:right w:val="none" w:sz="0" w:space="0" w:color="auto"/>
          </w:divBdr>
        </w:div>
        <w:div w:id="782696601">
          <w:marLeft w:val="0"/>
          <w:marRight w:val="0"/>
          <w:marTop w:val="0"/>
          <w:marBottom w:val="0"/>
          <w:divBdr>
            <w:top w:val="none" w:sz="0" w:space="0" w:color="auto"/>
            <w:left w:val="none" w:sz="0" w:space="0" w:color="auto"/>
            <w:bottom w:val="none" w:sz="0" w:space="0" w:color="auto"/>
            <w:right w:val="none" w:sz="0" w:space="0" w:color="auto"/>
          </w:divBdr>
        </w:div>
        <w:div w:id="105849274">
          <w:marLeft w:val="0"/>
          <w:marRight w:val="0"/>
          <w:marTop w:val="0"/>
          <w:marBottom w:val="0"/>
          <w:divBdr>
            <w:top w:val="none" w:sz="0" w:space="0" w:color="auto"/>
            <w:left w:val="none" w:sz="0" w:space="0" w:color="auto"/>
            <w:bottom w:val="none" w:sz="0" w:space="0" w:color="auto"/>
            <w:right w:val="none" w:sz="0" w:space="0" w:color="auto"/>
          </w:divBdr>
        </w:div>
        <w:div w:id="1679455094">
          <w:marLeft w:val="0"/>
          <w:marRight w:val="0"/>
          <w:marTop w:val="0"/>
          <w:marBottom w:val="0"/>
          <w:divBdr>
            <w:top w:val="none" w:sz="0" w:space="0" w:color="auto"/>
            <w:left w:val="none" w:sz="0" w:space="0" w:color="auto"/>
            <w:bottom w:val="none" w:sz="0" w:space="0" w:color="auto"/>
            <w:right w:val="none" w:sz="0" w:space="0" w:color="auto"/>
          </w:divBdr>
        </w:div>
        <w:div w:id="863640445">
          <w:marLeft w:val="0"/>
          <w:marRight w:val="0"/>
          <w:marTop w:val="0"/>
          <w:marBottom w:val="0"/>
          <w:divBdr>
            <w:top w:val="none" w:sz="0" w:space="0" w:color="auto"/>
            <w:left w:val="none" w:sz="0" w:space="0" w:color="auto"/>
            <w:bottom w:val="none" w:sz="0" w:space="0" w:color="auto"/>
            <w:right w:val="none" w:sz="0" w:space="0" w:color="auto"/>
          </w:divBdr>
        </w:div>
        <w:div w:id="723723905">
          <w:marLeft w:val="0"/>
          <w:marRight w:val="0"/>
          <w:marTop w:val="0"/>
          <w:marBottom w:val="0"/>
          <w:divBdr>
            <w:top w:val="none" w:sz="0" w:space="0" w:color="auto"/>
            <w:left w:val="none" w:sz="0" w:space="0" w:color="auto"/>
            <w:bottom w:val="none" w:sz="0" w:space="0" w:color="auto"/>
            <w:right w:val="none" w:sz="0" w:space="0" w:color="auto"/>
          </w:divBdr>
        </w:div>
        <w:div w:id="915742946">
          <w:marLeft w:val="0"/>
          <w:marRight w:val="0"/>
          <w:marTop w:val="0"/>
          <w:marBottom w:val="0"/>
          <w:divBdr>
            <w:top w:val="none" w:sz="0" w:space="0" w:color="auto"/>
            <w:left w:val="none" w:sz="0" w:space="0" w:color="auto"/>
            <w:bottom w:val="none" w:sz="0" w:space="0" w:color="auto"/>
            <w:right w:val="none" w:sz="0" w:space="0" w:color="auto"/>
          </w:divBdr>
        </w:div>
        <w:div w:id="2115443884">
          <w:marLeft w:val="0"/>
          <w:marRight w:val="0"/>
          <w:marTop w:val="0"/>
          <w:marBottom w:val="0"/>
          <w:divBdr>
            <w:top w:val="none" w:sz="0" w:space="0" w:color="auto"/>
            <w:left w:val="none" w:sz="0" w:space="0" w:color="auto"/>
            <w:bottom w:val="none" w:sz="0" w:space="0" w:color="auto"/>
            <w:right w:val="none" w:sz="0" w:space="0" w:color="auto"/>
          </w:divBdr>
        </w:div>
        <w:div w:id="2141025263">
          <w:marLeft w:val="0"/>
          <w:marRight w:val="0"/>
          <w:marTop w:val="0"/>
          <w:marBottom w:val="0"/>
          <w:divBdr>
            <w:top w:val="none" w:sz="0" w:space="0" w:color="auto"/>
            <w:left w:val="none" w:sz="0" w:space="0" w:color="auto"/>
            <w:bottom w:val="none" w:sz="0" w:space="0" w:color="auto"/>
            <w:right w:val="none" w:sz="0" w:space="0" w:color="auto"/>
          </w:divBdr>
        </w:div>
        <w:div w:id="983780158">
          <w:marLeft w:val="0"/>
          <w:marRight w:val="0"/>
          <w:marTop w:val="0"/>
          <w:marBottom w:val="0"/>
          <w:divBdr>
            <w:top w:val="none" w:sz="0" w:space="0" w:color="auto"/>
            <w:left w:val="none" w:sz="0" w:space="0" w:color="auto"/>
            <w:bottom w:val="none" w:sz="0" w:space="0" w:color="auto"/>
            <w:right w:val="none" w:sz="0" w:space="0" w:color="auto"/>
          </w:divBdr>
        </w:div>
        <w:div w:id="521554406">
          <w:marLeft w:val="0"/>
          <w:marRight w:val="0"/>
          <w:marTop w:val="0"/>
          <w:marBottom w:val="0"/>
          <w:divBdr>
            <w:top w:val="none" w:sz="0" w:space="0" w:color="auto"/>
            <w:left w:val="none" w:sz="0" w:space="0" w:color="auto"/>
            <w:bottom w:val="none" w:sz="0" w:space="0" w:color="auto"/>
            <w:right w:val="none" w:sz="0" w:space="0" w:color="auto"/>
          </w:divBdr>
        </w:div>
        <w:div w:id="607158109">
          <w:marLeft w:val="0"/>
          <w:marRight w:val="0"/>
          <w:marTop w:val="0"/>
          <w:marBottom w:val="0"/>
          <w:divBdr>
            <w:top w:val="none" w:sz="0" w:space="0" w:color="auto"/>
            <w:left w:val="none" w:sz="0" w:space="0" w:color="auto"/>
            <w:bottom w:val="none" w:sz="0" w:space="0" w:color="auto"/>
            <w:right w:val="none" w:sz="0" w:space="0" w:color="auto"/>
          </w:divBdr>
        </w:div>
        <w:div w:id="1198739356">
          <w:marLeft w:val="0"/>
          <w:marRight w:val="0"/>
          <w:marTop w:val="0"/>
          <w:marBottom w:val="0"/>
          <w:divBdr>
            <w:top w:val="none" w:sz="0" w:space="0" w:color="auto"/>
            <w:left w:val="none" w:sz="0" w:space="0" w:color="auto"/>
            <w:bottom w:val="none" w:sz="0" w:space="0" w:color="auto"/>
            <w:right w:val="none" w:sz="0" w:space="0" w:color="auto"/>
          </w:divBdr>
        </w:div>
        <w:div w:id="672802073">
          <w:marLeft w:val="0"/>
          <w:marRight w:val="0"/>
          <w:marTop w:val="0"/>
          <w:marBottom w:val="0"/>
          <w:divBdr>
            <w:top w:val="none" w:sz="0" w:space="0" w:color="auto"/>
            <w:left w:val="none" w:sz="0" w:space="0" w:color="auto"/>
            <w:bottom w:val="none" w:sz="0" w:space="0" w:color="auto"/>
            <w:right w:val="none" w:sz="0" w:space="0" w:color="auto"/>
          </w:divBdr>
        </w:div>
        <w:div w:id="1268927283">
          <w:marLeft w:val="0"/>
          <w:marRight w:val="0"/>
          <w:marTop w:val="0"/>
          <w:marBottom w:val="0"/>
          <w:divBdr>
            <w:top w:val="none" w:sz="0" w:space="0" w:color="auto"/>
            <w:left w:val="none" w:sz="0" w:space="0" w:color="auto"/>
            <w:bottom w:val="none" w:sz="0" w:space="0" w:color="auto"/>
            <w:right w:val="none" w:sz="0" w:space="0" w:color="auto"/>
          </w:divBdr>
        </w:div>
        <w:div w:id="1903172598">
          <w:marLeft w:val="0"/>
          <w:marRight w:val="0"/>
          <w:marTop w:val="0"/>
          <w:marBottom w:val="0"/>
          <w:divBdr>
            <w:top w:val="none" w:sz="0" w:space="0" w:color="auto"/>
            <w:left w:val="none" w:sz="0" w:space="0" w:color="auto"/>
            <w:bottom w:val="none" w:sz="0" w:space="0" w:color="auto"/>
            <w:right w:val="none" w:sz="0" w:space="0" w:color="auto"/>
          </w:divBdr>
        </w:div>
        <w:div w:id="903104525">
          <w:marLeft w:val="0"/>
          <w:marRight w:val="0"/>
          <w:marTop w:val="0"/>
          <w:marBottom w:val="0"/>
          <w:divBdr>
            <w:top w:val="none" w:sz="0" w:space="0" w:color="auto"/>
            <w:left w:val="none" w:sz="0" w:space="0" w:color="auto"/>
            <w:bottom w:val="none" w:sz="0" w:space="0" w:color="auto"/>
            <w:right w:val="none" w:sz="0" w:space="0" w:color="auto"/>
          </w:divBdr>
        </w:div>
        <w:div w:id="1073233665">
          <w:marLeft w:val="0"/>
          <w:marRight w:val="0"/>
          <w:marTop w:val="0"/>
          <w:marBottom w:val="0"/>
          <w:divBdr>
            <w:top w:val="none" w:sz="0" w:space="0" w:color="auto"/>
            <w:left w:val="none" w:sz="0" w:space="0" w:color="auto"/>
            <w:bottom w:val="none" w:sz="0" w:space="0" w:color="auto"/>
            <w:right w:val="none" w:sz="0" w:space="0" w:color="auto"/>
          </w:divBdr>
        </w:div>
        <w:div w:id="441389197">
          <w:marLeft w:val="0"/>
          <w:marRight w:val="0"/>
          <w:marTop w:val="0"/>
          <w:marBottom w:val="0"/>
          <w:divBdr>
            <w:top w:val="none" w:sz="0" w:space="0" w:color="auto"/>
            <w:left w:val="none" w:sz="0" w:space="0" w:color="auto"/>
            <w:bottom w:val="none" w:sz="0" w:space="0" w:color="auto"/>
            <w:right w:val="none" w:sz="0" w:space="0" w:color="auto"/>
          </w:divBdr>
        </w:div>
        <w:div w:id="2029717129">
          <w:marLeft w:val="0"/>
          <w:marRight w:val="0"/>
          <w:marTop w:val="0"/>
          <w:marBottom w:val="0"/>
          <w:divBdr>
            <w:top w:val="none" w:sz="0" w:space="0" w:color="auto"/>
            <w:left w:val="none" w:sz="0" w:space="0" w:color="auto"/>
            <w:bottom w:val="none" w:sz="0" w:space="0" w:color="auto"/>
            <w:right w:val="none" w:sz="0" w:space="0" w:color="auto"/>
          </w:divBdr>
        </w:div>
        <w:div w:id="944534685">
          <w:marLeft w:val="0"/>
          <w:marRight w:val="0"/>
          <w:marTop w:val="0"/>
          <w:marBottom w:val="0"/>
          <w:divBdr>
            <w:top w:val="none" w:sz="0" w:space="0" w:color="auto"/>
            <w:left w:val="none" w:sz="0" w:space="0" w:color="auto"/>
            <w:bottom w:val="none" w:sz="0" w:space="0" w:color="auto"/>
            <w:right w:val="none" w:sz="0" w:space="0" w:color="auto"/>
          </w:divBdr>
        </w:div>
        <w:div w:id="1216893523">
          <w:marLeft w:val="0"/>
          <w:marRight w:val="0"/>
          <w:marTop w:val="0"/>
          <w:marBottom w:val="0"/>
          <w:divBdr>
            <w:top w:val="none" w:sz="0" w:space="0" w:color="auto"/>
            <w:left w:val="none" w:sz="0" w:space="0" w:color="auto"/>
            <w:bottom w:val="none" w:sz="0" w:space="0" w:color="auto"/>
            <w:right w:val="none" w:sz="0" w:space="0" w:color="auto"/>
          </w:divBdr>
        </w:div>
        <w:div w:id="1317732368">
          <w:marLeft w:val="0"/>
          <w:marRight w:val="0"/>
          <w:marTop w:val="0"/>
          <w:marBottom w:val="0"/>
          <w:divBdr>
            <w:top w:val="none" w:sz="0" w:space="0" w:color="auto"/>
            <w:left w:val="none" w:sz="0" w:space="0" w:color="auto"/>
            <w:bottom w:val="none" w:sz="0" w:space="0" w:color="auto"/>
            <w:right w:val="none" w:sz="0" w:space="0" w:color="auto"/>
          </w:divBdr>
        </w:div>
        <w:div w:id="1054428089">
          <w:marLeft w:val="0"/>
          <w:marRight w:val="0"/>
          <w:marTop w:val="0"/>
          <w:marBottom w:val="0"/>
          <w:divBdr>
            <w:top w:val="none" w:sz="0" w:space="0" w:color="auto"/>
            <w:left w:val="none" w:sz="0" w:space="0" w:color="auto"/>
            <w:bottom w:val="none" w:sz="0" w:space="0" w:color="auto"/>
            <w:right w:val="none" w:sz="0" w:space="0" w:color="auto"/>
          </w:divBdr>
        </w:div>
        <w:div w:id="470371206">
          <w:marLeft w:val="0"/>
          <w:marRight w:val="0"/>
          <w:marTop w:val="0"/>
          <w:marBottom w:val="0"/>
          <w:divBdr>
            <w:top w:val="none" w:sz="0" w:space="0" w:color="auto"/>
            <w:left w:val="none" w:sz="0" w:space="0" w:color="auto"/>
            <w:bottom w:val="none" w:sz="0" w:space="0" w:color="auto"/>
            <w:right w:val="none" w:sz="0" w:space="0" w:color="auto"/>
          </w:divBdr>
        </w:div>
        <w:div w:id="1926957120">
          <w:marLeft w:val="0"/>
          <w:marRight w:val="0"/>
          <w:marTop w:val="0"/>
          <w:marBottom w:val="0"/>
          <w:divBdr>
            <w:top w:val="none" w:sz="0" w:space="0" w:color="auto"/>
            <w:left w:val="none" w:sz="0" w:space="0" w:color="auto"/>
            <w:bottom w:val="none" w:sz="0" w:space="0" w:color="auto"/>
            <w:right w:val="none" w:sz="0" w:space="0" w:color="auto"/>
          </w:divBdr>
        </w:div>
        <w:div w:id="2092190582">
          <w:marLeft w:val="0"/>
          <w:marRight w:val="0"/>
          <w:marTop w:val="0"/>
          <w:marBottom w:val="0"/>
          <w:divBdr>
            <w:top w:val="none" w:sz="0" w:space="0" w:color="auto"/>
            <w:left w:val="none" w:sz="0" w:space="0" w:color="auto"/>
            <w:bottom w:val="none" w:sz="0" w:space="0" w:color="auto"/>
            <w:right w:val="none" w:sz="0" w:space="0" w:color="auto"/>
          </w:divBdr>
        </w:div>
        <w:div w:id="499587427">
          <w:marLeft w:val="0"/>
          <w:marRight w:val="0"/>
          <w:marTop w:val="0"/>
          <w:marBottom w:val="0"/>
          <w:divBdr>
            <w:top w:val="none" w:sz="0" w:space="0" w:color="auto"/>
            <w:left w:val="none" w:sz="0" w:space="0" w:color="auto"/>
            <w:bottom w:val="none" w:sz="0" w:space="0" w:color="auto"/>
            <w:right w:val="none" w:sz="0" w:space="0" w:color="auto"/>
          </w:divBdr>
        </w:div>
        <w:div w:id="2068989512">
          <w:marLeft w:val="0"/>
          <w:marRight w:val="0"/>
          <w:marTop w:val="0"/>
          <w:marBottom w:val="0"/>
          <w:divBdr>
            <w:top w:val="none" w:sz="0" w:space="0" w:color="auto"/>
            <w:left w:val="none" w:sz="0" w:space="0" w:color="auto"/>
            <w:bottom w:val="none" w:sz="0" w:space="0" w:color="auto"/>
            <w:right w:val="none" w:sz="0" w:space="0" w:color="auto"/>
          </w:divBdr>
        </w:div>
        <w:div w:id="1633169722">
          <w:marLeft w:val="0"/>
          <w:marRight w:val="0"/>
          <w:marTop w:val="0"/>
          <w:marBottom w:val="0"/>
          <w:divBdr>
            <w:top w:val="none" w:sz="0" w:space="0" w:color="auto"/>
            <w:left w:val="none" w:sz="0" w:space="0" w:color="auto"/>
            <w:bottom w:val="none" w:sz="0" w:space="0" w:color="auto"/>
            <w:right w:val="none" w:sz="0" w:space="0" w:color="auto"/>
          </w:divBdr>
        </w:div>
        <w:div w:id="667176371">
          <w:marLeft w:val="0"/>
          <w:marRight w:val="0"/>
          <w:marTop w:val="0"/>
          <w:marBottom w:val="0"/>
          <w:divBdr>
            <w:top w:val="none" w:sz="0" w:space="0" w:color="auto"/>
            <w:left w:val="none" w:sz="0" w:space="0" w:color="auto"/>
            <w:bottom w:val="none" w:sz="0" w:space="0" w:color="auto"/>
            <w:right w:val="none" w:sz="0" w:space="0" w:color="auto"/>
          </w:divBdr>
        </w:div>
        <w:div w:id="1592084471">
          <w:marLeft w:val="0"/>
          <w:marRight w:val="0"/>
          <w:marTop w:val="0"/>
          <w:marBottom w:val="0"/>
          <w:divBdr>
            <w:top w:val="none" w:sz="0" w:space="0" w:color="auto"/>
            <w:left w:val="none" w:sz="0" w:space="0" w:color="auto"/>
            <w:bottom w:val="none" w:sz="0" w:space="0" w:color="auto"/>
            <w:right w:val="none" w:sz="0" w:space="0" w:color="auto"/>
          </w:divBdr>
        </w:div>
        <w:div w:id="1553276181">
          <w:marLeft w:val="0"/>
          <w:marRight w:val="0"/>
          <w:marTop w:val="0"/>
          <w:marBottom w:val="0"/>
          <w:divBdr>
            <w:top w:val="none" w:sz="0" w:space="0" w:color="auto"/>
            <w:left w:val="none" w:sz="0" w:space="0" w:color="auto"/>
            <w:bottom w:val="none" w:sz="0" w:space="0" w:color="auto"/>
            <w:right w:val="none" w:sz="0" w:space="0" w:color="auto"/>
          </w:divBdr>
        </w:div>
        <w:div w:id="1259292147">
          <w:marLeft w:val="0"/>
          <w:marRight w:val="0"/>
          <w:marTop w:val="0"/>
          <w:marBottom w:val="0"/>
          <w:divBdr>
            <w:top w:val="none" w:sz="0" w:space="0" w:color="auto"/>
            <w:left w:val="none" w:sz="0" w:space="0" w:color="auto"/>
            <w:bottom w:val="none" w:sz="0" w:space="0" w:color="auto"/>
            <w:right w:val="none" w:sz="0" w:space="0" w:color="auto"/>
          </w:divBdr>
        </w:div>
        <w:div w:id="591278568">
          <w:marLeft w:val="0"/>
          <w:marRight w:val="0"/>
          <w:marTop w:val="0"/>
          <w:marBottom w:val="0"/>
          <w:divBdr>
            <w:top w:val="none" w:sz="0" w:space="0" w:color="auto"/>
            <w:left w:val="none" w:sz="0" w:space="0" w:color="auto"/>
            <w:bottom w:val="none" w:sz="0" w:space="0" w:color="auto"/>
            <w:right w:val="none" w:sz="0" w:space="0" w:color="auto"/>
          </w:divBdr>
        </w:div>
        <w:div w:id="912738818">
          <w:marLeft w:val="0"/>
          <w:marRight w:val="0"/>
          <w:marTop w:val="0"/>
          <w:marBottom w:val="0"/>
          <w:divBdr>
            <w:top w:val="none" w:sz="0" w:space="0" w:color="auto"/>
            <w:left w:val="none" w:sz="0" w:space="0" w:color="auto"/>
            <w:bottom w:val="none" w:sz="0" w:space="0" w:color="auto"/>
            <w:right w:val="none" w:sz="0" w:space="0" w:color="auto"/>
          </w:divBdr>
        </w:div>
        <w:div w:id="1230000485">
          <w:marLeft w:val="0"/>
          <w:marRight w:val="0"/>
          <w:marTop w:val="0"/>
          <w:marBottom w:val="0"/>
          <w:divBdr>
            <w:top w:val="none" w:sz="0" w:space="0" w:color="auto"/>
            <w:left w:val="none" w:sz="0" w:space="0" w:color="auto"/>
            <w:bottom w:val="none" w:sz="0" w:space="0" w:color="auto"/>
            <w:right w:val="none" w:sz="0" w:space="0" w:color="auto"/>
          </w:divBdr>
        </w:div>
        <w:div w:id="655380382">
          <w:marLeft w:val="0"/>
          <w:marRight w:val="0"/>
          <w:marTop w:val="0"/>
          <w:marBottom w:val="0"/>
          <w:divBdr>
            <w:top w:val="none" w:sz="0" w:space="0" w:color="auto"/>
            <w:left w:val="none" w:sz="0" w:space="0" w:color="auto"/>
            <w:bottom w:val="none" w:sz="0" w:space="0" w:color="auto"/>
            <w:right w:val="none" w:sz="0" w:space="0" w:color="auto"/>
          </w:divBdr>
        </w:div>
        <w:div w:id="2001497845">
          <w:marLeft w:val="0"/>
          <w:marRight w:val="0"/>
          <w:marTop w:val="0"/>
          <w:marBottom w:val="0"/>
          <w:divBdr>
            <w:top w:val="none" w:sz="0" w:space="0" w:color="auto"/>
            <w:left w:val="none" w:sz="0" w:space="0" w:color="auto"/>
            <w:bottom w:val="none" w:sz="0" w:space="0" w:color="auto"/>
            <w:right w:val="none" w:sz="0" w:space="0" w:color="auto"/>
          </w:divBdr>
        </w:div>
        <w:div w:id="1657996723">
          <w:marLeft w:val="0"/>
          <w:marRight w:val="0"/>
          <w:marTop w:val="0"/>
          <w:marBottom w:val="0"/>
          <w:divBdr>
            <w:top w:val="none" w:sz="0" w:space="0" w:color="auto"/>
            <w:left w:val="none" w:sz="0" w:space="0" w:color="auto"/>
            <w:bottom w:val="none" w:sz="0" w:space="0" w:color="auto"/>
            <w:right w:val="none" w:sz="0" w:space="0" w:color="auto"/>
          </w:divBdr>
        </w:div>
        <w:div w:id="812336177">
          <w:marLeft w:val="0"/>
          <w:marRight w:val="0"/>
          <w:marTop w:val="0"/>
          <w:marBottom w:val="0"/>
          <w:divBdr>
            <w:top w:val="none" w:sz="0" w:space="0" w:color="auto"/>
            <w:left w:val="none" w:sz="0" w:space="0" w:color="auto"/>
            <w:bottom w:val="none" w:sz="0" w:space="0" w:color="auto"/>
            <w:right w:val="none" w:sz="0" w:space="0" w:color="auto"/>
          </w:divBdr>
        </w:div>
        <w:div w:id="475877912">
          <w:marLeft w:val="0"/>
          <w:marRight w:val="0"/>
          <w:marTop w:val="0"/>
          <w:marBottom w:val="0"/>
          <w:divBdr>
            <w:top w:val="none" w:sz="0" w:space="0" w:color="auto"/>
            <w:left w:val="none" w:sz="0" w:space="0" w:color="auto"/>
            <w:bottom w:val="none" w:sz="0" w:space="0" w:color="auto"/>
            <w:right w:val="none" w:sz="0" w:space="0" w:color="auto"/>
          </w:divBdr>
        </w:div>
        <w:div w:id="544400">
          <w:marLeft w:val="0"/>
          <w:marRight w:val="0"/>
          <w:marTop w:val="0"/>
          <w:marBottom w:val="0"/>
          <w:divBdr>
            <w:top w:val="none" w:sz="0" w:space="0" w:color="auto"/>
            <w:left w:val="none" w:sz="0" w:space="0" w:color="auto"/>
            <w:bottom w:val="none" w:sz="0" w:space="0" w:color="auto"/>
            <w:right w:val="none" w:sz="0" w:space="0" w:color="auto"/>
          </w:divBdr>
        </w:div>
        <w:div w:id="321202397">
          <w:marLeft w:val="0"/>
          <w:marRight w:val="0"/>
          <w:marTop w:val="0"/>
          <w:marBottom w:val="0"/>
          <w:divBdr>
            <w:top w:val="none" w:sz="0" w:space="0" w:color="auto"/>
            <w:left w:val="none" w:sz="0" w:space="0" w:color="auto"/>
            <w:bottom w:val="none" w:sz="0" w:space="0" w:color="auto"/>
            <w:right w:val="none" w:sz="0" w:space="0" w:color="auto"/>
          </w:divBdr>
        </w:div>
        <w:div w:id="1094977559">
          <w:marLeft w:val="0"/>
          <w:marRight w:val="0"/>
          <w:marTop w:val="0"/>
          <w:marBottom w:val="0"/>
          <w:divBdr>
            <w:top w:val="none" w:sz="0" w:space="0" w:color="auto"/>
            <w:left w:val="none" w:sz="0" w:space="0" w:color="auto"/>
            <w:bottom w:val="none" w:sz="0" w:space="0" w:color="auto"/>
            <w:right w:val="none" w:sz="0" w:space="0" w:color="auto"/>
          </w:divBdr>
        </w:div>
        <w:div w:id="1420100915">
          <w:marLeft w:val="0"/>
          <w:marRight w:val="0"/>
          <w:marTop w:val="0"/>
          <w:marBottom w:val="0"/>
          <w:divBdr>
            <w:top w:val="none" w:sz="0" w:space="0" w:color="auto"/>
            <w:left w:val="none" w:sz="0" w:space="0" w:color="auto"/>
            <w:bottom w:val="none" w:sz="0" w:space="0" w:color="auto"/>
            <w:right w:val="none" w:sz="0" w:space="0" w:color="auto"/>
          </w:divBdr>
        </w:div>
        <w:div w:id="1892500702">
          <w:marLeft w:val="0"/>
          <w:marRight w:val="0"/>
          <w:marTop w:val="0"/>
          <w:marBottom w:val="0"/>
          <w:divBdr>
            <w:top w:val="none" w:sz="0" w:space="0" w:color="auto"/>
            <w:left w:val="none" w:sz="0" w:space="0" w:color="auto"/>
            <w:bottom w:val="none" w:sz="0" w:space="0" w:color="auto"/>
            <w:right w:val="none" w:sz="0" w:space="0" w:color="auto"/>
          </w:divBdr>
        </w:div>
        <w:div w:id="343287310">
          <w:marLeft w:val="0"/>
          <w:marRight w:val="0"/>
          <w:marTop w:val="0"/>
          <w:marBottom w:val="0"/>
          <w:divBdr>
            <w:top w:val="none" w:sz="0" w:space="0" w:color="auto"/>
            <w:left w:val="none" w:sz="0" w:space="0" w:color="auto"/>
            <w:bottom w:val="none" w:sz="0" w:space="0" w:color="auto"/>
            <w:right w:val="none" w:sz="0" w:space="0" w:color="auto"/>
          </w:divBdr>
        </w:div>
        <w:div w:id="8722473">
          <w:marLeft w:val="0"/>
          <w:marRight w:val="0"/>
          <w:marTop w:val="0"/>
          <w:marBottom w:val="0"/>
          <w:divBdr>
            <w:top w:val="none" w:sz="0" w:space="0" w:color="auto"/>
            <w:left w:val="none" w:sz="0" w:space="0" w:color="auto"/>
            <w:bottom w:val="none" w:sz="0" w:space="0" w:color="auto"/>
            <w:right w:val="none" w:sz="0" w:space="0" w:color="auto"/>
          </w:divBdr>
        </w:div>
        <w:div w:id="1535726894">
          <w:marLeft w:val="0"/>
          <w:marRight w:val="0"/>
          <w:marTop w:val="0"/>
          <w:marBottom w:val="0"/>
          <w:divBdr>
            <w:top w:val="none" w:sz="0" w:space="0" w:color="auto"/>
            <w:left w:val="none" w:sz="0" w:space="0" w:color="auto"/>
            <w:bottom w:val="none" w:sz="0" w:space="0" w:color="auto"/>
            <w:right w:val="none" w:sz="0" w:space="0" w:color="auto"/>
          </w:divBdr>
        </w:div>
        <w:div w:id="1450197151">
          <w:marLeft w:val="0"/>
          <w:marRight w:val="0"/>
          <w:marTop w:val="0"/>
          <w:marBottom w:val="0"/>
          <w:divBdr>
            <w:top w:val="none" w:sz="0" w:space="0" w:color="auto"/>
            <w:left w:val="none" w:sz="0" w:space="0" w:color="auto"/>
            <w:bottom w:val="none" w:sz="0" w:space="0" w:color="auto"/>
            <w:right w:val="none" w:sz="0" w:space="0" w:color="auto"/>
          </w:divBdr>
        </w:div>
        <w:div w:id="723604655">
          <w:marLeft w:val="0"/>
          <w:marRight w:val="0"/>
          <w:marTop w:val="0"/>
          <w:marBottom w:val="0"/>
          <w:divBdr>
            <w:top w:val="none" w:sz="0" w:space="0" w:color="auto"/>
            <w:left w:val="none" w:sz="0" w:space="0" w:color="auto"/>
            <w:bottom w:val="none" w:sz="0" w:space="0" w:color="auto"/>
            <w:right w:val="none" w:sz="0" w:space="0" w:color="auto"/>
          </w:divBdr>
        </w:div>
        <w:div w:id="1501506478">
          <w:marLeft w:val="0"/>
          <w:marRight w:val="0"/>
          <w:marTop w:val="0"/>
          <w:marBottom w:val="0"/>
          <w:divBdr>
            <w:top w:val="none" w:sz="0" w:space="0" w:color="auto"/>
            <w:left w:val="none" w:sz="0" w:space="0" w:color="auto"/>
            <w:bottom w:val="none" w:sz="0" w:space="0" w:color="auto"/>
            <w:right w:val="none" w:sz="0" w:space="0" w:color="auto"/>
          </w:divBdr>
        </w:div>
        <w:div w:id="1150907283">
          <w:marLeft w:val="0"/>
          <w:marRight w:val="0"/>
          <w:marTop w:val="0"/>
          <w:marBottom w:val="0"/>
          <w:divBdr>
            <w:top w:val="none" w:sz="0" w:space="0" w:color="auto"/>
            <w:left w:val="none" w:sz="0" w:space="0" w:color="auto"/>
            <w:bottom w:val="none" w:sz="0" w:space="0" w:color="auto"/>
            <w:right w:val="none" w:sz="0" w:space="0" w:color="auto"/>
          </w:divBdr>
        </w:div>
        <w:div w:id="2106076124">
          <w:marLeft w:val="0"/>
          <w:marRight w:val="0"/>
          <w:marTop w:val="0"/>
          <w:marBottom w:val="0"/>
          <w:divBdr>
            <w:top w:val="none" w:sz="0" w:space="0" w:color="auto"/>
            <w:left w:val="none" w:sz="0" w:space="0" w:color="auto"/>
            <w:bottom w:val="none" w:sz="0" w:space="0" w:color="auto"/>
            <w:right w:val="none" w:sz="0" w:space="0" w:color="auto"/>
          </w:divBdr>
        </w:div>
        <w:div w:id="648243664">
          <w:marLeft w:val="0"/>
          <w:marRight w:val="0"/>
          <w:marTop w:val="0"/>
          <w:marBottom w:val="0"/>
          <w:divBdr>
            <w:top w:val="none" w:sz="0" w:space="0" w:color="auto"/>
            <w:left w:val="none" w:sz="0" w:space="0" w:color="auto"/>
            <w:bottom w:val="none" w:sz="0" w:space="0" w:color="auto"/>
            <w:right w:val="none" w:sz="0" w:space="0" w:color="auto"/>
          </w:divBdr>
        </w:div>
        <w:div w:id="1851605845">
          <w:marLeft w:val="0"/>
          <w:marRight w:val="0"/>
          <w:marTop w:val="0"/>
          <w:marBottom w:val="0"/>
          <w:divBdr>
            <w:top w:val="none" w:sz="0" w:space="0" w:color="auto"/>
            <w:left w:val="none" w:sz="0" w:space="0" w:color="auto"/>
            <w:bottom w:val="none" w:sz="0" w:space="0" w:color="auto"/>
            <w:right w:val="none" w:sz="0" w:space="0" w:color="auto"/>
          </w:divBdr>
        </w:div>
        <w:div w:id="639581919">
          <w:marLeft w:val="0"/>
          <w:marRight w:val="0"/>
          <w:marTop w:val="0"/>
          <w:marBottom w:val="0"/>
          <w:divBdr>
            <w:top w:val="none" w:sz="0" w:space="0" w:color="auto"/>
            <w:left w:val="none" w:sz="0" w:space="0" w:color="auto"/>
            <w:bottom w:val="none" w:sz="0" w:space="0" w:color="auto"/>
            <w:right w:val="none" w:sz="0" w:space="0" w:color="auto"/>
          </w:divBdr>
        </w:div>
        <w:div w:id="2058697144">
          <w:marLeft w:val="0"/>
          <w:marRight w:val="0"/>
          <w:marTop w:val="0"/>
          <w:marBottom w:val="0"/>
          <w:divBdr>
            <w:top w:val="none" w:sz="0" w:space="0" w:color="auto"/>
            <w:left w:val="none" w:sz="0" w:space="0" w:color="auto"/>
            <w:bottom w:val="none" w:sz="0" w:space="0" w:color="auto"/>
            <w:right w:val="none" w:sz="0" w:space="0" w:color="auto"/>
          </w:divBdr>
        </w:div>
        <w:div w:id="1620069551">
          <w:marLeft w:val="0"/>
          <w:marRight w:val="0"/>
          <w:marTop w:val="0"/>
          <w:marBottom w:val="0"/>
          <w:divBdr>
            <w:top w:val="none" w:sz="0" w:space="0" w:color="auto"/>
            <w:left w:val="none" w:sz="0" w:space="0" w:color="auto"/>
            <w:bottom w:val="none" w:sz="0" w:space="0" w:color="auto"/>
            <w:right w:val="none" w:sz="0" w:space="0" w:color="auto"/>
          </w:divBdr>
        </w:div>
        <w:div w:id="793717433">
          <w:marLeft w:val="0"/>
          <w:marRight w:val="0"/>
          <w:marTop w:val="0"/>
          <w:marBottom w:val="0"/>
          <w:divBdr>
            <w:top w:val="none" w:sz="0" w:space="0" w:color="auto"/>
            <w:left w:val="none" w:sz="0" w:space="0" w:color="auto"/>
            <w:bottom w:val="none" w:sz="0" w:space="0" w:color="auto"/>
            <w:right w:val="none" w:sz="0" w:space="0" w:color="auto"/>
          </w:divBdr>
        </w:div>
        <w:div w:id="57824079">
          <w:marLeft w:val="0"/>
          <w:marRight w:val="0"/>
          <w:marTop w:val="0"/>
          <w:marBottom w:val="0"/>
          <w:divBdr>
            <w:top w:val="none" w:sz="0" w:space="0" w:color="auto"/>
            <w:left w:val="none" w:sz="0" w:space="0" w:color="auto"/>
            <w:bottom w:val="none" w:sz="0" w:space="0" w:color="auto"/>
            <w:right w:val="none" w:sz="0" w:space="0" w:color="auto"/>
          </w:divBdr>
        </w:div>
        <w:div w:id="639459337">
          <w:marLeft w:val="0"/>
          <w:marRight w:val="0"/>
          <w:marTop w:val="0"/>
          <w:marBottom w:val="0"/>
          <w:divBdr>
            <w:top w:val="none" w:sz="0" w:space="0" w:color="auto"/>
            <w:left w:val="none" w:sz="0" w:space="0" w:color="auto"/>
            <w:bottom w:val="none" w:sz="0" w:space="0" w:color="auto"/>
            <w:right w:val="none" w:sz="0" w:space="0" w:color="auto"/>
          </w:divBdr>
        </w:div>
        <w:div w:id="1567758560">
          <w:marLeft w:val="0"/>
          <w:marRight w:val="0"/>
          <w:marTop w:val="0"/>
          <w:marBottom w:val="0"/>
          <w:divBdr>
            <w:top w:val="none" w:sz="0" w:space="0" w:color="auto"/>
            <w:left w:val="none" w:sz="0" w:space="0" w:color="auto"/>
            <w:bottom w:val="none" w:sz="0" w:space="0" w:color="auto"/>
            <w:right w:val="none" w:sz="0" w:space="0" w:color="auto"/>
          </w:divBdr>
        </w:div>
        <w:div w:id="1459372683">
          <w:marLeft w:val="0"/>
          <w:marRight w:val="0"/>
          <w:marTop w:val="0"/>
          <w:marBottom w:val="0"/>
          <w:divBdr>
            <w:top w:val="none" w:sz="0" w:space="0" w:color="auto"/>
            <w:left w:val="none" w:sz="0" w:space="0" w:color="auto"/>
            <w:bottom w:val="none" w:sz="0" w:space="0" w:color="auto"/>
            <w:right w:val="none" w:sz="0" w:space="0" w:color="auto"/>
          </w:divBdr>
        </w:div>
        <w:div w:id="1886942703">
          <w:marLeft w:val="0"/>
          <w:marRight w:val="0"/>
          <w:marTop w:val="0"/>
          <w:marBottom w:val="0"/>
          <w:divBdr>
            <w:top w:val="none" w:sz="0" w:space="0" w:color="auto"/>
            <w:left w:val="none" w:sz="0" w:space="0" w:color="auto"/>
            <w:bottom w:val="none" w:sz="0" w:space="0" w:color="auto"/>
            <w:right w:val="none" w:sz="0" w:space="0" w:color="auto"/>
          </w:divBdr>
        </w:div>
        <w:div w:id="256132389">
          <w:marLeft w:val="0"/>
          <w:marRight w:val="0"/>
          <w:marTop w:val="0"/>
          <w:marBottom w:val="0"/>
          <w:divBdr>
            <w:top w:val="none" w:sz="0" w:space="0" w:color="auto"/>
            <w:left w:val="none" w:sz="0" w:space="0" w:color="auto"/>
            <w:bottom w:val="none" w:sz="0" w:space="0" w:color="auto"/>
            <w:right w:val="none" w:sz="0" w:space="0" w:color="auto"/>
          </w:divBdr>
        </w:div>
        <w:div w:id="1035808220">
          <w:marLeft w:val="0"/>
          <w:marRight w:val="0"/>
          <w:marTop w:val="0"/>
          <w:marBottom w:val="0"/>
          <w:divBdr>
            <w:top w:val="none" w:sz="0" w:space="0" w:color="auto"/>
            <w:left w:val="none" w:sz="0" w:space="0" w:color="auto"/>
            <w:bottom w:val="none" w:sz="0" w:space="0" w:color="auto"/>
            <w:right w:val="none" w:sz="0" w:space="0" w:color="auto"/>
          </w:divBdr>
        </w:div>
        <w:div w:id="2023703065">
          <w:marLeft w:val="0"/>
          <w:marRight w:val="0"/>
          <w:marTop w:val="0"/>
          <w:marBottom w:val="0"/>
          <w:divBdr>
            <w:top w:val="none" w:sz="0" w:space="0" w:color="auto"/>
            <w:left w:val="none" w:sz="0" w:space="0" w:color="auto"/>
            <w:bottom w:val="none" w:sz="0" w:space="0" w:color="auto"/>
            <w:right w:val="none" w:sz="0" w:space="0" w:color="auto"/>
          </w:divBdr>
        </w:div>
        <w:div w:id="1120421330">
          <w:marLeft w:val="0"/>
          <w:marRight w:val="0"/>
          <w:marTop w:val="0"/>
          <w:marBottom w:val="0"/>
          <w:divBdr>
            <w:top w:val="none" w:sz="0" w:space="0" w:color="auto"/>
            <w:left w:val="none" w:sz="0" w:space="0" w:color="auto"/>
            <w:bottom w:val="none" w:sz="0" w:space="0" w:color="auto"/>
            <w:right w:val="none" w:sz="0" w:space="0" w:color="auto"/>
          </w:divBdr>
        </w:div>
        <w:div w:id="583607000">
          <w:marLeft w:val="0"/>
          <w:marRight w:val="0"/>
          <w:marTop w:val="0"/>
          <w:marBottom w:val="0"/>
          <w:divBdr>
            <w:top w:val="none" w:sz="0" w:space="0" w:color="auto"/>
            <w:left w:val="none" w:sz="0" w:space="0" w:color="auto"/>
            <w:bottom w:val="none" w:sz="0" w:space="0" w:color="auto"/>
            <w:right w:val="none" w:sz="0" w:space="0" w:color="auto"/>
          </w:divBdr>
        </w:div>
        <w:div w:id="1172332407">
          <w:marLeft w:val="0"/>
          <w:marRight w:val="0"/>
          <w:marTop w:val="0"/>
          <w:marBottom w:val="0"/>
          <w:divBdr>
            <w:top w:val="none" w:sz="0" w:space="0" w:color="auto"/>
            <w:left w:val="none" w:sz="0" w:space="0" w:color="auto"/>
            <w:bottom w:val="none" w:sz="0" w:space="0" w:color="auto"/>
            <w:right w:val="none" w:sz="0" w:space="0" w:color="auto"/>
          </w:divBdr>
        </w:div>
        <w:div w:id="97453963">
          <w:marLeft w:val="0"/>
          <w:marRight w:val="0"/>
          <w:marTop w:val="0"/>
          <w:marBottom w:val="0"/>
          <w:divBdr>
            <w:top w:val="none" w:sz="0" w:space="0" w:color="auto"/>
            <w:left w:val="none" w:sz="0" w:space="0" w:color="auto"/>
            <w:bottom w:val="none" w:sz="0" w:space="0" w:color="auto"/>
            <w:right w:val="none" w:sz="0" w:space="0" w:color="auto"/>
          </w:divBdr>
        </w:div>
        <w:div w:id="1711104604">
          <w:marLeft w:val="0"/>
          <w:marRight w:val="0"/>
          <w:marTop w:val="0"/>
          <w:marBottom w:val="0"/>
          <w:divBdr>
            <w:top w:val="none" w:sz="0" w:space="0" w:color="auto"/>
            <w:left w:val="none" w:sz="0" w:space="0" w:color="auto"/>
            <w:bottom w:val="none" w:sz="0" w:space="0" w:color="auto"/>
            <w:right w:val="none" w:sz="0" w:space="0" w:color="auto"/>
          </w:divBdr>
        </w:div>
        <w:div w:id="314573882">
          <w:marLeft w:val="0"/>
          <w:marRight w:val="0"/>
          <w:marTop w:val="0"/>
          <w:marBottom w:val="0"/>
          <w:divBdr>
            <w:top w:val="none" w:sz="0" w:space="0" w:color="auto"/>
            <w:left w:val="none" w:sz="0" w:space="0" w:color="auto"/>
            <w:bottom w:val="none" w:sz="0" w:space="0" w:color="auto"/>
            <w:right w:val="none" w:sz="0" w:space="0" w:color="auto"/>
          </w:divBdr>
        </w:div>
        <w:div w:id="803699337">
          <w:marLeft w:val="0"/>
          <w:marRight w:val="0"/>
          <w:marTop w:val="0"/>
          <w:marBottom w:val="0"/>
          <w:divBdr>
            <w:top w:val="none" w:sz="0" w:space="0" w:color="auto"/>
            <w:left w:val="none" w:sz="0" w:space="0" w:color="auto"/>
            <w:bottom w:val="none" w:sz="0" w:space="0" w:color="auto"/>
            <w:right w:val="none" w:sz="0" w:space="0" w:color="auto"/>
          </w:divBdr>
        </w:div>
        <w:div w:id="37899740">
          <w:marLeft w:val="0"/>
          <w:marRight w:val="0"/>
          <w:marTop w:val="0"/>
          <w:marBottom w:val="0"/>
          <w:divBdr>
            <w:top w:val="none" w:sz="0" w:space="0" w:color="auto"/>
            <w:left w:val="none" w:sz="0" w:space="0" w:color="auto"/>
            <w:bottom w:val="none" w:sz="0" w:space="0" w:color="auto"/>
            <w:right w:val="none" w:sz="0" w:space="0" w:color="auto"/>
          </w:divBdr>
        </w:div>
        <w:div w:id="523906153">
          <w:marLeft w:val="0"/>
          <w:marRight w:val="0"/>
          <w:marTop w:val="0"/>
          <w:marBottom w:val="0"/>
          <w:divBdr>
            <w:top w:val="none" w:sz="0" w:space="0" w:color="auto"/>
            <w:left w:val="none" w:sz="0" w:space="0" w:color="auto"/>
            <w:bottom w:val="none" w:sz="0" w:space="0" w:color="auto"/>
            <w:right w:val="none" w:sz="0" w:space="0" w:color="auto"/>
          </w:divBdr>
        </w:div>
        <w:div w:id="1607469359">
          <w:marLeft w:val="0"/>
          <w:marRight w:val="0"/>
          <w:marTop w:val="0"/>
          <w:marBottom w:val="0"/>
          <w:divBdr>
            <w:top w:val="none" w:sz="0" w:space="0" w:color="auto"/>
            <w:left w:val="none" w:sz="0" w:space="0" w:color="auto"/>
            <w:bottom w:val="none" w:sz="0" w:space="0" w:color="auto"/>
            <w:right w:val="none" w:sz="0" w:space="0" w:color="auto"/>
          </w:divBdr>
        </w:div>
        <w:div w:id="1821579997">
          <w:marLeft w:val="0"/>
          <w:marRight w:val="0"/>
          <w:marTop w:val="0"/>
          <w:marBottom w:val="0"/>
          <w:divBdr>
            <w:top w:val="none" w:sz="0" w:space="0" w:color="auto"/>
            <w:left w:val="none" w:sz="0" w:space="0" w:color="auto"/>
            <w:bottom w:val="none" w:sz="0" w:space="0" w:color="auto"/>
            <w:right w:val="none" w:sz="0" w:space="0" w:color="auto"/>
          </w:divBdr>
        </w:div>
        <w:div w:id="437912969">
          <w:marLeft w:val="0"/>
          <w:marRight w:val="0"/>
          <w:marTop w:val="0"/>
          <w:marBottom w:val="0"/>
          <w:divBdr>
            <w:top w:val="none" w:sz="0" w:space="0" w:color="auto"/>
            <w:left w:val="none" w:sz="0" w:space="0" w:color="auto"/>
            <w:bottom w:val="none" w:sz="0" w:space="0" w:color="auto"/>
            <w:right w:val="none" w:sz="0" w:space="0" w:color="auto"/>
          </w:divBdr>
        </w:div>
        <w:div w:id="1523281169">
          <w:marLeft w:val="0"/>
          <w:marRight w:val="0"/>
          <w:marTop w:val="0"/>
          <w:marBottom w:val="0"/>
          <w:divBdr>
            <w:top w:val="none" w:sz="0" w:space="0" w:color="auto"/>
            <w:left w:val="none" w:sz="0" w:space="0" w:color="auto"/>
            <w:bottom w:val="none" w:sz="0" w:space="0" w:color="auto"/>
            <w:right w:val="none" w:sz="0" w:space="0" w:color="auto"/>
          </w:divBdr>
        </w:div>
        <w:div w:id="1053848392">
          <w:marLeft w:val="0"/>
          <w:marRight w:val="0"/>
          <w:marTop w:val="0"/>
          <w:marBottom w:val="0"/>
          <w:divBdr>
            <w:top w:val="none" w:sz="0" w:space="0" w:color="auto"/>
            <w:left w:val="none" w:sz="0" w:space="0" w:color="auto"/>
            <w:bottom w:val="none" w:sz="0" w:space="0" w:color="auto"/>
            <w:right w:val="none" w:sz="0" w:space="0" w:color="auto"/>
          </w:divBdr>
        </w:div>
        <w:div w:id="1181628182">
          <w:marLeft w:val="0"/>
          <w:marRight w:val="0"/>
          <w:marTop w:val="0"/>
          <w:marBottom w:val="0"/>
          <w:divBdr>
            <w:top w:val="none" w:sz="0" w:space="0" w:color="auto"/>
            <w:left w:val="none" w:sz="0" w:space="0" w:color="auto"/>
            <w:bottom w:val="none" w:sz="0" w:space="0" w:color="auto"/>
            <w:right w:val="none" w:sz="0" w:space="0" w:color="auto"/>
          </w:divBdr>
        </w:div>
        <w:div w:id="1566989953">
          <w:marLeft w:val="0"/>
          <w:marRight w:val="0"/>
          <w:marTop w:val="0"/>
          <w:marBottom w:val="0"/>
          <w:divBdr>
            <w:top w:val="none" w:sz="0" w:space="0" w:color="auto"/>
            <w:left w:val="none" w:sz="0" w:space="0" w:color="auto"/>
            <w:bottom w:val="none" w:sz="0" w:space="0" w:color="auto"/>
            <w:right w:val="none" w:sz="0" w:space="0" w:color="auto"/>
          </w:divBdr>
        </w:div>
        <w:div w:id="511652116">
          <w:marLeft w:val="0"/>
          <w:marRight w:val="0"/>
          <w:marTop w:val="0"/>
          <w:marBottom w:val="0"/>
          <w:divBdr>
            <w:top w:val="none" w:sz="0" w:space="0" w:color="auto"/>
            <w:left w:val="none" w:sz="0" w:space="0" w:color="auto"/>
            <w:bottom w:val="none" w:sz="0" w:space="0" w:color="auto"/>
            <w:right w:val="none" w:sz="0" w:space="0" w:color="auto"/>
          </w:divBdr>
        </w:div>
        <w:div w:id="1850094175">
          <w:marLeft w:val="0"/>
          <w:marRight w:val="0"/>
          <w:marTop w:val="0"/>
          <w:marBottom w:val="0"/>
          <w:divBdr>
            <w:top w:val="none" w:sz="0" w:space="0" w:color="auto"/>
            <w:left w:val="none" w:sz="0" w:space="0" w:color="auto"/>
            <w:bottom w:val="none" w:sz="0" w:space="0" w:color="auto"/>
            <w:right w:val="none" w:sz="0" w:space="0" w:color="auto"/>
          </w:divBdr>
        </w:div>
        <w:div w:id="106967978">
          <w:marLeft w:val="0"/>
          <w:marRight w:val="0"/>
          <w:marTop w:val="0"/>
          <w:marBottom w:val="0"/>
          <w:divBdr>
            <w:top w:val="none" w:sz="0" w:space="0" w:color="auto"/>
            <w:left w:val="none" w:sz="0" w:space="0" w:color="auto"/>
            <w:bottom w:val="none" w:sz="0" w:space="0" w:color="auto"/>
            <w:right w:val="none" w:sz="0" w:space="0" w:color="auto"/>
          </w:divBdr>
        </w:div>
        <w:div w:id="201748598">
          <w:marLeft w:val="0"/>
          <w:marRight w:val="0"/>
          <w:marTop w:val="0"/>
          <w:marBottom w:val="0"/>
          <w:divBdr>
            <w:top w:val="none" w:sz="0" w:space="0" w:color="auto"/>
            <w:left w:val="none" w:sz="0" w:space="0" w:color="auto"/>
            <w:bottom w:val="none" w:sz="0" w:space="0" w:color="auto"/>
            <w:right w:val="none" w:sz="0" w:space="0" w:color="auto"/>
          </w:divBdr>
        </w:div>
        <w:div w:id="2041976400">
          <w:marLeft w:val="0"/>
          <w:marRight w:val="0"/>
          <w:marTop w:val="0"/>
          <w:marBottom w:val="0"/>
          <w:divBdr>
            <w:top w:val="none" w:sz="0" w:space="0" w:color="auto"/>
            <w:left w:val="none" w:sz="0" w:space="0" w:color="auto"/>
            <w:bottom w:val="none" w:sz="0" w:space="0" w:color="auto"/>
            <w:right w:val="none" w:sz="0" w:space="0" w:color="auto"/>
          </w:divBdr>
        </w:div>
        <w:div w:id="20252029">
          <w:marLeft w:val="0"/>
          <w:marRight w:val="0"/>
          <w:marTop w:val="0"/>
          <w:marBottom w:val="0"/>
          <w:divBdr>
            <w:top w:val="none" w:sz="0" w:space="0" w:color="auto"/>
            <w:left w:val="none" w:sz="0" w:space="0" w:color="auto"/>
            <w:bottom w:val="none" w:sz="0" w:space="0" w:color="auto"/>
            <w:right w:val="none" w:sz="0" w:space="0" w:color="auto"/>
          </w:divBdr>
        </w:div>
        <w:div w:id="96877649">
          <w:marLeft w:val="0"/>
          <w:marRight w:val="0"/>
          <w:marTop w:val="0"/>
          <w:marBottom w:val="0"/>
          <w:divBdr>
            <w:top w:val="none" w:sz="0" w:space="0" w:color="auto"/>
            <w:left w:val="none" w:sz="0" w:space="0" w:color="auto"/>
            <w:bottom w:val="none" w:sz="0" w:space="0" w:color="auto"/>
            <w:right w:val="none" w:sz="0" w:space="0" w:color="auto"/>
          </w:divBdr>
        </w:div>
        <w:div w:id="180046021">
          <w:marLeft w:val="0"/>
          <w:marRight w:val="0"/>
          <w:marTop w:val="0"/>
          <w:marBottom w:val="0"/>
          <w:divBdr>
            <w:top w:val="none" w:sz="0" w:space="0" w:color="auto"/>
            <w:left w:val="none" w:sz="0" w:space="0" w:color="auto"/>
            <w:bottom w:val="none" w:sz="0" w:space="0" w:color="auto"/>
            <w:right w:val="none" w:sz="0" w:space="0" w:color="auto"/>
          </w:divBdr>
        </w:div>
        <w:div w:id="1388455385">
          <w:marLeft w:val="0"/>
          <w:marRight w:val="0"/>
          <w:marTop w:val="0"/>
          <w:marBottom w:val="0"/>
          <w:divBdr>
            <w:top w:val="none" w:sz="0" w:space="0" w:color="auto"/>
            <w:left w:val="none" w:sz="0" w:space="0" w:color="auto"/>
            <w:bottom w:val="none" w:sz="0" w:space="0" w:color="auto"/>
            <w:right w:val="none" w:sz="0" w:space="0" w:color="auto"/>
          </w:divBdr>
        </w:div>
        <w:div w:id="103112149">
          <w:marLeft w:val="0"/>
          <w:marRight w:val="0"/>
          <w:marTop w:val="0"/>
          <w:marBottom w:val="0"/>
          <w:divBdr>
            <w:top w:val="none" w:sz="0" w:space="0" w:color="auto"/>
            <w:left w:val="none" w:sz="0" w:space="0" w:color="auto"/>
            <w:bottom w:val="none" w:sz="0" w:space="0" w:color="auto"/>
            <w:right w:val="none" w:sz="0" w:space="0" w:color="auto"/>
          </w:divBdr>
        </w:div>
        <w:div w:id="1704984596">
          <w:marLeft w:val="0"/>
          <w:marRight w:val="0"/>
          <w:marTop w:val="0"/>
          <w:marBottom w:val="0"/>
          <w:divBdr>
            <w:top w:val="none" w:sz="0" w:space="0" w:color="auto"/>
            <w:left w:val="none" w:sz="0" w:space="0" w:color="auto"/>
            <w:bottom w:val="none" w:sz="0" w:space="0" w:color="auto"/>
            <w:right w:val="none" w:sz="0" w:space="0" w:color="auto"/>
          </w:divBdr>
        </w:div>
      </w:divsChild>
    </w:div>
    <w:div w:id="478302479">
      <w:bodyDiv w:val="1"/>
      <w:marLeft w:val="0"/>
      <w:marRight w:val="0"/>
      <w:marTop w:val="0"/>
      <w:marBottom w:val="0"/>
      <w:divBdr>
        <w:top w:val="none" w:sz="0" w:space="0" w:color="auto"/>
        <w:left w:val="none" w:sz="0" w:space="0" w:color="auto"/>
        <w:bottom w:val="none" w:sz="0" w:space="0" w:color="auto"/>
        <w:right w:val="none" w:sz="0" w:space="0" w:color="auto"/>
      </w:divBdr>
    </w:div>
    <w:div w:id="953563579">
      <w:bodyDiv w:val="1"/>
      <w:marLeft w:val="0"/>
      <w:marRight w:val="0"/>
      <w:marTop w:val="0"/>
      <w:marBottom w:val="0"/>
      <w:divBdr>
        <w:top w:val="none" w:sz="0" w:space="0" w:color="auto"/>
        <w:left w:val="none" w:sz="0" w:space="0" w:color="auto"/>
        <w:bottom w:val="none" w:sz="0" w:space="0" w:color="auto"/>
        <w:right w:val="none" w:sz="0" w:space="0" w:color="auto"/>
      </w:divBdr>
    </w:div>
    <w:div w:id="1688679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ug.dk/6til10klasse/geografinaturgeografi-paa-de-gymnasiale-uddannelser" TargetMode="External"/><Relationship Id="rId1" Type="http://schemas.openxmlformats.org/officeDocument/2006/relationships/hyperlink" Target="https://www.ug.dk/6til10klasse/geografinaturgeografi-paa-de-gymnasiale-uddannelser"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4EB77-A7CD-44A8-B05D-BD41A1A4C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7245</Words>
  <Characters>55065</Characters>
  <Application>Microsoft Office Word</Application>
  <DocSecurity>0</DocSecurity>
  <Lines>2202</Lines>
  <Paragraphs>1947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Rikke Lise Simested</dc:creator>
  <cp:keywords/>
  <dc:description/>
  <cp:lastModifiedBy>Rikke Lise Simested</cp:lastModifiedBy>
  <cp:revision>2</cp:revision>
  <cp:lastPrinted>2024-10-21T10:51:00Z</cp:lastPrinted>
  <dcterms:created xsi:type="dcterms:W3CDTF">2024-11-28T06:27:00Z</dcterms:created>
  <dcterms:modified xsi:type="dcterms:W3CDTF">2024-11-28T06:27:00Z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